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EC2E1D" w14:textId="77777777" w:rsidR="00DA7E71" w:rsidRDefault="00DA7E71" w:rsidP="00DA7E71">
      <w:pPr>
        <w:jc w:val="center"/>
        <w:rPr>
          <w:b/>
          <w:bCs/>
          <w:sz w:val="28"/>
          <w:szCs w:val="28"/>
        </w:rPr>
      </w:pPr>
      <w:r>
        <w:rPr>
          <w:b/>
          <w:bCs/>
          <w:sz w:val="28"/>
          <w:szCs w:val="28"/>
        </w:rPr>
        <w:t>STREAMS Consumer Survey</w:t>
      </w:r>
    </w:p>
    <w:p w14:paraId="44B1C888" w14:textId="77777777" w:rsidR="00DA7E71" w:rsidRDefault="00DA7E71" w:rsidP="00DA7E71">
      <w:pPr>
        <w:spacing w:before="60" w:after="60"/>
        <w:jc w:val="both"/>
      </w:pPr>
      <w:r>
        <w:t>Potential STREAMS Research Institutions:</w:t>
      </w:r>
    </w:p>
    <w:p w14:paraId="7366D382" w14:textId="77777777" w:rsidR="00DA7E71" w:rsidRDefault="00DA7E71" w:rsidP="00DA7E71">
      <w:pPr>
        <w:numPr>
          <w:ilvl w:val="0"/>
          <w:numId w:val="1"/>
        </w:numPr>
        <w:jc w:val="both"/>
        <w:rPr>
          <w:b/>
          <w:bCs/>
          <w:color w:val="000000"/>
        </w:rPr>
      </w:pPr>
      <w:r>
        <w:rPr>
          <w:b/>
          <w:bCs/>
          <w:color w:val="000000"/>
        </w:rPr>
        <w:t>International Centre for Living Aquatic Resource Management (ICLARM), also known as and hereinafter referred to as “WorldFish”, and</w:t>
      </w:r>
    </w:p>
    <w:p w14:paraId="4ACD14B7" w14:textId="77777777" w:rsidR="00DA7E71" w:rsidRDefault="00DA7E71" w:rsidP="00DA7E71">
      <w:pPr>
        <w:numPr>
          <w:ilvl w:val="0"/>
          <w:numId w:val="1"/>
        </w:numPr>
        <w:jc w:val="both"/>
        <w:rPr>
          <w:b/>
          <w:bCs/>
          <w:color w:val="000000"/>
        </w:rPr>
      </w:pPr>
      <w:r>
        <w:rPr>
          <w:b/>
          <w:bCs/>
          <w:color w:val="000000"/>
        </w:rPr>
        <w:t>Survey Partner Institution (SPI)</w:t>
      </w:r>
    </w:p>
    <w:p w14:paraId="38A09F4D" w14:textId="77777777" w:rsidR="00DA7E71" w:rsidRDefault="00DA7E71" w:rsidP="00DA7E71">
      <w:pPr>
        <w:jc w:val="both"/>
        <w:rPr>
          <w:b/>
          <w:bCs/>
          <w:color w:val="000000"/>
        </w:rPr>
      </w:pPr>
    </w:p>
    <w:p w14:paraId="050C1941" w14:textId="77777777" w:rsidR="00DA7E71" w:rsidRDefault="00DA7E71" w:rsidP="00DA7E71">
      <w:pPr>
        <w:spacing w:before="60" w:after="60"/>
        <w:jc w:val="both"/>
      </w:pPr>
      <w:r>
        <w:rPr>
          <w:color w:val="000000"/>
        </w:rPr>
        <w:t>The research project, titled ‘Sustainable Transformation of the Egyptian Aquaculture Market System’, focuses on tilapia value chains for the poor. The overall project goal is increasing supply of more affordable and more nutritious fish to poor consumers. The</w:t>
      </w:r>
      <w:r>
        <w:t xml:space="preserve"> following terms of action are outlined to SPI partners to conduct research of market preference among low-income consumers. The WorldFish scientist accountable to these activities is Seamus Murphy, Ph.D (</w:t>
      </w:r>
      <w:hyperlink r:id="rId7" w:history="1">
        <w:r>
          <w:rPr>
            <w:rStyle w:val="Hyperlink"/>
          </w:rPr>
          <w:t>s.murphy@cgiar.org</w:t>
        </w:r>
      </w:hyperlink>
      <w:r>
        <w:t>).</w:t>
      </w:r>
    </w:p>
    <w:p w14:paraId="3C3182A5" w14:textId="77777777" w:rsidR="00DA7E71" w:rsidRDefault="00DA7E71" w:rsidP="00DA7E71">
      <w:pPr>
        <w:spacing w:before="60" w:after="60"/>
        <w:jc w:val="both"/>
      </w:pPr>
    </w:p>
    <w:p w14:paraId="526DB7FA" w14:textId="77777777" w:rsidR="00DA7E71" w:rsidRDefault="00DA7E71" w:rsidP="00DA7E71">
      <w:pPr>
        <w:spacing w:before="60" w:after="60"/>
        <w:jc w:val="both"/>
      </w:pPr>
      <w:r>
        <w:t xml:space="preserve">Historically, fish has been an important food commodity in the diet of Egyptian consumers (Beveridge &amp; Little, 2002: 9). Over the past three decades, Egypt’s aquaculture sector has grown rapidly. It now stands to be the world’s third largest farmed-tilapia producer (Dickson, </w:t>
      </w:r>
      <w:r>
        <w:rPr>
          <w:i/>
          <w:iCs/>
        </w:rPr>
        <w:t>forthcoming</w:t>
      </w:r>
      <w:r>
        <w:t xml:space="preserve">). As a result, this fish increasingly provides a critical source of animal protein to its lowest income consumers. </w:t>
      </w:r>
    </w:p>
    <w:p w14:paraId="5637C8F6" w14:textId="77777777" w:rsidR="00DA7E71" w:rsidRDefault="00DA7E71" w:rsidP="00DA7E71">
      <w:pPr>
        <w:spacing w:before="60" w:after="60"/>
        <w:jc w:val="both"/>
      </w:pPr>
      <w:r>
        <w:br/>
        <w:t xml:space="preserve">However, despite these recent developments, limited research is yet available regarding the links between expanding aquaculture and rates of fish consumption among poor consumers in Africa (Beveridge et al., 2013). What is more, although national fish availability has risen in Egypt, per capita fish consumption still remain below desired health standards. For example, low-income consumers on average purchase fish once per week, while low-income consumers located beyond the Lower Delta purchase fish at least once or less than once every two weeks (El Mahdi et al., 2015).  Meanwhile, concerns have been raised over the development of Egypt’s fish value chains, which are increasingly geared towards production of large sized fish that offer higher price per kilogram of product (MacFayden et al., 2012). In Egypt, where 26% of population is resource-poor, such a trajectory of market development has meant a majority of fish products remain unaffordable to the lowest-income quintile. </w:t>
      </w:r>
    </w:p>
    <w:p w14:paraId="352568B9" w14:textId="77777777" w:rsidR="00DA7E71" w:rsidRDefault="00DA7E71" w:rsidP="00DA7E71">
      <w:pPr>
        <w:spacing w:before="60" w:after="60"/>
        <w:jc w:val="both"/>
      </w:pPr>
    </w:p>
    <w:p w14:paraId="772F5580" w14:textId="77777777" w:rsidR="00DA7E71" w:rsidRDefault="00DA7E71" w:rsidP="00DA7E71">
      <w:pPr>
        <w:spacing w:before="60" w:after="60"/>
        <w:jc w:val="both"/>
      </w:pPr>
      <w:r>
        <w:t>National-level studies also point to the significance of food subsidies in changing trends of dietary diversity among Egypt’s resource poor households. For example, reports suggest that household food baskets among the lowest income quintile are shifting toward overconsumption of high calorie, subsidized foods and under-consumption of micronutrient-rich foods (Ecker et al, 2016). What is more, these reports also indicate highest rates of child stunting and maternal obesity in governorates where fish availability and affordability are lower, such as Upper Egypt or metropolitan areas (</w:t>
      </w:r>
      <w:r>
        <w:rPr>
          <w:i/>
          <w:iCs/>
        </w:rPr>
        <w:t xml:space="preserve">see also </w:t>
      </w:r>
      <w:r>
        <w:t xml:space="preserve">CAPMAS, 2012). </w:t>
      </w:r>
    </w:p>
    <w:p w14:paraId="6DEFF699" w14:textId="77777777" w:rsidR="00DA7E71" w:rsidRDefault="00DA7E71" w:rsidP="00DA7E71">
      <w:pPr>
        <w:spacing w:before="60" w:after="60"/>
        <w:jc w:val="both"/>
      </w:pPr>
    </w:p>
    <w:p w14:paraId="29D44963" w14:textId="77777777" w:rsidR="00DA7E71" w:rsidRDefault="00DA7E71" w:rsidP="00DA7E71">
      <w:pPr>
        <w:spacing w:before="60" w:after="60"/>
        <w:jc w:val="both"/>
      </w:pPr>
      <w:r>
        <w:t xml:space="preserve">Nonetheless, demand for low-value fish products remains high, as studies also indicate higher profitability among retailers selling smaller sized tilapia (El Mahdi et al., 2015; Toufique &amp; Belton, 2014). Nutrition studies suggest that consumption of smaller sized fish involve different nutritional outcomes for food-insecure households. These outcomes relate to differences in intra-household allocation and sharing of nutrient-rich foods, which have been linked to varying patterns of food preparation and consumption of smaller and cheaper fish products (Andersen et al., 2016; Gittelsohn &amp; Castine, 2003; Gordon et al., 2013; Kawarazuka, 2010). For example, Rai and others have indicated that consumers tend eat smaller sized fish whole, which involves different nutritional outcomes relating to micronutrient contents of different fish parts such as head, tail and gut (Rai et al., 2012; Roos et al., 2007; Ssebisubi, 2011; Thilsted, 2012). Others </w:t>
      </w:r>
      <w:r>
        <w:lastRenderedPageBreak/>
        <w:t xml:space="preserve">have also indicated that smaller fish tends to distributed more equitably between all family members at the dinner plate (Belton et al., 2013; Feidler et al., 2016). </w:t>
      </w:r>
    </w:p>
    <w:p w14:paraId="501033E7" w14:textId="77777777" w:rsidR="00DA7E71" w:rsidRDefault="00DA7E71" w:rsidP="00DA7E71">
      <w:pPr>
        <w:spacing w:before="60" w:after="60"/>
        <w:jc w:val="both"/>
      </w:pPr>
    </w:p>
    <w:p w14:paraId="18A41610" w14:textId="77777777" w:rsidR="00DA7E71" w:rsidRDefault="00DA7E71" w:rsidP="00DA7E71">
      <w:pPr>
        <w:spacing w:before="60" w:after="60"/>
        <w:jc w:val="both"/>
      </w:pPr>
      <w:r>
        <w:t xml:space="preserve">Policy debates now arising caution that, while food subsidies and cheap high-calorie foods has kept child wasting below 8% since 2000, high rates of double-burden malnutrition between mother-child pairings are critically high among resource-poor households (WFP, 2013; Ahram, 2017). </w:t>
      </w:r>
    </w:p>
    <w:p w14:paraId="69EF21ED" w14:textId="77777777" w:rsidR="00DA7E71" w:rsidRDefault="00DA7E71" w:rsidP="00DA7E71">
      <w:pPr>
        <w:spacing w:before="60" w:after="60"/>
        <w:jc w:val="both"/>
      </w:pPr>
    </w:p>
    <w:p w14:paraId="15F57131" w14:textId="77777777" w:rsidR="00DA7E71" w:rsidRDefault="00DA7E71" w:rsidP="00DA7E71">
      <w:pPr>
        <w:spacing w:before="60" w:after="60"/>
        <w:jc w:val="both"/>
        <w:rPr>
          <w:color w:val="000000"/>
        </w:rPr>
      </w:pPr>
      <w:r>
        <w:t>According to FAO’s 2016 guideline’s for measuring dietary diversity of women and children, there are a number of questionnaire pitfalls to avoid, which relate to capturing accurately ‘open recalls’ by adopting ‘list-based methods’ that combine required food groups</w:t>
      </w:r>
      <w:r>
        <w:rPr>
          <w:rStyle w:val="FootnoteReference"/>
          <w:lang w:eastAsia="en-US"/>
        </w:rPr>
        <w:footnoteReference w:customMarkFollows="1" w:id="1"/>
        <w:t>[1]</w:t>
      </w:r>
      <w:r>
        <w:t xml:space="preserve">. It explains that women of reproductive age (WRA) are often nutritionally vulnerable because of the physiological demands of pregnancy and lactation. Nutritional requirements are often higher for pregnant and lactating women than for adult men. </w:t>
      </w:r>
      <w:r>
        <w:rPr>
          <w:color w:val="000000"/>
        </w:rPr>
        <w:t>Insufficiency of nutrients before and during pregnancy and lactation can affect both women and their infants. There remains a significant gap in research regarding dietary quality of women and children in resource-poor countries, leading to a lack of indicators for assessing intra-household nutrition security. To address this gap, the FAO’s 2016’s guidelines provide a Minimum Dietary Diversity for Women indicator, which involves food group diversity indicator designed to represent deficiencies summarized across 11 micronutrients</w:t>
      </w:r>
      <w:r>
        <w:rPr>
          <w:rStyle w:val="FootnoteReference"/>
          <w:color w:val="000000"/>
          <w:lang w:eastAsia="en-US"/>
        </w:rPr>
        <w:footnoteReference w:customMarkFollows="1" w:id="2"/>
        <w:t>[2]</w:t>
      </w:r>
      <w:r>
        <w:rPr>
          <w:color w:val="000000"/>
        </w:rPr>
        <w:t xml:space="preserve">. As diet quality is multidimensional, nutritional outcomes are also influenced by local pathogens and illness factors, requiring additional questions about health histories.  </w:t>
      </w:r>
    </w:p>
    <w:p w14:paraId="04043474" w14:textId="77777777" w:rsidR="00DA7E71" w:rsidRDefault="00DA7E71" w:rsidP="00DA7E71">
      <w:pPr>
        <w:spacing w:before="60" w:after="60"/>
        <w:jc w:val="both"/>
        <w:rPr>
          <w:color w:val="000000"/>
        </w:rPr>
      </w:pPr>
    </w:p>
    <w:p w14:paraId="305CFCD7" w14:textId="77777777" w:rsidR="00DA7E71" w:rsidRDefault="00DA7E71" w:rsidP="00DA7E71">
      <w:pPr>
        <w:spacing w:before="60" w:after="60"/>
        <w:jc w:val="both"/>
        <w:rPr>
          <w:color w:val="000000"/>
        </w:rPr>
      </w:pPr>
      <w:r>
        <w:rPr>
          <w:color w:val="000000"/>
        </w:rPr>
        <w:t>The Minimum Dietary Diversity for Women indicators are analyzed across 10 food groups to assess whether respondents have consumed at least five out of ten defined foods during the previous 7 days. These food groups include:</w:t>
      </w:r>
    </w:p>
    <w:tbl>
      <w:tblPr>
        <w:tblW w:w="0" w:type="auto"/>
        <w:tblInd w:w="-108" w:type="dxa"/>
        <w:tblCellMar>
          <w:left w:w="0" w:type="dxa"/>
          <w:right w:w="0" w:type="dxa"/>
        </w:tblCellMar>
        <w:tblLook w:val="04A0" w:firstRow="1" w:lastRow="0" w:firstColumn="1" w:lastColumn="0" w:noHBand="0" w:noVBand="1"/>
      </w:tblPr>
      <w:tblGrid>
        <w:gridCol w:w="4568"/>
        <w:gridCol w:w="4568"/>
      </w:tblGrid>
      <w:tr w:rsidR="00DA7E71" w14:paraId="79516CBC" w14:textId="77777777" w:rsidTr="00DA7E71">
        <w:trPr>
          <w:trHeight w:val="909"/>
        </w:trPr>
        <w:tc>
          <w:tcPr>
            <w:tcW w:w="4568" w:type="dxa"/>
            <w:tcMar>
              <w:top w:w="0" w:type="dxa"/>
              <w:left w:w="108" w:type="dxa"/>
              <w:bottom w:w="0" w:type="dxa"/>
              <w:right w:w="108" w:type="dxa"/>
            </w:tcMar>
            <w:hideMark/>
          </w:tcPr>
          <w:p w14:paraId="7A5C8E82" w14:textId="77777777" w:rsidR="00DA7E71" w:rsidRDefault="00DA7E71">
            <w:pPr>
              <w:spacing w:before="60" w:after="60" w:line="252" w:lineRule="auto"/>
              <w:jc w:val="both"/>
            </w:pPr>
            <w:r>
              <w:t xml:space="preserve">1. Grains, white roots a nd tubers, and plantains </w:t>
            </w:r>
          </w:p>
          <w:p w14:paraId="4BD3F93A" w14:textId="77777777" w:rsidR="00DA7E71" w:rsidRDefault="00DA7E71">
            <w:pPr>
              <w:spacing w:before="60" w:after="60" w:line="252" w:lineRule="auto"/>
              <w:jc w:val="both"/>
            </w:pPr>
            <w:r>
              <w:t xml:space="preserve">2. Pulses (beans, peas and lentils) </w:t>
            </w:r>
          </w:p>
          <w:p w14:paraId="1E0D0468" w14:textId="77777777" w:rsidR="00DA7E71" w:rsidRDefault="00DA7E71">
            <w:pPr>
              <w:spacing w:before="60" w:after="60" w:line="252" w:lineRule="auto"/>
              <w:jc w:val="both"/>
            </w:pPr>
            <w:r>
              <w:t xml:space="preserve">3. Nuts and seeds </w:t>
            </w:r>
          </w:p>
          <w:p w14:paraId="746ED78E" w14:textId="77777777" w:rsidR="00DA7E71" w:rsidRDefault="00DA7E71">
            <w:pPr>
              <w:spacing w:before="60" w:after="60" w:line="252" w:lineRule="auto"/>
              <w:jc w:val="both"/>
            </w:pPr>
            <w:r>
              <w:t xml:space="preserve">4. Dairy </w:t>
            </w:r>
          </w:p>
          <w:p w14:paraId="5B505141" w14:textId="77777777" w:rsidR="00DA7E71" w:rsidRDefault="00DA7E71">
            <w:pPr>
              <w:spacing w:before="60" w:after="60" w:line="252" w:lineRule="auto"/>
              <w:jc w:val="both"/>
            </w:pPr>
            <w:r>
              <w:t xml:space="preserve">5. Meat, poultry and fish </w:t>
            </w:r>
          </w:p>
        </w:tc>
        <w:tc>
          <w:tcPr>
            <w:tcW w:w="4568" w:type="dxa"/>
            <w:tcMar>
              <w:top w:w="0" w:type="dxa"/>
              <w:left w:w="108" w:type="dxa"/>
              <w:bottom w:w="0" w:type="dxa"/>
              <w:right w:w="108" w:type="dxa"/>
            </w:tcMar>
            <w:hideMark/>
          </w:tcPr>
          <w:p w14:paraId="334A0F65" w14:textId="77777777" w:rsidR="00DA7E71" w:rsidRDefault="00DA7E71">
            <w:pPr>
              <w:spacing w:before="60" w:after="60" w:line="252" w:lineRule="auto"/>
              <w:jc w:val="both"/>
            </w:pPr>
            <w:r>
              <w:t xml:space="preserve">6. Eggs </w:t>
            </w:r>
          </w:p>
          <w:p w14:paraId="3B3D54EE" w14:textId="77777777" w:rsidR="00DA7E71" w:rsidRDefault="00DA7E71">
            <w:pPr>
              <w:spacing w:before="60" w:after="60" w:line="252" w:lineRule="auto"/>
              <w:jc w:val="both"/>
            </w:pPr>
            <w:r>
              <w:t xml:space="preserve">7. Dark green leafy vegetables </w:t>
            </w:r>
          </w:p>
          <w:p w14:paraId="3AF013FD" w14:textId="77777777" w:rsidR="00DA7E71" w:rsidRDefault="00DA7E71">
            <w:pPr>
              <w:spacing w:before="60" w:after="60" w:line="252" w:lineRule="auto"/>
              <w:jc w:val="both"/>
            </w:pPr>
            <w:r>
              <w:t xml:space="preserve">8. Other vitamin A-rich fruits and vegetables </w:t>
            </w:r>
          </w:p>
          <w:p w14:paraId="273BAF79" w14:textId="77777777" w:rsidR="00DA7E71" w:rsidRDefault="00DA7E71">
            <w:pPr>
              <w:spacing w:before="60" w:after="60" w:line="252" w:lineRule="auto"/>
              <w:jc w:val="both"/>
            </w:pPr>
            <w:r>
              <w:t xml:space="preserve">9. Other vegetables </w:t>
            </w:r>
          </w:p>
          <w:p w14:paraId="37C77146" w14:textId="77777777" w:rsidR="00DA7E71" w:rsidRDefault="00DA7E71">
            <w:pPr>
              <w:spacing w:before="60" w:after="60" w:line="252" w:lineRule="auto"/>
              <w:jc w:val="both"/>
            </w:pPr>
            <w:r>
              <w:t xml:space="preserve">10. Other fruits </w:t>
            </w:r>
          </w:p>
        </w:tc>
      </w:tr>
    </w:tbl>
    <w:p w14:paraId="43C54E20" w14:textId="77777777" w:rsidR="00DA7E71" w:rsidRDefault="00DA7E71" w:rsidP="00DA7E71">
      <w:pPr>
        <w:spacing w:before="60" w:after="60"/>
        <w:jc w:val="both"/>
      </w:pPr>
      <w:r>
        <w:t>In order to comprehensively address malnutrition of maternal women and children, questions of gender norms and attitudes are also included in this survey (Stage 3). These questions relate not only to social norms regarding distribution of food at the dinner table, but also to gendered roles around income control, decision making and freedom of movement in the household and the marketplace. Responding to a growing body of literature that has come to challenge orthodox survey sampling procedures (Boozer &amp; Goldstein, 2003; Deer et al., 2006; Doss, 2012; 2001; Fletschner, 2009; Fleschner &amp; Mesbah, 2011; Haddinott &amp; Haddid, 1995; Johnson et al., 2016; Udry, 1996), this survey investigates preferences and consumption patterns of different individuals within different households with varying gender relations and norms. Four key points are outlined here, which inform the STREAMS consumer research objectives. These are followed by 10 main research questions.</w:t>
      </w:r>
    </w:p>
    <w:p w14:paraId="0352F5C6" w14:textId="77777777" w:rsidR="00DA7E71" w:rsidRDefault="00DA7E71" w:rsidP="00DA7E71">
      <w:pPr>
        <w:spacing w:before="60" w:after="60"/>
        <w:jc w:val="both"/>
        <w:rPr>
          <w:b/>
          <w:bCs/>
        </w:rPr>
      </w:pPr>
      <w:r>
        <w:rPr>
          <w:b/>
          <w:bCs/>
        </w:rPr>
        <w:lastRenderedPageBreak/>
        <w:t>Key Points:</w:t>
      </w:r>
    </w:p>
    <w:p w14:paraId="20AB5FBC" w14:textId="77777777" w:rsidR="00DA7E71" w:rsidRDefault="00DA7E71" w:rsidP="00DA7E71">
      <w:pPr>
        <w:spacing w:before="60" w:after="60"/>
        <w:jc w:val="both"/>
        <w:rPr>
          <w:b/>
          <w:bCs/>
        </w:rPr>
      </w:pPr>
    </w:p>
    <w:p w14:paraId="6984689E" w14:textId="77777777" w:rsidR="00DA7E71" w:rsidRDefault="00DA7E71" w:rsidP="00DA7E71">
      <w:pPr>
        <w:pStyle w:val="ListParagraph"/>
        <w:numPr>
          <w:ilvl w:val="0"/>
          <w:numId w:val="2"/>
        </w:numPr>
        <w:spacing w:before="60" w:after="60"/>
        <w:jc w:val="both"/>
      </w:pPr>
      <w:r>
        <w:t xml:space="preserve">Smaller sized grade 3 tilapia remains the cheapest source of animal-based protein for resource-poor consumer markets. </w:t>
      </w:r>
    </w:p>
    <w:p w14:paraId="17AE6485" w14:textId="77777777" w:rsidR="00DA7E71" w:rsidRDefault="00DA7E71" w:rsidP="00DA7E71">
      <w:pPr>
        <w:pStyle w:val="ListParagraph"/>
        <w:numPr>
          <w:ilvl w:val="0"/>
          <w:numId w:val="2"/>
        </w:numPr>
        <w:spacing w:before="60" w:after="60"/>
        <w:jc w:val="both"/>
      </w:pPr>
      <w:r>
        <w:t>Geographical and social disparities are evident across Egypt, where poor supply chain development affects differences in fish availability and affordability between Lower, Upper and metropolitan Egypt.</w:t>
      </w:r>
    </w:p>
    <w:p w14:paraId="1853041B" w14:textId="77777777" w:rsidR="00DA7E71" w:rsidRDefault="00DA7E71" w:rsidP="00DA7E71">
      <w:pPr>
        <w:pStyle w:val="ListParagraph"/>
        <w:numPr>
          <w:ilvl w:val="0"/>
          <w:numId w:val="2"/>
        </w:numPr>
        <w:spacing w:before="60" w:after="60"/>
        <w:jc w:val="both"/>
      </w:pPr>
      <w:r>
        <w:t>Lower frequency of fish purchases among these groups is significant to issues of nutrition security.</w:t>
      </w:r>
    </w:p>
    <w:p w14:paraId="43D145B7" w14:textId="77777777" w:rsidR="00DA7E71" w:rsidRDefault="00DA7E71" w:rsidP="00DA7E71">
      <w:pPr>
        <w:pStyle w:val="ListParagraph"/>
        <w:numPr>
          <w:ilvl w:val="0"/>
          <w:numId w:val="2"/>
        </w:numPr>
        <w:spacing w:before="60" w:after="60"/>
        <w:jc w:val="both"/>
      </w:pPr>
      <w:r>
        <w:t>Gender roles within the household and marketplace are also significant to issues of nutrition security in Egypt.</w:t>
      </w:r>
    </w:p>
    <w:p w14:paraId="4E6C6960" w14:textId="77777777" w:rsidR="00DA7E71" w:rsidRDefault="00DA7E71" w:rsidP="00DA7E71">
      <w:pPr>
        <w:spacing w:before="60" w:after="60"/>
        <w:jc w:val="both"/>
        <w:rPr>
          <w:b/>
          <w:bCs/>
        </w:rPr>
      </w:pPr>
    </w:p>
    <w:p w14:paraId="3013774B" w14:textId="77777777" w:rsidR="00DA7E71" w:rsidRDefault="00DA7E71" w:rsidP="00DA7E71">
      <w:pPr>
        <w:spacing w:before="60" w:after="60"/>
        <w:jc w:val="both"/>
        <w:rPr>
          <w:b/>
          <w:bCs/>
        </w:rPr>
      </w:pPr>
      <w:r>
        <w:rPr>
          <w:b/>
          <w:bCs/>
        </w:rPr>
        <w:t>Key Questions:</w:t>
      </w:r>
    </w:p>
    <w:p w14:paraId="75D455E7" w14:textId="77777777" w:rsidR="00DA7E71" w:rsidRDefault="00DA7E71" w:rsidP="00DA7E71">
      <w:pPr>
        <w:spacing w:before="60" w:after="60"/>
        <w:jc w:val="both"/>
        <w:rPr>
          <w:b/>
          <w:bCs/>
        </w:rPr>
      </w:pPr>
    </w:p>
    <w:p w14:paraId="6DF08111" w14:textId="77777777" w:rsidR="00DA7E71" w:rsidRDefault="00DA7E71" w:rsidP="00DA7E71">
      <w:pPr>
        <w:pStyle w:val="ListParagraph"/>
        <w:numPr>
          <w:ilvl w:val="0"/>
          <w:numId w:val="3"/>
        </w:numPr>
        <w:spacing w:after="0" w:line="276" w:lineRule="auto"/>
        <w:jc w:val="both"/>
      </w:pPr>
      <w:r>
        <w:t>What do poor consumers buy, how much, at what price, where and when? What are their strategies?</w:t>
      </w:r>
    </w:p>
    <w:p w14:paraId="3E9456A5" w14:textId="77777777" w:rsidR="00DA7E71" w:rsidRDefault="00DA7E71" w:rsidP="00DA7E71">
      <w:pPr>
        <w:pStyle w:val="ListParagraph"/>
        <w:numPr>
          <w:ilvl w:val="0"/>
          <w:numId w:val="3"/>
        </w:numPr>
        <w:spacing w:after="0" w:line="276" w:lineRule="auto"/>
        <w:jc w:val="both"/>
      </w:pPr>
      <w:r>
        <w:t xml:space="preserve">What trends in dietary diversity can we identify from household food baskets? If negative, what risks does this involve regarding maternal and child malnutrition? </w:t>
      </w:r>
    </w:p>
    <w:p w14:paraId="5BCCE051" w14:textId="77777777" w:rsidR="00DA7E71" w:rsidRDefault="00DA7E71" w:rsidP="00DA7E71">
      <w:pPr>
        <w:pStyle w:val="ListParagraph"/>
        <w:numPr>
          <w:ilvl w:val="0"/>
          <w:numId w:val="3"/>
        </w:numPr>
        <w:spacing w:after="0" w:line="276" w:lineRule="auto"/>
        <w:jc w:val="both"/>
      </w:pPr>
      <w:r>
        <w:t xml:space="preserve">Are there significant differences in existing patterns of fish preparation and intra-household sharing of different tilapia sizes between low income households, in particular for tilapia of different sizes? </w:t>
      </w:r>
    </w:p>
    <w:p w14:paraId="5DC65E3D" w14:textId="77777777" w:rsidR="00DA7E71" w:rsidRDefault="00DA7E71" w:rsidP="00DA7E71">
      <w:pPr>
        <w:pStyle w:val="ListParagraph"/>
        <w:numPr>
          <w:ilvl w:val="0"/>
          <w:numId w:val="3"/>
        </w:numPr>
        <w:spacing w:after="0" w:line="276" w:lineRule="auto"/>
        <w:jc w:val="both"/>
      </w:pPr>
      <w:r>
        <w:t xml:space="preserve">Are these differences significant geographically and/or socially? </w:t>
      </w:r>
    </w:p>
    <w:p w14:paraId="1E1A29B2" w14:textId="77777777" w:rsidR="00DA7E71" w:rsidRDefault="00DA7E71" w:rsidP="00DA7E71">
      <w:pPr>
        <w:pStyle w:val="ListParagraph"/>
        <w:numPr>
          <w:ilvl w:val="0"/>
          <w:numId w:val="3"/>
        </w:numPr>
        <w:spacing w:after="0" w:line="276" w:lineRule="auto"/>
        <w:jc w:val="both"/>
      </w:pPr>
      <w:r>
        <w:t xml:space="preserve">How are decisions being made between men and women within resource-poor households on </w:t>
      </w:r>
      <w:r>
        <w:rPr>
          <w:i/>
          <w:iCs/>
        </w:rPr>
        <w:t>buying</w:t>
      </w:r>
      <w:r>
        <w:t xml:space="preserve"> tilapia of different sizes of tilapia under normal conditions, in different seasons, and during festivals/holidays? </w:t>
      </w:r>
    </w:p>
    <w:p w14:paraId="6CBE5BD7" w14:textId="77777777" w:rsidR="00DA7E71" w:rsidRDefault="00DA7E71" w:rsidP="00DA7E71">
      <w:pPr>
        <w:pStyle w:val="ListParagraph"/>
        <w:numPr>
          <w:ilvl w:val="0"/>
          <w:numId w:val="3"/>
        </w:numPr>
        <w:spacing w:after="0" w:line="276" w:lineRule="auto"/>
        <w:jc w:val="both"/>
      </w:pPr>
      <w:r>
        <w:t xml:space="preserve">How are decisions being made between men and women within resource-poor households on </w:t>
      </w:r>
      <w:r>
        <w:rPr>
          <w:i/>
          <w:iCs/>
        </w:rPr>
        <w:t>preparation</w:t>
      </w:r>
      <w:r>
        <w:t xml:space="preserve"> of different sizes of tilapia under normal conditions, in different seasons, and during festivals/holidays?</w:t>
      </w:r>
    </w:p>
    <w:p w14:paraId="5DD64090" w14:textId="77777777" w:rsidR="00DA7E71" w:rsidRDefault="00DA7E71" w:rsidP="00DA7E71">
      <w:pPr>
        <w:pStyle w:val="ListParagraph"/>
        <w:numPr>
          <w:ilvl w:val="0"/>
          <w:numId w:val="3"/>
        </w:numPr>
        <w:spacing w:after="0" w:line="276" w:lineRule="auto"/>
        <w:jc w:val="both"/>
      </w:pPr>
      <w:r>
        <w:t xml:space="preserve">How are decisions being made between men and women within resource-poor households on </w:t>
      </w:r>
      <w:r>
        <w:rPr>
          <w:i/>
          <w:iCs/>
        </w:rPr>
        <w:t>distribution</w:t>
      </w:r>
      <w:r>
        <w:t xml:space="preserve"> of different sizes of tilapia? Which parts of the tilapia are consumed by whom? </w:t>
      </w:r>
    </w:p>
    <w:p w14:paraId="7F77BF15" w14:textId="77777777" w:rsidR="00DA7E71" w:rsidRDefault="00DA7E71" w:rsidP="00DA7E71">
      <w:pPr>
        <w:pStyle w:val="ListParagraph"/>
        <w:numPr>
          <w:ilvl w:val="0"/>
          <w:numId w:val="3"/>
        </w:numPr>
        <w:spacing w:after="0" w:line="276" w:lineRule="auto"/>
        <w:jc w:val="both"/>
      </w:pPr>
      <w:r>
        <w:t>How are these decision-making patterns influenced by existing societal and gender norms, habits and traditions?</w:t>
      </w:r>
    </w:p>
    <w:p w14:paraId="2FEA829D" w14:textId="77777777" w:rsidR="00DA7E71" w:rsidRDefault="00DA7E71" w:rsidP="00DA7E71">
      <w:pPr>
        <w:pStyle w:val="ListParagraph"/>
        <w:numPr>
          <w:ilvl w:val="0"/>
          <w:numId w:val="3"/>
        </w:numPr>
        <w:spacing w:after="0" w:line="276" w:lineRule="auto"/>
        <w:jc w:val="both"/>
      </w:pPr>
      <w:r>
        <w:t>What scalable strategies can best promote behavioral change in order to achieve enhanced nutrient intake from fish, in particular among women and children in low income households?</w:t>
      </w:r>
    </w:p>
    <w:p w14:paraId="52A18FC9" w14:textId="77777777" w:rsidR="00DA7E71" w:rsidRDefault="00DA7E71" w:rsidP="00DA7E71">
      <w:pPr>
        <w:pStyle w:val="ListParagraph"/>
        <w:numPr>
          <w:ilvl w:val="0"/>
          <w:numId w:val="3"/>
        </w:numPr>
        <w:spacing w:after="0" w:line="276" w:lineRule="auto"/>
        <w:jc w:val="both"/>
      </w:pPr>
      <w:r>
        <w:t>Based on the above, what are the likely trends of future demand for tilapia of different sizes in low income households in Egypt?</w:t>
      </w:r>
    </w:p>
    <w:p w14:paraId="1B15E831" w14:textId="77777777" w:rsidR="00DA7E71" w:rsidRDefault="00DA7E71" w:rsidP="00DA7E71"/>
    <w:p w14:paraId="32794EEF" w14:textId="77777777" w:rsidR="00DA7E71" w:rsidRDefault="00DA7E71" w:rsidP="00DA7E71"/>
    <w:p w14:paraId="72D5E3F7" w14:textId="77777777" w:rsidR="00DA7E71" w:rsidRDefault="00DA7E71" w:rsidP="00DA7E71"/>
    <w:p w14:paraId="12975CF7" w14:textId="0DA6FF90" w:rsidR="00DA7E71" w:rsidRDefault="00DA7E71" w:rsidP="00DA7E71"/>
    <w:p w14:paraId="5AA6F906" w14:textId="77777777" w:rsidR="001F38A3" w:rsidRDefault="001F38A3" w:rsidP="00DA7E71"/>
    <w:p w14:paraId="53D6284D" w14:textId="77777777" w:rsidR="00DA7E71" w:rsidRDefault="00DA7E71" w:rsidP="00DA7E71"/>
    <w:p w14:paraId="59D4F121" w14:textId="77777777" w:rsidR="00DA7E71" w:rsidRDefault="00DA7E71" w:rsidP="00DA7E71">
      <w:pPr>
        <w:pStyle w:val="Heading1"/>
      </w:pPr>
      <w:r>
        <w:lastRenderedPageBreak/>
        <w:t xml:space="preserve">Survey Sampling: </w:t>
      </w:r>
    </w:p>
    <w:p w14:paraId="25D1A16D" w14:textId="77777777" w:rsidR="00DA7E71" w:rsidRDefault="00DA7E71" w:rsidP="00DA7E71">
      <w:pPr>
        <w:spacing w:before="60" w:after="60"/>
        <w:jc w:val="both"/>
      </w:pPr>
      <w:r>
        <w:t>This calls for a four-stage sex-disaggregated consumer survey of low-income consumer households across 7 governorates, which include Aswan, Beheira, Cairo, Fayoum, Kafr-El-Sheikh, Mineya, and Sharkia. The survey will follow the CGIAR Sex-Disaggregated Survey Standards</w:t>
      </w:r>
      <w:r>
        <w:rPr>
          <w:rStyle w:val="FootnoteReference"/>
          <w:lang w:eastAsia="en-US"/>
        </w:rPr>
        <w:footnoteReference w:customMarkFollows="1" w:id="3"/>
        <w:t>[3]</w:t>
      </w:r>
      <w:r>
        <w:t xml:space="preserve">, which inform sampling procedures, units of analysis and informant-interviewer interactions. The survey will be designed using mixed methods approaches, semi-structured questionnaires and a stratified, purposive sampling design. The stratified sampling will involve two samples, which will be selected proportionately from five sub-groups who are identified from among Egypt’s lowest income quintile groups. </w:t>
      </w:r>
    </w:p>
    <w:p w14:paraId="762A950E" w14:textId="77777777" w:rsidR="00DA7E71" w:rsidRDefault="00DA7E71" w:rsidP="00DA7E71">
      <w:pPr>
        <w:spacing w:before="60" w:after="60"/>
        <w:jc w:val="both"/>
      </w:pPr>
    </w:p>
    <w:p w14:paraId="5AA53EB5" w14:textId="77777777" w:rsidR="00DA7E71" w:rsidRDefault="00DA7E71" w:rsidP="00DA7E71">
      <w:pPr>
        <w:spacing w:before="60" w:after="60"/>
        <w:jc w:val="both"/>
      </w:pPr>
      <w:r>
        <w:t xml:space="preserve">These five groups include: </w:t>
      </w:r>
    </w:p>
    <w:p w14:paraId="10639314" w14:textId="77777777" w:rsidR="00DA7E71" w:rsidRDefault="00DA7E71" w:rsidP="00DA7E71">
      <w:pPr>
        <w:pStyle w:val="ListParagraph"/>
        <w:numPr>
          <w:ilvl w:val="0"/>
          <w:numId w:val="4"/>
        </w:numPr>
        <w:spacing w:before="60" w:after="60"/>
        <w:jc w:val="both"/>
      </w:pPr>
      <w:r>
        <w:t>Females in male-headed households.</w:t>
      </w:r>
    </w:p>
    <w:p w14:paraId="570E1A44" w14:textId="77777777" w:rsidR="00DA7E71" w:rsidRDefault="00DA7E71" w:rsidP="00DA7E71">
      <w:pPr>
        <w:pStyle w:val="ListParagraph"/>
        <w:numPr>
          <w:ilvl w:val="0"/>
          <w:numId w:val="4"/>
        </w:numPr>
        <w:spacing w:before="60" w:after="60"/>
        <w:jc w:val="both"/>
      </w:pPr>
      <w:r>
        <w:t>Males in female-headed households.</w:t>
      </w:r>
    </w:p>
    <w:p w14:paraId="53127ECA" w14:textId="77777777" w:rsidR="00DA7E71" w:rsidRDefault="00DA7E71" w:rsidP="00DA7E71">
      <w:pPr>
        <w:pStyle w:val="ListParagraph"/>
        <w:numPr>
          <w:ilvl w:val="0"/>
          <w:numId w:val="4"/>
        </w:numPr>
        <w:spacing w:before="60" w:after="60"/>
        <w:jc w:val="both"/>
      </w:pPr>
      <w:r>
        <w:t xml:space="preserve">Females in female-headed households. </w:t>
      </w:r>
    </w:p>
    <w:p w14:paraId="0796EE4B" w14:textId="77777777" w:rsidR="00DA7E71" w:rsidRDefault="00DA7E71" w:rsidP="00DA7E71">
      <w:pPr>
        <w:pStyle w:val="ListParagraph"/>
        <w:numPr>
          <w:ilvl w:val="0"/>
          <w:numId w:val="4"/>
        </w:numPr>
        <w:spacing w:before="60" w:after="60"/>
        <w:jc w:val="both"/>
      </w:pPr>
      <w:r>
        <w:t>Males in male-headed households.</w:t>
      </w:r>
    </w:p>
    <w:p w14:paraId="44405DBB" w14:textId="77777777" w:rsidR="00DA7E71" w:rsidRDefault="00DA7E71" w:rsidP="00DA7E71">
      <w:pPr>
        <w:pStyle w:val="ListParagraph"/>
        <w:numPr>
          <w:ilvl w:val="0"/>
          <w:numId w:val="4"/>
        </w:numPr>
        <w:spacing w:before="60" w:after="60"/>
        <w:jc w:val="both"/>
      </w:pPr>
      <w:r>
        <w:t>Male/female respondents who are single, divorced, separated or widowed.</w:t>
      </w:r>
    </w:p>
    <w:p w14:paraId="7458A865" w14:textId="77777777" w:rsidR="00DA7E71" w:rsidRDefault="00DA7E71" w:rsidP="00DA7E71">
      <w:pPr>
        <w:spacing w:before="60" w:after="60"/>
        <w:jc w:val="both"/>
      </w:pPr>
    </w:p>
    <w:p w14:paraId="08412640" w14:textId="727FD8AD" w:rsidR="00DA7E71" w:rsidRDefault="00DA7E71" w:rsidP="00DA7E71">
      <w:pPr>
        <w:spacing w:before="60" w:after="60"/>
        <w:jc w:val="both"/>
      </w:pPr>
      <w:r>
        <w:t>To assist accurate sampling, the following eight questions will be used for screening households. These screenings have been developed from previous consum</w:t>
      </w:r>
      <w:r w:rsidR="005A3B2F">
        <w:t>er surveys implemented in 2013</w:t>
      </w:r>
      <w:r>
        <w:t>. They are provided to enumerators to help identify resource-poor households. Those households agreeing to five out of eight of the following questions are to be included in the survey:</w:t>
      </w:r>
    </w:p>
    <w:p w14:paraId="46652CF5" w14:textId="77777777" w:rsidR="00DA7E71" w:rsidRDefault="00DA7E71" w:rsidP="00DA7E71">
      <w:pPr>
        <w:spacing w:before="60" w:after="60"/>
        <w:jc w:val="both"/>
      </w:pPr>
    </w:p>
    <w:p w14:paraId="327A8653" w14:textId="77777777" w:rsidR="00DA7E71" w:rsidRDefault="00DA7E71" w:rsidP="00DA7E71">
      <w:pPr>
        <w:pStyle w:val="ListParagraph"/>
        <w:numPr>
          <w:ilvl w:val="0"/>
          <w:numId w:val="4"/>
        </w:numPr>
        <w:spacing w:before="60" w:after="60"/>
        <w:jc w:val="both"/>
      </w:pPr>
      <w:r>
        <w:t>Head of household does not have social security.</w:t>
      </w:r>
    </w:p>
    <w:p w14:paraId="217FF765" w14:textId="77777777" w:rsidR="00DA7E71" w:rsidRDefault="00DA7E71" w:rsidP="00DA7E71">
      <w:pPr>
        <w:pStyle w:val="ListParagraph"/>
        <w:numPr>
          <w:ilvl w:val="0"/>
          <w:numId w:val="4"/>
        </w:numPr>
        <w:spacing w:before="60" w:after="60"/>
        <w:jc w:val="both"/>
      </w:pPr>
      <w:r>
        <w:t xml:space="preserve">Ratio of workers within the household is less than 0.25. </w:t>
      </w:r>
    </w:p>
    <w:p w14:paraId="45429DFB" w14:textId="77777777" w:rsidR="00DA7E71" w:rsidRDefault="00DA7E71" w:rsidP="00DA7E71">
      <w:pPr>
        <w:pStyle w:val="ListParagraph"/>
        <w:numPr>
          <w:ilvl w:val="0"/>
          <w:numId w:val="4"/>
        </w:numPr>
        <w:spacing w:before="60" w:after="60"/>
        <w:jc w:val="both"/>
      </w:pPr>
      <w:r>
        <w:t xml:space="preserve">Family lives in one room only, or member share of the rooms is less than 0.5 rooms. </w:t>
      </w:r>
    </w:p>
    <w:p w14:paraId="27B37A2E" w14:textId="77777777" w:rsidR="00DA7E71" w:rsidRDefault="00DA7E71" w:rsidP="00DA7E71">
      <w:pPr>
        <w:pStyle w:val="ListParagraph"/>
        <w:numPr>
          <w:ilvl w:val="0"/>
          <w:numId w:val="4"/>
        </w:numPr>
        <w:spacing w:before="60" w:after="60"/>
        <w:jc w:val="both"/>
      </w:pPr>
      <w:r>
        <w:t xml:space="preserve">There is no private bathrooms in the residence (in urban areas). </w:t>
      </w:r>
    </w:p>
    <w:p w14:paraId="2B6301F1" w14:textId="77777777" w:rsidR="00DA7E71" w:rsidRDefault="00DA7E71" w:rsidP="00DA7E71">
      <w:pPr>
        <w:pStyle w:val="ListParagraph"/>
        <w:numPr>
          <w:ilvl w:val="0"/>
          <w:numId w:val="4"/>
        </w:numPr>
        <w:spacing w:before="60" w:after="60"/>
        <w:jc w:val="both"/>
      </w:pPr>
      <w:r>
        <w:t>Electricity consumption is less than EGP 20 per month.</w:t>
      </w:r>
    </w:p>
    <w:p w14:paraId="104E3C1E" w14:textId="77777777" w:rsidR="00DA7E71" w:rsidRDefault="00DA7E71" w:rsidP="00DA7E71">
      <w:pPr>
        <w:pStyle w:val="ListParagraph"/>
        <w:numPr>
          <w:ilvl w:val="0"/>
          <w:numId w:val="4"/>
        </w:numPr>
        <w:spacing w:before="60" w:after="60"/>
        <w:jc w:val="both"/>
      </w:pPr>
      <w:r>
        <w:t>The family does not have a landline.</w:t>
      </w:r>
    </w:p>
    <w:p w14:paraId="2464FBE7" w14:textId="77777777" w:rsidR="00DA7E71" w:rsidRDefault="00DA7E71" w:rsidP="00DA7E71">
      <w:pPr>
        <w:pStyle w:val="ListParagraph"/>
        <w:numPr>
          <w:ilvl w:val="0"/>
          <w:numId w:val="4"/>
        </w:numPr>
        <w:spacing w:before="60" w:after="60"/>
        <w:jc w:val="both"/>
      </w:pPr>
      <w:r>
        <w:t xml:space="preserve">The type of floors is bare concrete. </w:t>
      </w:r>
    </w:p>
    <w:p w14:paraId="51209ED0" w14:textId="77777777" w:rsidR="00DA7E71" w:rsidRDefault="00DA7E71" w:rsidP="00DA7E71">
      <w:pPr>
        <w:pStyle w:val="ListParagraph"/>
        <w:numPr>
          <w:ilvl w:val="0"/>
          <w:numId w:val="4"/>
        </w:numPr>
        <w:spacing w:before="60" w:after="60"/>
        <w:jc w:val="both"/>
      </w:pPr>
      <w:r>
        <w:t xml:space="preserve">No child is receiving private education/tuition.  </w:t>
      </w:r>
    </w:p>
    <w:p w14:paraId="6B797FDB" w14:textId="77777777" w:rsidR="00DA7E71" w:rsidRDefault="00DA7E71" w:rsidP="00DA7E71">
      <w:pPr>
        <w:spacing w:before="60" w:after="60"/>
        <w:jc w:val="both"/>
      </w:pPr>
    </w:p>
    <w:p w14:paraId="2F2ADCC9" w14:textId="77777777" w:rsidR="00DA7E71" w:rsidRDefault="00DA7E71" w:rsidP="00DA7E71">
      <w:pPr>
        <w:spacing w:before="60" w:after="60"/>
        <w:jc w:val="both"/>
      </w:pPr>
      <w:r>
        <w:t xml:space="preserve">Household questionnaires will be recorded using open-data-kit software. Tablets will be recharged daily and each Thursday data will be uploaded to online folders for crosschecking by data administrator and principal investigators. Interviews for stages 2 &amp; 3 are designed to be semi-structured and will be recorded using voice recorders, before being transcribed and coded according to categorical responses. </w:t>
      </w:r>
      <w:r>
        <w:rPr>
          <w:sz w:val="24"/>
          <w:szCs w:val="24"/>
        </w:rPr>
        <w:t>The survey will</w:t>
      </w:r>
      <w:r>
        <w:t xml:space="preserve"> also be accompanied with life-size reference pictures of fish to assist accurate estimates. </w:t>
      </w:r>
    </w:p>
    <w:p w14:paraId="1A64D7F9" w14:textId="77777777" w:rsidR="00DA7E71" w:rsidRDefault="00DA7E71" w:rsidP="00DA7E71">
      <w:pPr>
        <w:spacing w:before="60" w:after="60"/>
        <w:jc w:val="both"/>
      </w:pPr>
    </w:p>
    <w:p w14:paraId="00D7846B" w14:textId="086B7B9E" w:rsidR="00DA7E71" w:rsidRDefault="00DA7E71" w:rsidP="00DA7E71">
      <w:pPr>
        <w:spacing w:before="60" w:after="60"/>
        <w:jc w:val="both"/>
      </w:pPr>
      <w:r>
        <w:t>To offer resources for longitudinal study of shifting food baskets, datasets available are found in the 2013 National Household Income and Expenditure (CAPMAS), which provides panel data for 253 households in Aswan, 992 in Behera, 1642 in Cairo, 522 in Fayoum, 536 in Kafr-El-Sheikh, 831 in Mineya, 1131 in Sharkia. A further 11 panel datasets have been recorded by CAPMAS in 1955, 1958, 1964, 1974, 1981, 1990, 1995, 1999, 2004, 2008 and 2010. The survey’s four stages are designed as follows:</w:t>
      </w:r>
    </w:p>
    <w:p w14:paraId="7A36F6D6" w14:textId="77777777" w:rsidR="00DA7E71" w:rsidRDefault="00DA7E71" w:rsidP="00DA7E71">
      <w:pPr>
        <w:pStyle w:val="ListParagraph"/>
        <w:numPr>
          <w:ilvl w:val="0"/>
          <w:numId w:val="4"/>
        </w:numPr>
        <w:spacing w:before="60" w:after="60"/>
        <w:jc w:val="both"/>
      </w:pPr>
      <w:r>
        <w:lastRenderedPageBreak/>
        <w:t xml:space="preserve">Stage 1 will survey one individual from 700 households spread across the 7 governorates. Adopting a ‘7-day recall’, these stages will investigate household income and expenditures, which will disaggregate expenditures between food and non-food items. This data will inform percentages of expenditures on food baskets, indicating household vulnerability to price changes and food insecurity. These questions will also investigate purchases of different fish items and examine quantity and frequency of fish products purchased per household. </w:t>
      </w:r>
    </w:p>
    <w:p w14:paraId="29A87C3C" w14:textId="77777777" w:rsidR="00DA7E71" w:rsidRDefault="00DA7E71" w:rsidP="00DA7E71">
      <w:pPr>
        <w:pStyle w:val="ListParagraph"/>
        <w:spacing w:before="60" w:after="60"/>
        <w:jc w:val="both"/>
      </w:pPr>
    </w:p>
    <w:p w14:paraId="3FB2D374" w14:textId="77777777" w:rsidR="00DA7E71" w:rsidRDefault="00DA7E71" w:rsidP="00DA7E71">
      <w:pPr>
        <w:pStyle w:val="ListParagraph"/>
        <w:numPr>
          <w:ilvl w:val="0"/>
          <w:numId w:val="5"/>
        </w:numPr>
        <w:spacing w:before="60" w:after="60"/>
        <w:jc w:val="both"/>
      </w:pPr>
      <w:r>
        <w:t xml:space="preserve">Stage 2 &amp; 3 will survey one individual from among 700 households, spread across the 7 governorates. These stages will first investigate perceptions of different fish products in terms of price, specie, size, source of retail purchase and source of fish production. Next, they will investigate food preparation and consumption behavior within the household, by assessing the different ways fish is cooked by different households and how meals are distributed between family members. Following this, questions will investigate gender relations and attitudes within the household. These questions, which will investigate intra-household gender roles in relation to decision-making, income control, access to credit, time-poverty and women’s freedom of movement, will be measured in relation to women’s empowerment indexes. </w:t>
      </w:r>
    </w:p>
    <w:p w14:paraId="4A66D1D2" w14:textId="77777777" w:rsidR="00DA7E71" w:rsidRDefault="00DA7E71" w:rsidP="00DA7E71">
      <w:pPr>
        <w:pStyle w:val="ListParagraph"/>
        <w:spacing w:before="60" w:after="60"/>
        <w:jc w:val="both"/>
      </w:pPr>
    </w:p>
    <w:p w14:paraId="658C4678" w14:textId="5B919799" w:rsidR="00DA7E71" w:rsidRDefault="00DA7E71" w:rsidP="005A3B2F">
      <w:pPr>
        <w:pStyle w:val="ListParagraph"/>
        <w:numPr>
          <w:ilvl w:val="0"/>
          <w:numId w:val="5"/>
        </w:numPr>
        <w:spacing w:before="60" w:after="60"/>
        <w:jc w:val="both"/>
      </w:pPr>
      <w:r>
        <w:t>Stage 4 will involve anthropometric measurement of between 2 &amp; 3 households members, which will include mother and one or two children under the age of five.  This data will be measured in relation to nutritional indexes, measuring body mass indexes and height-for-age z-scores. Height-for-age and body-mass z-scores will be assessed in relation to nutritional indexes based on WHO Growth Standards of 2010 and Egypt’s National Health Survey of 2014 (DHS, 2014:174-175). Data needed to compile BMI indicators include measurements of height in centimeters (supine length for under 2 years/ standing height for over 5years), body weight in kilograms, sex, and respondent’s age. Based on WHO Child Growth Standards (de Onis et al., 2006), children under five are assessed for undernutrition and overweight status by calculating percentage of low or high weight-for-age and height-for-age scores. Low weight-for-age and low height-for-age scores are defined as less than two standard deviations below the median of the WHO Child Growth Standards. High weight-for-age scores are defined as more than two standard deviations above the same standards. For example:</w:t>
      </w:r>
    </w:p>
    <w:p w14:paraId="7B71BF44" w14:textId="77777777" w:rsidR="005A3B2F" w:rsidRDefault="005A3B2F" w:rsidP="005A3B2F">
      <w:pPr>
        <w:pStyle w:val="ListParagraph"/>
        <w:spacing w:before="60" w:after="60"/>
        <w:jc w:val="both"/>
      </w:pPr>
    </w:p>
    <w:p w14:paraId="11210412" w14:textId="77777777" w:rsidR="00DA7E71" w:rsidRDefault="00DA7E71" w:rsidP="00BA1303">
      <w:pPr>
        <w:pStyle w:val="ListParagraph"/>
        <w:numPr>
          <w:ilvl w:val="1"/>
          <w:numId w:val="6"/>
        </w:numPr>
        <w:spacing w:before="60" w:after="60" w:line="276" w:lineRule="auto"/>
        <w:jc w:val="both"/>
        <w:rPr>
          <w:b/>
          <w:bCs/>
        </w:rPr>
      </w:pPr>
      <w:r>
        <w:rPr>
          <w:b/>
          <w:bCs/>
        </w:rPr>
        <w:t>% underweight children = (Numerator/denominator) X 100.</w:t>
      </w:r>
    </w:p>
    <w:p w14:paraId="3AA5F31E" w14:textId="77777777" w:rsidR="00DA7E71" w:rsidRDefault="00DA7E71" w:rsidP="00DA7E71">
      <w:pPr>
        <w:spacing w:before="60" w:after="60"/>
        <w:ind w:left="1080" w:firstLine="360"/>
        <w:jc w:val="both"/>
      </w:pPr>
      <w:r>
        <w:t>Numerator: number of children under five with weight-for-age below -2SD.</w:t>
      </w:r>
    </w:p>
    <w:p w14:paraId="0B6C91CE" w14:textId="77777777" w:rsidR="00DA7E71" w:rsidRDefault="00DA7E71" w:rsidP="00DA7E71">
      <w:pPr>
        <w:spacing w:before="60" w:after="60"/>
        <w:ind w:left="720" w:firstLine="720"/>
        <w:jc w:val="both"/>
      </w:pPr>
      <w:r>
        <w:t>Denominator: total number of children under five weighed.</w:t>
      </w:r>
    </w:p>
    <w:p w14:paraId="5F223F63" w14:textId="77777777" w:rsidR="00DA7E71" w:rsidRDefault="00DA7E71" w:rsidP="00DA7E71">
      <w:pPr>
        <w:pStyle w:val="ListParagraph"/>
        <w:numPr>
          <w:ilvl w:val="1"/>
          <w:numId w:val="6"/>
        </w:numPr>
        <w:spacing w:before="60" w:after="60"/>
        <w:jc w:val="both"/>
        <w:rPr>
          <w:b/>
          <w:bCs/>
        </w:rPr>
      </w:pPr>
      <w:r>
        <w:rPr>
          <w:b/>
          <w:bCs/>
        </w:rPr>
        <w:t>% stunted children = (Numerator/denominator) X 100.</w:t>
      </w:r>
    </w:p>
    <w:p w14:paraId="3FE6919B" w14:textId="77777777" w:rsidR="00DA7E71" w:rsidRDefault="00DA7E71" w:rsidP="00DA7E71">
      <w:pPr>
        <w:spacing w:before="60" w:after="60"/>
        <w:ind w:left="1440"/>
        <w:jc w:val="both"/>
      </w:pPr>
      <w:r>
        <w:t>Numerator: number of children under five with height-for-age below -SD.</w:t>
      </w:r>
    </w:p>
    <w:p w14:paraId="0B6CBC95" w14:textId="77777777" w:rsidR="00DA7E71" w:rsidRDefault="00DA7E71" w:rsidP="00DA7E71">
      <w:pPr>
        <w:spacing w:before="60" w:after="60"/>
        <w:ind w:left="1440"/>
        <w:jc w:val="both"/>
      </w:pPr>
      <w:r>
        <w:t>Denominator: total number of children under five measured.</w:t>
      </w:r>
    </w:p>
    <w:p w14:paraId="658B485D" w14:textId="77777777" w:rsidR="00DA7E71" w:rsidRDefault="00DA7E71" w:rsidP="00DA7E71">
      <w:pPr>
        <w:pStyle w:val="ListParagraph"/>
        <w:numPr>
          <w:ilvl w:val="1"/>
          <w:numId w:val="6"/>
        </w:numPr>
        <w:spacing w:before="60" w:after="60"/>
        <w:jc w:val="both"/>
        <w:rPr>
          <w:b/>
          <w:bCs/>
        </w:rPr>
      </w:pPr>
      <w:r>
        <w:rPr>
          <w:b/>
          <w:bCs/>
        </w:rPr>
        <w:t>% overweight children = (Numerator/denominator) X 100.</w:t>
      </w:r>
    </w:p>
    <w:p w14:paraId="2B640662" w14:textId="77777777" w:rsidR="00DA7E71" w:rsidRDefault="00DA7E71" w:rsidP="00DA7E71">
      <w:pPr>
        <w:pStyle w:val="ListParagraph"/>
        <w:spacing w:before="60" w:after="60"/>
        <w:ind w:left="1440"/>
        <w:jc w:val="both"/>
      </w:pPr>
      <w:r>
        <w:t>Numerator: number of children under five with high weight-for height above +2SD.</w:t>
      </w:r>
    </w:p>
    <w:p w14:paraId="375594F9" w14:textId="77777777" w:rsidR="00DA7E71" w:rsidRDefault="00DA7E71" w:rsidP="00DA7E71">
      <w:pPr>
        <w:pStyle w:val="ListParagraph"/>
        <w:spacing w:before="60" w:after="60"/>
        <w:ind w:left="1440"/>
        <w:jc w:val="both"/>
      </w:pPr>
      <w:r>
        <w:t xml:space="preserve">Denominator: total number of children under five measured. </w:t>
      </w:r>
    </w:p>
    <w:p w14:paraId="7C58BBE3" w14:textId="77777777" w:rsidR="00DA7E71" w:rsidRDefault="00DA7E71" w:rsidP="00DA7E71">
      <w:pPr>
        <w:spacing w:before="60" w:after="60"/>
        <w:ind w:left="720"/>
        <w:jc w:val="both"/>
      </w:pPr>
      <w:r>
        <w:t xml:space="preserve">Adult BMI scores are age-independent. Given Egypt’s food market environment and state subsidy system, which contributes to its staple-heavy dietary context, maternal obesity remains a key adult nutrition indictor. A 2010 WHO study suggests that among the 36 highest stunting-burden countries, Egypt experiences greatest rates of maternal obesity (Figure 1). An example of population distribution of BMI scores is provided in Figure 2 below. </w:t>
      </w:r>
    </w:p>
    <w:p w14:paraId="1FBA8B37" w14:textId="69E86626" w:rsidR="00DA7E71" w:rsidRDefault="00DA7E71" w:rsidP="00DA7E71">
      <w:pPr>
        <w:spacing w:before="60" w:after="60"/>
        <w:rPr>
          <w:b/>
          <w:bCs/>
        </w:rPr>
      </w:pPr>
      <w:r>
        <w:rPr>
          <w:b/>
          <w:bCs/>
        </w:rPr>
        <w:lastRenderedPageBreak/>
        <w:t xml:space="preserve">Figure 1: </w:t>
      </w:r>
      <w:r>
        <w:rPr>
          <w:noProof/>
          <w:lang w:eastAsia="en-US"/>
        </w:rPr>
        <w:drawing>
          <wp:anchor distT="0" distB="0" distL="114300" distR="114300" simplePos="0" relativeHeight="251639296" behindDoc="1" locked="0" layoutInCell="1" allowOverlap="1" wp14:anchorId="5CC15ECF" wp14:editId="015F203E">
            <wp:simplePos x="0" y="0"/>
            <wp:positionH relativeFrom="margin">
              <wp:align>center</wp:align>
            </wp:positionH>
            <wp:positionV relativeFrom="paragraph">
              <wp:posOffset>11430</wp:posOffset>
            </wp:positionV>
            <wp:extent cx="4619625" cy="3150870"/>
            <wp:effectExtent l="0" t="0" r="9525" b="0"/>
            <wp:wrapTight wrapText="bothSides">
              <wp:wrapPolygon edited="0">
                <wp:start x="0" y="0"/>
                <wp:lineTo x="0" y="21417"/>
                <wp:lineTo x="21555" y="21417"/>
                <wp:lineTo x="21555" y="0"/>
                <wp:lineTo x="0" y="0"/>
              </wp:wrapPolygon>
            </wp:wrapTight>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19625" cy="3150870"/>
                    </a:xfrm>
                    <a:prstGeom prst="rect">
                      <a:avLst/>
                    </a:prstGeom>
                    <a:noFill/>
                  </pic:spPr>
                </pic:pic>
              </a:graphicData>
            </a:graphic>
            <wp14:sizeRelH relativeFrom="margin">
              <wp14:pctWidth>0</wp14:pctWidth>
            </wp14:sizeRelH>
            <wp14:sizeRelV relativeFrom="margin">
              <wp14:pctHeight>0</wp14:pctHeight>
            </wp14:sizeRelV>
          </wp:anchor>
        </w:drawing>
      </w:r>
    </w:p>
    <w:p w14:paraId="527B8BBB" w14:textId="77777777" w:rsidR="00DA7E71" w:rsidRDefault="00DA7E71" w:rsidP="00DA7E71">
      <w:pPr>
        <w:spacing w:before="60" w:after="60"/>
        <w:rPr>
          <w:b/>
          <w:bCs/>
        </w:rPr>
      </w:pPr>
    </w:p>
    <w:p w14:paraId="68AC5B19" w14:textId="77777777" w:rsidR="00DA7E71" w:rsidRDefault="00DA7E71" w:rsidP="00DA7E71">
      <w:pPr>
        <w:spacing w:before="60" w:after="60"/>
        <w:rPr>
          <w:b/>
          <w:bCs/>
        </w:rPr>
      </w:pPr>
    </w:p>
    <w:p w14:paraId="372FC9F0" w14:textId="77777777" w:rsidR="00DA7E71" w:rsidRDefault="00DA7E71" w:rsidP="00DA7E71">
      <w:pPr>
        <w:spacing w:before="60" w:after="60"/>
        <w:rPr>
          <w:b/>
          <w:bCs/>
        </w:rPr>
      </w:pPr>
    </w:p>
    <w:p w14:paraId="3F62DFB1" w14:textId="77777777" w:rsidR="00DA7E71" w:rsidRDefault="00DA7E71" w:rsidP="00DA7E71">
      <w:pPr>
        <w:spacing w:before="60" w:after="60"/>
        <w:rPr>
          <w:b/>
          <w:bCs/>
        </w:rPr>
      </w:pPr>
    </w:p>
    <w:p w14:paraId="4F2C6B88" w14:textId="77777777" w:rsidR="00DA7E71" w:rsidRDefault="00DA7E71" w:rsidP="00DA7E71">
      <w:pPr>
        <w:spacing w:before="60" w:after="60"/>
        <w:rPr>
          <w:b/>
          <w:bCs/>
        </w:rPr>
      </w:pPr>
    </w:p>
    <w:p w14:paraId="76261F43" w14:textId="77777777" w:rsidR="00DA7E71" w:rsidRDefault="00DA7E71" w:rsidP="00DA7E71">
      <w:pPr>
        <w:spacing w:before="60" w:after="60"/>
        <w:rPr>
          <w:b/>
          <w:bCs/>
        </w:rPr>
      </w:pPr>
    </w:p>
    <w:p w14:paraId="2F8A4BE5" w14:textId="77777777" w:rsidR="00DA7E71" w:rsidRDefault="00DA7E71" w:rsidP="00DA7E71">
      <w:pPr>
        <w:spacing w:before="60" w:after="60"/>
        <w:rPr>
          <w:b/>
          <w:bCs/>
        </w:rPr>
      </w:pPr>
    </w:p>
    <w:p w14:paraId="678E6216" w14:textId="77777777" w:rsidR="00DA7E71" w:rsidRDefault="00DA7E71" w:rsidP="00DA7E71">
      <w:pPr>
        <w:spacing w:before="60" w:after="60"/>
        <w:rPr>
          <w:b/>
          <w:bCs/>
        </w:rPr>
      </w:pPr>
    </w:p>
    <w:p w14:paraId="5C55D449" w14:textId="77777777" w:rsidR="00DA7E71" w:rsidRDefault="00DA7E71" w:rsidP="00DA7E71">
      <w:pPr>
        <w:spacing w:before="60" w:after="60"/>
        <w:rPr>
          <w:b/>
          <w:bCs/>
        </w:rPr>
      </w:pPr>
    </w:p>
    <w:p w14:paraId="63BDDCBE" w14:textId="77777777" w:rsidR="00DA7E71" w:rsidRDefault="00DA7E71" w:rsidP="00DA7E71">
      <w:pPr>
        <w:spacing w:before="60" w:after="60"/>
        <w:rPr>
          <w:b/>
          <w:bCs/>
        </w:rPr>
      </w:pPr>
    </w:p>
    <w:p w14:paraId="05CA5844" w14:textId="77777777" w:rsidR="00DA7E71" w:rsidRDefault="00DA7E71" w:rsidP="00DA7E71">
      <w:pPr>
        <w:spacing w:before="60" w:after="60"/>
        <w:rPr>
          <w:b/>
          <w:bCs/>
        </w:rPr>
      </w:pPr>
    </w:p>
    <w:p w14:paraId="3EA8EA1E" w14:textId="77777777" w:rsidR="00DA7E71" w:rsidRDefault="00DA7E71" w:rsidP="00DA7E71">
      <w:pPr>
        <w:spacing w:before="60" w:after="60"/>
        <w:rPr>
          <w:b/>
          <w:bCs/>
        </w:rPr>
      </w:pPr>
    </w:p>
    <w:p w14:paraId="712A4A53" w14:textId="77777777" w:rsidR="00DA7E71" w:rsidRDefault="00DA7E71" w:rsidP="00DA7E71">
      <w:pPr>
        <w:spacing w:before="60" w:after="60"/>
        <w:rPr>
          <w:b/>
          <w:bCs/>
        </w:rPr>
      </w:pPr>
    </w:p>
    <w:p w14:paraId="7E7252A7" w14:textId="77777777" w:rsidR="00DA7E71" w:rsidRDefault="00DA7E71" w:rsidP="00DA7E71">
      <w:pPr>
        <w:spacing w:before="60" w:after="60"/>
        <w:rPr>
          <w:b/>
          <w:bCs/>
        </w:rPr>
      </w:pPr>
    </w:p>
    <w:p w14:paraId="02D9BE4B" w14:textId="1EA0A901" w:rsidR="00DA7E71" w:rsidRDefault="00DA7E71" w:rsidP="00DA7E71">
      <w:pPr>
        <w:spacing w:before="60" w:after="60"/>
        <w:rPr>
          <w:b/>
          <w:bCs/>
        </w:rPr>
      </w:pPr>
    </w:p>
    <w:p w14:paraId="3F3B79F4" w14:textId="1480480F" w:rsidR="00DA7E71" w:rsidRDefault="005A6356" w:rsidP="00DA7E71">
      <w:pPr>
        <w:spacing w:before="60" w:after="60"/>
        <w:rPr>
          <w:b/>
          <w:bCs/>
        </w:rPr>
      </w:pPr>
      <w:r>
        <w:rPr>
          <w:noProof/>
          <w:lang w:eastAsia="en-US"/>
        </w:rPr>
        <w:drawing>
          <wp:anchor distT="0" distB="0" distL="114300" distR="114300" simplePos="0" relativeHeight="251640320" behindDoc="1" locked="0" layoutInCell="1" allowOverlap="1" wp14:anchorId="3964935C" wp14:editId="14B0E391">
            <wp:simplePos x="0" y="0"/>
            <wp:positionH relativeFrom="margin">
              <wp:align>center</wp:align>
            </wp:positionH>
            <wp:positionV relativeFrom="paragraph">
              <wp:posOffset>2540</wp:posOffset>
            </wp:positionV>
            <wp:extent cx="4381500" cy="3402965"/>
            <wp:effectExtent l="0" t="0" r="0" b="6985"/>
            <wp:wrapTight wrapText="bothSides">
              <wp:wrapPolygon edited="0">
                <wp:start x="0" y="0"/>
                <wp:lineTo x="0" y="21523"/>
                <wp:lineTo x="21506" y="21523"/>
                <wp:lineTo x="21506" y="0"/>
                <wp:lineTo x="0" y="0"/>
              </wp:wrapPolygon>
            </wp:wrapTight>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0" cy="3402965"/>
                    </a:xfrm>
                    <a:prstGeom prst="rect">
                      <a:avLst/>
                    </a:prstGeom>
                    <a:noFill/>
                  </pic:spPr>
                </pic:pic>
              </a:graphicData>
            </a:graphic>
            <wp14:sizeRelH relativeFrom="margin">
              <wp14:pctWidth>0</wp14:pctWidth>
            </wp14:sizeRelH>
            <wp14:sizeRelV relativeFrom="margin">
              <wp14:pctHeight>0</wp14:pctHeight>
            </wp14:sizeRelV>
          </wp:anchor>
        </w:drawing>
      </w:r>
      <w:r w:rsidR="00DA7E71">
        <w:rPr>
          <w:b/>
          <w:bCs/>
        </w:rPr>
        <w:t>Figure 2:</w:t>
      </w:r>
    </w:p>
    <w:p w14:paraId="67C256A3" w14:textId="77777777" w:rsidR="00DA7E71" w:rsidRDefault="00DA7E71" w:rsidP="00DA7E71">
      <w:pPr>
        <w:spacing w:before="60" w:after="60"/>
        <w:rPr>
          <w:b/>
          <w:bCs/>
        </w:rPr>
      </w:pPr>
    </w:p>
    <w:p w14:paraId="2582929E" w14:textId="77777777" w:rsidR="00DA7E71" w:rsidRDefault="00DA7E71" w:rsidP="00DA7E71">
      <w:pPr>
        <w:spacing w:before="60" w:after="60"/>
        <w:rPr>
          <w:b/>
          <w:bCs/>
        </w:rPr>
      </w:pPr>
    </w:p>
    <w:p w14:paraId="1D3F845A" w14:textId="77777777" w:rsidR="00DA7E71" w:rsidRDefault="00DA7E71" w:rsidP="00DA7E71">
      <w:pPr>
        <w:spacing w:before="60" w:after="60"/>
        <w:rPr>
          <w:b/>
          <w:bCs/>
        </w:rPr>
      </w:pPr>
    </w:p>
    <w:p w14:paraId="28C53914" w14:textId="77777777" w:rsidR="00DA7E71" w:rsidRDefault="00DA7E71" w:rsidP="00DA7E71">
      <w:pPr>
        <w:spacing w:before="60" w:after="60"/>
        <w:rPr>
          <w:b/>
          <w:bCs/>
        </w:rPr>
      </w:pPr>
    </w:p>
    <w:p w14:paraId="312B7993" w14:textId="77777777" w:rsidR="00DA7E71" w:rsidRDefault="00DA7E71" w:rsidP="00DA7E71">
      <w:pPr>
        <w:spacing w:before="60" w:after="60"/>
        <w:rPr>
          <w:b/>
          <w:bCs/>
        </w:rPr>
      </w:pPr>
    </w:p>
    <w:p w14:paraId="6BE3D6EA" w14:textId="77777777" w:rsidR="00DA7E71" w:rsidRDefault="00DA7E71" w:rsidP="00DA7E71">
      <w:pPr>
        <w:spacing w:before="60" w:after="60"/>
        <w:rPr>
          <w:b/>
          <w:bCs/>
        </w:rPr>
      </w:pPr>
    </w:p>
    <w:p w14:paraId="1EB8B909" w14:textId="77777777" w:rsidR="00DA7E71" w:rsidRDefault="00DA7E71" w:rsidP="00DA7E71"/>
    <w:p w14:paraId="2F9F42A5" w14:textId="77777777" w:rsidR="00DA7E71" w:rsidRDefault="00DA7E71" w:rsidP="00DA7E71"/>
    <w:p w14:paraId="0BCC8C83" w14:textId="77777777" w:rsidR="00DA7E71" w:rsidRDefault="00DA7E71" w:rsidP="00DA7E71"/>
    <w:p w14:paraId="41372587" w14:textId="77777777" w:rsidR="00DA7E71" w:rsidRDefault="00DA7E71" w:rsidP="00DA7E71"/>
    <w:p w14:paraId="7BA77EC3" w14:textId="77777777" w:rsidR="00DA7E71" w:rsidRDefault="00DA7E71" w:rsidP="00DA7E71"/>
    <w:p w14:paraId="63B6ED0F" w14:textId="77777777" w:rsidR="00DA7E71" w:rsidRDefault="00DA7E71" w:rsidP="00DA7E71"/>
    <w:p w14:paraId="7BB139C7" w14:textId="77777777" w:rsidR="00DA7E71" w:rsidRDefault="00DA7E71" w:rsidP="00DA7E71">
      <w:pPr>
        <w:spacing w:before="60" w:after="60"/>
        <w:rPr>
          <w:b/>
          <w:bCs/>
        </w:rPr>
      </w:pPr>
    </w:p>
    <w:p w14:paraId="1639E12D" w14:textId="77777777" w:rsidR="00BA1303" w:rsidRDefault="00BA1303" w:rsidP="00BA1303">
      <w:pPr>
        <w:spacing w:before="60" w:after="60"/>
        <w:rPr>
          <w:b/>
          <w:bCs/>
        </w:rPr>
      </w:pPr>
    </w:p>
    <w:p w14:paraId="613AEA34" w14:textId="77777777" w:rsidR="00BA1303" w:rsidRDefault="00BA1303" w:rsidP="00BA1303">
      <w:pPr>
        <w:spacing w:before="60" w:after="60"/>
        <w:rPr>
          <w:b/>
          <w:bCs/>
        </w:rPr>
      </w:pPr>
    </w:p>
    <w:p w14:paraId="6F3A97A3" w14:textId="6116E872" w:rsidR="00BA1303" w:rsidRDefault="00BA1303" w:rsidP="00BA1303">
      <w:pPr>
        <w:spacing w:before="60" w:after="60"/>
        <w:rPr>
          <w:b/>
          <w:bCs/>
        </w:rPr>
      </w:pPr>
    </w:p>
    <w:p w14:paraId="46E05526" w14:textId="77777777" w:rsidR="005A6356" w:rsidRDefault="005A6356" w:rsidP="00BA1303">
      <w:pPr>
        <w:spacing w:before="60" w:after="60"/>
        <w:rPr>
          <w:b/>
          <w:bCs/>
        </w:rPr>
      </w:pPr>
    </w:p>
    <w:p w14:paraId="41D86B3A" w14:textId="77777777" w:rsidR="00BA1303" w:rsidRDefault="00DA7E71" w:rsidP="00BA1303">
      <w:pPr>
        <w:spacing w:before="60" w:after="60"/>
        <w:rPr>
          <w:b/>
          <w:bCs/>
        </w:rPr>
      </w:pPr>
      <w:r>
        <w:rPr>
          <w:b/>
          <w:bCs/>
        </w:rPr>
        <w:t>Survey Timeline:</w:t>
      </w:r>
      <w:r w:rsidR="00BA1303">
        <w:rPr>
          <w:b/>
          <w:bCs/>
        </w:rPr>
        <w:t xml:space="preserve"> </w:t>
      </w:r>
    </w:p>
    <w:p w14:paraId="50CD0831" w14:textId="35D830E4" w:rsidR="00DA7E71" w:rsidRDefault="00DA7E71" w:rsidP="00BA1303">
      <w:pPr>
        <w:spacing w:before="60" w:after="60"/>
      </w:pPr>
      <w:r>
        <w:t>Implementation of consumer surveys will be conducted within the second and third quarters of 2017. Primary data collection will be concluded by August 15</w:t>
      </w:r>
      <w:r>
        <w:rPr>
          <w:vertAlign w:val="superscript"/>
        </w:rPr>
        <w:t>th</w:t>
      </w:r>
      <w:r>
        <w:t>. Collation and data validation will be finalized by September 1</w:t>
      </w:r>
      <w:r>
        <w:rPr>
          <w:vertAlign w:val="superscript"/>
        </w:rPr>
        <w:t>st</w:t>
      </w:r>
      <w:r>
        <w:t>.  July. Final analysis will be completed and delivered to WorldFish September 15</w:t>
      </w:r>
      <w:r>
        <w:rPr>
          <w:vertAlign w:val="superscript"/>
        </w:rPr>
        <w:t>th</w:t>
      </w:r>
      <w:r>
        <w:t xml:space="preserve"> 2017 as survey report and key findings per governorate and quantitative and qualitative study samples.</w:t>
      </w:r>
    </w:p>
    <w:p w14:paraId="64C01B10" w14:textId="77777777" w:rsidR="00DA7E71" w:rsidRDefault="00DA7E71" w:rsidP="00DA7E71">
      <w:pPr>
        <w:pStyle w:val="Heading1"/>
      </w:pPr>
      <w:r>
        <w:lastRenderedPageBreak/>
        <w:t>Stage 1; Household Income &amp; Expenditure (1 month recall)      Date:__________</w:t>
      </w:r>
    </w:p>
    <w:p w14:paraId="38DB17CB" w14:textId="77777777" w:rsidR="00DA7E71" w:rsidRDefault="00DA7E71" w:rsidP="00DA7E71">
      <w:pPr>
        <w:ind w:left="7200"/>
        <w:rPr>
          <w:b/>
          <w:bCs/>
          <w:sz w:val="24"/>
          <w:szCs w:val="24"/>
        </w:rPr>
      </w:pPr>
    </w:p>
    <w:tbl>
      <w:tblPr>
        <w:tblW w:w="5000" w:type="pct"/>
        <w:tblCellMar>
          <w:left w:w="0" w:type="dxa"/>
          <w:right w:w="0" w:type="dxa"/>
        </w:tblCellMar>
        <w:tblLook w:val="04A0" w:firstRow="1" w:lastRow="0" w:firstColumn="1" w:lastColumn="0" w:noHBand="0" w:noVBand="1"/>
      </w:tblPr>
      <w:tblGrid>
        <w:gridCol w:w="5684"/>
        <w:gridCol w:w="3616"/>
      </w:tblGrid>
      <w:tr w:rsidR="00DA7E71" w14:paraId="0FEA359A" w14:textId="77777777" w:rsidTr="00DA7E71">
        <w:trPr>
          <w:trHeight w:val="300"/>
        </w:trPr>
        <w:tc>
          <w:tcPr>
            <w:tcW w:w="3056" w:type="pct"/>
            <w:tcBorders>
              <w:top w:val="single" w:sz="24" w:space="0" w:color="auto"/>
              <w:left w:val="single" w:sz="24" w:space="0" w:color="auto"/>
              <w:bottom w:val="single" w:sz="8" w:space="0" w:color="auto"/>
              <w:right w:val="single" w:sz="8" w:space="0" w:color="auto"/>
            </w:tcBorders>
            <w:noWrap/>
            <w:tcMar>
              <w:top w:w="0" w:type="dxa"/>
              <w:left w:w="58" w:type="dxa"/>
              <w:bottom w:w="0" w:type="dxa"/>
              <w:right w:w="58" w:type="dxa"/>
            </w:tcMar>
            <w:vAlign w:val="center"/>
            <w:hideMark/>
          </w:tcPr>
          <w:p w14:paraId="482C9E90" w14:textId="77777777" w:rsidR="00DA7E71" w:rsidRDefault="00DA7E71">
            <w:pPr>
              <w:spacing w:line="252" w:lineRule="auto"/>
              <w:rPr>
                <w:b/>
                <w:bCs/>
                <w:color w:val="000000"/>
                <w:sz w:val="24"/>
                <w:szCs w:val="24"/>
              </w:rPr>
            </w:pPr>
            <w:r>
              <w:rPr>
                <w:b/>
                <w:bCs/>
                <w:color w:val="000000"/>
                <w:sz w:val="24"/>
                <w:szCs w:val="24"/>
              </w:rPr>
              <w:t>Respondent ID</w:t>
            </w:r>
          </w:p>
        </w:tc>
        <w:tc>
          <w:tcPr>
            <w:tcW w:w="1944" w:type="pct"/>
            <w:tcBorders>
              <w:top w:val="single" w:sz="24" w:space="0" w:color="auto"/>
              <w:left w:val="nil"/>
              <w:bottom w:val="single" w:sz="8" w:space="0" w:color="auto"/>
              <w:right w:val="single" w:sz="24" w:space="0" w:color="auto"/>
            </w:tcBorders>
            <w:tcMar>
              <w:top w:w="0" w:type="dxa"/>
              <w:left w:w="58" w:type="dxa"/>
              <w:bottom w:w="0" w:type="dxa"/>
              <w:right w:w="58" w:type="dxa"/>
            </w:tcMar>
          </w:tcPr>
          <w:p w14:paraId="72CBCFA7" w14:textId="77777777" w:rsidR="00DA7E71" w:rsidRDefault="00DA7E71">
            <w:pPr>
              <w:spacing w:line="252" w:lineRule="auto"/>
              <w:jc w:val="both"/>
              <w:rPr>
                <w:b/>
                <w:bCs/>
                <w:color w:val="000000"/>
                <w:sz w:val="24"/>
                <w:szCs w:val="24"/>
              </w:rPr>
            </w:pPr>
          </w:p>
        </w:tc>
      </w:tr>
      <w:tr w:rsidR="00DA7E71" w14:paraId="6A528D2D" w14:textId="77777777" w:rsidTr="00DA7E71">
        <w:trPr>
          <w:trHeight w:val="300"/>
        </w:trPr>
        <w:tc>
          <w:tcPr>
            <w:tcW w:w="3056" w:type="pct"/>
            <w:tcBorders>
              <w:top w:val="nil"/>
              <w:left w:val="single" w:sz="24" w:space="0" w:color="auto"/>
              <w:bottom w:val="single" w:sz="8" w:space="0" w:color="auto"/>
              <w:right w:val="single" w:sz="8" w:space="0" w:color="auto"/>
            </w:tcBorders>
            <w:noWrap/>
            <w:tcMar>
              <w:top w:w="0" w:type="dxa"/>
              <w:left w:w="58" w:type="dxa"/>
              <w:bottom w:w="0" w:type="dxa"/>
              <w:right w:w="58" w:type="dxa"/>
            </w:tcMar>
            <w:vAlign w:val="center"/>
            <w:hideMark/>
          </w:tcPr>
          <w:p w14:paraId="27171935" w14:textId="77777777" w:rsidR="00DA7E71" w:rsidRDefault="00DA7E71">
            <w:pPr>
              <w:spacing w:line="252" w:lineRule="auto"/>
              <w:jc w:val="both"/>
              <w:rPr>
                <w:color w:val="000000"/>
              </w:rPr>
            </w:pPr>
            <w:r>
              <w:t>Household Identification Number (001 – 700)</w:t>
            </w:r>
          </w:p>
        </w:tc>
        <w:tc>
          <w:tcPr>
            <w:tcW w:w="1944" w:type="pct"/>
            <w:tcBorders>
              <w:top w:val="nil"/>
              <w:left w:val="nil"/>
              <w:bottom w:val="single" w:sz="8" w:space="0" w:color="auto"/>
              <w:right w:val="single" w:sz="24" w:space="0" w:color="auto"/>
            </w:tcBorders>
            <w:tcMar>
              <w:top w:w="0" w:type="dxa"/>
              <w:left w:w="58" w:type="dxa"/>
              <w:bottom w:w="0" w:type="dxa"/>
              <w:right w:w="58" w:type="dxa"/>
            </w:tcMar>
          </w:tcPr>
          <w:p w14:paraId="3C2ECBF0" w14:textId="77777777" w:rsidR="00DA7E71" w:rsidRDefault="00DA7E71">
            <w:pPr>
              <w:spacing w:line="252" w:lineRule="auto"/>
              <w:jc w:val="both"/>
              <w:rPr>
                <w:color w:val="000000"/>
              </w:rPr>
            </w:pPr>
          </w:p>
        </w:tc>
      </w:tr>
      <w:tr w:rsidR="00DA7E71" w14:paraId="76C09C1B" w14:textId="77777777" w:rsidTr="00DA7E71">
        <w:trPr>
          <w:trHeight w:val="300"/>
        </w:trPr>
        <w:tc>
          <w:tcPr>
            <w:tcW w:w="3056" w:type="pct"/>
            <w:tcBorders>
              <w:top w:val="nil"/>
              <w:left w:val="single" w:sz="24" w:space="0" w:color="auto"/>
              <w:bottom w:val="single" w:sz="8" w:space="0" w:color="auto"/>
              <w:right w:val="single" w:sz="8" w:space="0" w:color="auto"/>
            </w:tcBorders>
            <w:noWrap/>
            <w:tcMar>
              <w:top w:w="0" w:type="dxa"/>
              <w:left w:w="58" w:type="dxa"/>
              <w:bottom w:w="0" w:type="dxa"/>
              <w:right w:w="58" w:type="dxa"/>
            </w:tcMar>
            <w:vAlign w:val="center"/>
            <w:hideMark/>
          </w:tcPr>
          <w:p w14:paraId="7BFEF320" w14:textId="77777777" w:rsidR="00DA7E71" w:rsidRDefault="00DA7E71">
            <w:pPr>
              <w:spacing w:line="252" w:lineRule="auto"/>
              <w:jc w:val="both"/>
            </w:pPr>
            <w:r>
              <w:t>Name of Interviewer</w:t>
            </w:r>
          </w:p>
        </w:tc>
        <w:tc>
          <w:tcPr>
            <w:tcW w:w="1944" w:type="pct"/>
            <w:tcBorders>
              <w:top w:val="nil"/>
              <w:left w:val="nil"/>
              <w:bottom w:val="single" w:sz="8" w:space="0" w:color="auto"/>
              <w:right w:val="single" w:sz="24" w:space="0" w:color="auto"/>
            </w:tcBorders>
            <w:tcMar>
              <w:top w:w="0" w:type="dxa"/>
              <w:left w:w="58" w:type="dxa"/>
              <w:bottom w:w="0" w:type="dxa"/>
              <w:right w:w="58" w:type="dxa"/>
            </w:tcMar>
          </w:tcPr>
          <w:p w14:paraId="7EC21585" w14:textId="77777777" w:rsidR="00DA7E71" w:rsidRDefault="00DA7E71">
            <w:pPr>
              <w:spacing w:line="252" w:lineRule="auto"/>
              <w:jc w:val="both"/>
              <w:rPr>
                <w:color w:val="000000"/>
              </w:rPr>
            </w:pPr>
          </w:p>
        </w:tc>
      </w:tr>
      <w:tr w:rsidR="00DA7E71" w14:paraId="370CDD06" w14:textId="77777777" w:rsidTr="00DA7E71">
        <w:trPr>
          <w:trHeight w:val="300"/>
        </w:trPr>
        <w:tc>
          <w:tcPr>
            <w:tcW w:w="3056" w:type="pct"/>
            <w:tcBorders>
              <w:top w:val="nil"/>
              <w:left w:val="single" w:sz="24" w:space="0" w:color="auto"/>
              <w:bottom w:val="single" w:sz="8" w:space="0" w:color="auto"/>
              <w:right w:val="single" w:sz="8" w:space="0" w:color="auto"/>
            </w:tcBorders>
            <w:noWrap/>
            <w:tcMar>
              <w:top w:w="0" w:type="dxa"/>
              <w:left w:w="58" w:type="dxa"/>
              <w:bottom w:w="0" w:type="dxa"/>
              <w:right w:w="58" w:type="dxa"/>
            </w:tcMar>
            <w:vAlign w:val="center"/>
            <w:hideMark/>
          </w:tcPr>
          <w:p w14:paraId="56319D56" w14:textId="77777777" w:rsidR="00DA7E71" w:rsidRDefault="00DA7E71">
            <w:pPr>
              <w:spacing w:line="252" w:lineRule="auto"/>
              <w:jc w:val="both"/>
              <w:rPr>
                <w:color w:val="000000"/>
              </w:rPr>
            </w:pPr>
            <w:r>
              <w:t>Name of Interviewee/respondent</w:t>
            </w:r>
          </w:p>
        </w:tc>
        <w:tc>
          <w:tcPr>
            <w:tcW w:w="1944" w:type="pct"/>
            <w:tcBorders>
              <w:top w:val="nil"/>
              <w:left w:val="nil"/>
              <w:bottom w:val="single" w:sz="8" w:space="0" w:color="auto"/>
              <w:right w:val="single" w:sz="24" w:space="0" w:color="auto"/>
            </w:tcBorders>
            <w:tcMar>
              <w:top w:w="0" w:type="dxa"/>
              <w:left w:w="58" w:type="dxa"/>
              <w:bottom w:w="0" w:type="dxa"/>
              <w:right w:w="58" w:type="dxa"/>
            </w:tcMar>
          </w:tcPr>
          <w:p w14:paraId="486DCAE0" w14:textId="77777777" w:rsidR="00DA7E71" w:rsidRDefault="00DA7E71">
            <w:pPr>
              <w:spacing w:line="252" w:lineRule="auto"/>
              <w:jc w:val="both"/>
              <w:rPr>
                <w:color w:val="000000"/>
              </w:rPr>
            </w:pPr>
          </w:p>
        </w:tc>
      </w:tr>
      <w:tr w:rsidR="00DA7E71" w14:paraId="59FB5075" w14:textId="77777777" w:rsidTr="00DA7E71">
        <w:trPr>
          <w:trHeight w:val="300"/>
        </w:trPr>
        <w:tc>
          <w:tcPr>
            <w:tcW w:w="3056" w:type="pct"/>
            <w:tcBorders>
              <w:top w:val="nil"/>
              <w:left w:val="single" w:sz="24" w:space="0" w:color="auto"/>
              <w:bottom w:val="single" w:sz="8" w:space="0" w:color="auto"/>
              <w:right w:val="single" w:sz="8" w:space="0" w:color="auto"/>
            </w:tcBorders>
            <w:noWrap/>
            <w:tcMar>
              <w:top w:w="0" w:type="dxa"/>
              <w:left w:w="58" w:type="dxa"/>
              <w:bottom w:w="0" w:type="dxa"/>
              <w:right w:w="58" w:type="dxa"/>
            </w:tcMar>
            <w:vAlign w:val="center"/>
            <w:hideMark/>
          </w:tcPr>
          <w:p w14:paraId="03880D5E" w14:textId="77777777" w:rsidR="00DA7E71" w:rsidRDefault="00DA7E71">
            <w:pPr>
              <w:spacing w:line="252" w:lineRule="auto"/>
            </w:pPr>
            <w:r>
              <w:t xml:space="preserve">Village/ Neighbourhood </w:t>
            </w:r>
          </w:p>
        </w:tc>
        <w:tc>
          <w:tcPr>
            <w:tcW w:w="1944" w:type="pct"/>
            <w:tcBorders>
              <w:top w:val="nil"/>
              <w:left w:val="nil"/>
              <w:bottom w:val="single" w:sz="8" w:space="0" w:color="auto"/>
              <w:right w:val="single" w:sz="24" w:space="0" w:color="auto"/>
            </w:tcBorders>
            <w:tcMar>
              <w:top w:w="0" w:type="dxa"/>
              <w:left w:w="58" w:type="dxa"/>
              <w:bottom w:w="0" w:type="dxa"/>
              <w:right w:w="58" w:type="dxa"/>
            </w:tcMar>
          </w:tcPr>
          <w:p w14:paraId="15758EFE" w14:textId="77777777" w:rsidR="00DA7E71" w:rsidRDefault="00DA7E71">
            <w:pPr>
              <w:spacing w:line="252" w:lineRule="auto"/>
              <w:jc w:val="both"/>
              <w:rPr>
                <w:color w:val="000000"/>
              </w:rPr>
            </w:pPr>
          </w:p>
        </w:tc>
      </w:tr>
      <w:tr w:rsidR="00DA7E71" w14:paraId="567D2335" w14:textId="77777777" w:rsidTr="00DA7E71">
        <w:trPr>
          <w:trHeight w:val="300"/>
        </w:trPr>
        <w:tc>
          <w:tcPr>
            <w:tcW w:w="3056" w:type="pct"/>
            <w:tcBorders>
              <w:top w:val="nil"/>
              <w:left w:val="single" w:sz="24" w:space="0" w:color="auto"/>
              <w:bottom w:val="single" w:sz="8" w:space="0" w:color="auto"/>
              <w:right w:val="single" w:sz="8" w:space="0" w:color="auto"/>
            </w:tcBorders>
            <w:noWrap/>
            <w:tcMar>
              <w:top w:w="0" w:type="dxa"/>
              <w:left w:w="58" w:type="dxa"/>
              <w:bottom w:w="0" w:type="dxa"/>
              <w:right w:w="58" w:type="dxa"/>
            </w:tcMar>
            <w:vAlign w:val="center"/>
            <w:hideMark/>
          </w:tcPr>
          <w:p w14:paraId="194A7C76" w14:textId="77777777" w:rsidR="00DA7E71" w:rsidRDefault="00DA7E71">
            <w:pPr>
              <w:spacing w:line="252" w:lineRule="auto"/>
              <w:jc w:val="both"/>
              <w:rPr>
                <w:color w:val="000000"/>
              </w:rPr>
            </w:pPr>
            <w:r>
              <w:t>Governorate</w:t>
            </w:r>
          </w:p>
        </w:tc>
        <w:tc>
          <w:tcPr>
            <w:tcW w:w="1944" w:type="pct"/>
            <w:tcBorders>
              <w:top w:val="nil"/>
              <w:left w:val="nil"/>
              <w:bottom w:val="single" w:sz="8" w:space="0" w:color="auto"/>
              <w:right w:val="single" w:sz="24" w:space="0" w:color="auto"/>
            </w:tcBorders>
            <w:tcMar>
              <w:top w:w="0" w:type="dxa"/>
              <w:left w:w="58" w:type="dxa"/>
              <w:bottom w:w="0" w:type="dxa"/>
              <w:right w:w="58" w:type="dxa"/>
            </w:tcMar>
          </w:tcPr>
          <w:p w14:paraId="59957A2E" w14:textId="77777777" w:rsidR="00DA7E71" w:rsidRDefault="00DA7E71">
            <w:pPr>
              <w:spacing w:line="252" w:lineRule="auto"/>
              <w:jc w:val="both"/>
              <w:rPr>
                <w:color w:val="000000"/>
              </w:rPr>
            </w:pPr>
          </w:p>
        </w:tc>
      </w:tr>
      <w:tr w:rsidR="00DA7E71" w14:paraId="30FDB8D8" w14:textId="77777777" w:rsidTr="00DA7E71">
        <w:trPr>
          <w:trHeight w:val="300"/>
        </w:trPr>
        <w:tc>
          <w:tcPr>
            <w:tcW w:w="3056" w:type="pct"/>
            <w:tcBorders>
              <w:top w:val="nil"/>
              <w:left w:val="single" w:sz="24" w:space="0" w:color="auto"/>
              <w:bottom w:val="single" w:sz="24" w:space="0" w:color="auto"/>
              <w:right w:val="single" w:sz="8" w:space="0" w:color="auto"/>
            </w:tcBorders>
            <w:noWrap/>
            <w:tcMar>
              <w:top w:w="0" w:type="dxa"/>
              <w:left w:w="58" w:type="dxa"/>
              <w:bottom w:w="0" w:type="dxa"/>
              <w:right w:w="58" w:type="dxa"/>
            </w:tcMar>
            <w:vAlign w:val="center"/>
            <w:hideMark/>
          </w:tcPr>
          <w:p w14:paraId="19BC82B2" w14:textId="77777777" w:rsidR="00DA7E71" w:rsidRDefault="00DA7E71">
            <w:pPr>
              <w:spacing w:line="252" w:lineRule="auto"/>
              <w:jc w:val="both"/>
              <w:rPr>
                <w:color w:val="000000"/>
              </w:rPr>
            </w:pPr>
            <w:r>
              <w:t>Mobile phone number</w:t>
            </w:r>
          </w:p>
        </w:tc>
        <w:tc>
          <w:tcPr>
            <w:tcW w:w="1944" w:type="pct"/>
            <w:tcBorders>
              <w:top w:val="nil"/>
              <w:left w:val="nil"/>
              <w:bottom w:val="single" w:sz="24" w:space="0" w:color="auto"/>
              <w:right w:val="single" w:sz="24" w:space="0" w:color="auto"/>
            </w:tcBorders>
            <w:tcMar>
              <w:top w:w="0" w:type="dxa"/>
              <w:left w:w="58" w:type="dxa"/>
              <w:bottom w:w="0" w:type="dxa"/>
              <w:right w:w="58" w:type="dxa"/>
            </w:tcMar>
          </w:tcPr>
          <w:p w14:paraId="6FEEA35A" w14:textId="77777777" w:rsidR="00DA7E71" w:rsidRDefault="00DA7E71">
            <w:pPr>
              <w:spacing w:line="252" w:lineRule="auto"/>
              <w:jc w:val="both"/>
              <w:rPr>
                <w:color w:val="000000"/>
              </w:rPr>
            </w:pPr>
          </w:p>
        </w:tc>
      </w:tr>
    </w:tbl>
    <w:p w14:paraId="10A907C5" w14:textId="77777777" w:rsidR="00DA7E71" w:rsidRDefault="00DA7E71" w:rsidP="00DA7E71">
      <w:pPr>
        <w:pStyle w:val="Default"/>
        <w:jc w:val="both"/>
        <w:rPr>
          <w:rFonts w:ascii="Calibri" w:hAnsi="Calibri" w:cs="Calibri"/>
          <w:b/>
          <w:bCs/>
        </w:rPr>
      </w:pPr>
    </w:p>
    <w:p w14:paraId="3F9BC71D" w14:textId="77777777" w:rsidR="00DA7E71" w:rsidRDefault="00DA7E71" w:rsidP="00DA7E71">
      <w:pPr>
        <w:pStyle w:val="Default"/>
        <w:jc w:val="both"/>
        <w:rPr>
          <w:rFonts w:ascii="Calibri" w:hAnsi="Calibri" w:cs="Calibri"/>
        </w:rPr>
      </w:pPr>
      <w:r>
        <w:rPr>
          <w:rFonts w:ascii="Calibri" w:hAnsi="Calibri" w:cs="Calibri"/>
          <w:b/>
          <w:bCs/>
        </w:rPr>
        <w:t>Household Characteristics (code lexicon below)</w:t>
      </w:r>
    </w:p>
    <w:tbl>
      <w:tblPr>
        <w:tblW w:w="5000" w:type="pct"/>
        <w:tblCellMar>
          <w:left w:w="0" w:type="dxa"/>
          <w:right w:w="0" w:type="dxa"/>
        </w:tblCellMar>
        <w:tblLook w:val="04A0" w:firstRow="1" w:lastRow="0" w:firstColumn="1" w:lastColumn="0" w:noHBand="0" w:noVBand="1"/>
      </w:tblPr>
      <w:tblGrid>
        <w:gridCol w:w="1696"/>
        <w:gridCol w:w="1073"/>
        <w:gridCol w:w="1142"/>
        <w:gridCol w:w="1012"/>
        <w:gridCol w:w="711"/>
        <w:gridCol w:w="1071"/>
        <w:gridCol w:w="1341"/>
        <w:gridCol w:w="1254"/>
      </w:tblGrid>
      <w:tr w:rsidR="00DA7E71" w14:paraId="1F108E35" w14:textId="77777777" w:rsidTr="00DA7E71">
        <w:trPr>
          <w:cantSplit/>
          <w:trHeight w:val="1097"/>
        </w:trPr>
        <w:tc>
          <w:tcPr>
            <w:tcW w:w="912" w:type="pct"/>
            <w:tcBorders>
              <w:top w:val="single" w:sz="24" w:space="0" w:color="auto"/>
              <w:left w:val="single" w:sz="24" w:space="0" w:color="auto"/>
              <w:bottom w:val="single" w:sz="8" w:space="0" w:color="auto"/>
              <w:right w:val="single" w:sz="8" w:space="0" w:color="auto"/>
            </w:tcBorders>
            <w:tcMar>
              <w:top w:w="0" w:type="dxa"/>
              <w:left w:w="108" w:type="dxa"/>
              <w:bottom w:w="0" w:type="dxa"/>
              <w:right w:w="108" w:type="dxa"/>
            </w:tcMar>
            <w:hideMark/>
          </w:tcPr>
          <w:p w14:paraId="5632865D" w14:textId="77777777" w:rsidR="00DA7E71" w:rsidRDefault="00DA7E71">
            <w:pPr>
              <w:spacing w:line="252" w:lineRule="auto"/>
              <w:jc w:val="center"/>
              <w:rPr>
                <w:sz w:val="20"/>
                <w:szCs w:val="20"/>
              </w:rPr>
            </w:pPr>
            <w:r>
              <w:rPr>
                <w:sz w:val="20"/>
                <w:szCs w:val="20"/>
              </w:rPr>
              <w:t>Sl. No. (Respondent ID)</w:t>
            </w:r>
          </w:p>
        </w:tc>
        <w:tc>
          <w:tcPr>
            <w:tcW w:w="577" w:type="pct"/>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6B598E07" w14:textId="77777777" w:rsidR="00DA7E71" w:rsidRDefault="00DA7E71">
            <w:pPr>
              <w:spacing w:line="252" w:lineRule="auto"/>
              <w:jc w:val="center"/>
              <w:rPr>
                <w:sz w:val="20"/>
                <w:szCs w:val="20"/>
              </w:rPr>
            </w:pPr>
            <w:r>
              <w:rPr>
                <w:sz w:val="20"/>
                <w:szCs w:val="20"/>
              </w:rPr>
              <w:t>Name</w:t>
            </w:r>
          </w:p>
        </w:tc>
        <w:tc>
          <w:tcPr>
            <w:tcW w:w="614" w:type="pct"/>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65AA8020" w14:textId="77777777" w:rsidR="00DA7E71" w:rsidRDefault="00DA7E71">
            <w:pPr>
              <w:spacing w:line="252" w:lineRule="auto"/>
              <w:jc w:val="center"/>
              <w:rPr>
                <w:sz w:val="20"/>
                <w:szCs w:val="20"/>
              </w:rPr>
            </w:pPr>
            <w:r>
              <w:rPr>
                <w:sz w:val="20"/>
                <w:szCs w:val="20"/>
              </w:rPr>
              <w:t>Relation</w:t>
            </w:r>
          </w:p>
          <w:p w14:paraId="590246E1" w14:textId="77777777" w:rsidR="00DA7E71" w:rsidRDefault="00DA7E71">
            <w:pPr>
              <w:spacing w:line="252" w:lineRule="auto"/>
              <w:jc w:val="center"/>
              <w:rPr>
                <w:sz w:val="20"/>
                <w:szCs w:val="20"/>
              </w:rPr>
            </w:pPr>
            <w:r>
              <w:rPr>
                <w:sz w:val="20"/>
                <w:szCs w:val="20"/>
              </w:rPr>
              <w:t xml:space="preserve">with </w:t>
            </w:r>
          </w:p>
          <w:p w14:paraId="47661E39" w14:textId="77777777" w:rsidR="00DA7E71" w:rsidRDefault="00DA7E71">
            <w:pPr>
              <w:spacing w:line="252" w:lineRule="auto"/>
              <w:jc w:val="center"/>
              <w:rPr>
                <w:sz w:val="20"/>
                <w:szCs w:val="20"/>
              </w:rPr>
            </w:pPr>
            <w:r>
              <w:rPr>
                <w:sz w:val="20"/>
                <w:szCs w:val="20"/>
              </w:rPr>
              <w:t>hh head</w:t>
            </w:r>
          </w:p>
          <w:p w14:paraId="33A24D8B" w14:textId="77777777" w:rsidR="00DA7E71" w:rsidRDefault="00DA7E71">
            <w:pPr>
              <w:spacing w:line="252" w:lineRule="auto"/>
              <w:jc w:val="center"/>
              <w:rPr>
                <w:sz w:val="20"/>
                <w:szCs w:val="20"/>
              </w:rPr>
            </w:pPr>
            <w:r>
              <w:rPr>
                <w:sz w:val="20"/>
                <w:szCs w:val="20"/>
              </w:rPr>
              <w:t>(</w:t>
            </w:r>
            <w:r>
              <w:rPr>
                <w:b/>
                <w:bCs/>
                <w:sz w:val="20"/>
                <w:szCs w:val="20"/>
              </w:rPr>
              <w:t>Code-1</w:t>
            </w:r>
            <w:r>
              <w:rPr>
                <w:sz w:val="20"/>
                <w:szCs w:val="20"/>
              </w:rPr>
              <w:t>)</w:t>
            </w:r>
          </w:p>
        </w:tc>
        <w:tc>
          <w:tcPr>
            <w:tcW w:w="544" w:type="pct"/>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7485A95B" w14:textId="77777777" w:rsidR="00DA7E71" w:rsidRDefault="00DA7E71">
            <w:pPr>
              <w:spacing w:line="252" w:lineRule="auto"/>
              <w:jc w:val="center"/>
              <w:rPr>
                <w:sz w:val="20"/>
                <w:szCs w:val="20"/>
              </w:rPr>
            </w:pPr>
            <w:r>
              <w:rPr>
                <w:sz w:val="20"/>
                <w:szCs w:val="20"/>
              </w:rPr>
              <w:t>Gender</w:t>
            </w:r>
          </w:p>
          <w:p w14:paraId="46BEFC6C" w14:textId="77777777" w:rsidR="00DA7E71" w:rsidRDefault="00DA7E71">
            <w:pPr>
              <w:spacing w:line="252" w:lineRule="auto"/>
              <w:jc w:val="center"/>
              <w:rPr>
                <w:sz w:val="20"/>
                <w:szCs w:val="20"/>
              </w:rPr>
            </w:pPr>
            <w:r>
              <w:rPr>
                <w:sz w:val="20"/>
                <w:szCs w:val="20"/>
              </w:rPr>
              <w:t>1 = Male</w:t>
            </w:r>
          </w:p>
          <w:p w14:paraId="27E69886" w14:textId="77777777" w:rsidR="00DA7E71" w:rsidRDefault="00DA7E71">
            <w:pPr>
              <w:spacing w:line="252" w:lineRule="auto"/>
              <w:jc w:val="center"/>
              <w:rPr>
                <w:sz w:val="20"/>
                <w:szCs w:val="20"/>
              </w:rPr>
            </w:pPr>
            <w:r>
              <w:rPr>
                <w:sz w:val="20"/>
                <w:szCs w:val="20"/>
              </w:rPr>
              <w:t>2 = Fem.</w:t>
            </w:r>
          </w:p>
        </w:tc>
        <w:tc>
          <w:tcPr>
            <w:tcW w:w="382" w:type="pct"/>
            <w:tcBorders>
              <w:top w:val="single" w:sz="24" w:space="0" w:color="auto"/>
              <w:left w:val="nil"/>
              <w:bottom w:val="single" w:sz="8" w:space="0" w:color="auto"/>
              <w:right w:val="single" w:sz="8" w:space="0" w:color="auto"/>
            </w:tcBorders>
            <w:tcMar>
              <w:top w:w="0" w:type="dxa"/>
              <w:left w:w="108" w:type="dxa"/>
              <w:bottom w:w="0" w:type="dxa"/>
              <w:right w:w="108" w:type="dxa"/>
            </w:tcMar>
          </w:tcPr>
          <w:p w14:paraId="547605A0" w14:textId="77777777" w:rsidR="00DA7E71" w:rsidRDefault="00DA7E71">
            <w:pPr>
              <w:spacing w:line="252" w:lineRule="auto"/>
              <w:jc w:val="center"/>
              <w:rPr>
                <w:sz w:val="20"/>
                <w:szCs w:val="20"/>
              </w:rPr>
            </w:pPr>
            <w:r>
              <w:rPr>
                <w:sz w:val="20"/>
                <w:szCs w:val="20"/>
              </w:rPr>
              <w:t>Age</w:t>
            </w:r>
          </w:p>
          <w:p w14:paraId="4EC2A6C3" w14:textId="77777777" w:rsidR="00DA7E71" w:rsidRDefault="00DA7E71">
            <w:pPr>
              <w:spacing w:line="252" w:lineRule="auto"/>
              <w:jc w:val="center"/>
              <w:rPr>
                <w:sz w:val="20"/>
                <w:szCs w:val="20"/>
              </w:rPr>
            </w:pPr>
          </w:p>
        </w:tc>
        <w:tc>
          <w:tcPr>
            <w:tcW w:w="576" w:type="pct"/>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1C84664D" w14:textId="77777777" w:rsidR="00DA7E71" w:rsidRDefault="00DA7E71">
            <w:pPr>
              <w:spacing w:line="252" w:lineRule="auto"/>
              <w:jc w:val="center"/>
              <w:rPr>
                <w:sz w:val="20"/>
                <w:szCs w:val="20"/>
              </w:rPr>
            </w:pPr>
            <w:r>
              <w:rPr>
                <w:sz w:val="20"/>
                <w:szCs w:val="20"/>
              </w:rPr>
              <w:t>Marital Status (</w:t>
            </w:r>
            <w:r>
              <w:rPr>
                <w:b/>
                <w:bCs/>
                <w:sz w:val="20"/>
                <w:szCs w:val="20"/>
              </w:rPr>
              <w:t>Code-2</w:t>
            </w:r>
            <w:r>
              <w:rPr>
                <w:sz w:val="20"/>
                <w:szCs w:val="20"/>
              </w:rPr>
              <w:t>)</w:t>
            </w:r>
          </w:p>
        </w:tc>
        <w:tc>
          <w:tcPr>
            <w:tcW w:w="721" w:type="pct"/>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1E555B30" w14:textId="77777777" w:rsidR="00DA7E71" w:rsidRDefault="00DA7E71">
            <w:pPr>
              <w:spacing w:line="252" w:lineRule="auto"/>
              <w:jc w:val="center"/>
              <w:rPr>
                <w:sz w:val="20"/>
                <w:szCs w:val="20"/>
              </w:rPr>
            </w:pPr>
            <w:r>
              <w:rPr>
                <w:sz w:val="20"/>
                <w:szCs w:val="20"/>
              </w:rPr>
              <w:t>Education (Number of Years)</w:t>
            </w:r>
          </w:p>
        </w:tc>
        <w:tc>
          <w:tcPr>
            <w:tcW w:w="674" w:type="pct"/>
            <w:tcBorders>
              <w:top w:val="single" w:sz="24" w:space="0" w:color="auto"/>
              <w:left w:val="nil"/>
              <w:bottom w:val="single" w:sz="8" w:space="0" w:color="auto"/>
              <w:right w:val="single" w:sz="24" w:space="0" w:color="auto"/>
            </w:tcBorders>
            <w:tcMar>
              <w:top w:w="0" w:type="dxa"/>
              <w:left w:w="108" w:type="dxa"/>
              <w:bottom w:w="0" w:type="dxa"/>
              <w:right w:w="108" w:type="dxa"/>
            </w:tcMar>
            <w:hideMark/>
          </w:tcPr>
          <w:p w14:paraId="4B97F14A" w14:textId="77777777" w:rsidR="00DA7E71" w:rsidRDefault="00DA7E71">
            <w:pPr>
              <w:spacing w:line="252" w:lineRule="auto"/>
              <w:jc w:val="center"/>
              <w:rPr>
                <w:sz w:val="20"/>
                <w:szCs w:val="20"/>
              </w:rPr>
            </w:pPr>
            <w:r>
              <w:rPr>
                <w:sz w:val="20"/>
                <w:szCs w:val="20"/>
              </w:rPr>
              <w:t>Occupation (</w:t>
            </w:r>
            <w:r>
              <w:rPr>
                <w:b/>
                <w:bCs/>
                <w:sz w:val="20"/>
                <w:szCs w:val="20"/>
              </w:rPr>
              <w:t>Code-3</w:t>
            </w:r>
            <w:r>
              <w:rPr>
                <w:sz w:val="20"/>
                <w:szCs w:val="20"/>
              </w:rPr>
              <w:t>)</w:t>
            </w:r>
          </w:p>
        </w:tc>
      </w:tr>
      <w:tr w:rsidR="00DA7E71" w14:paraId="5E091FF7" w14:textId="77777777" w:rsidTr="00DA7E71">
        <w:trPr>
          <w:cantSplit/>
          <w:trHeight w:val="340"/>
        </w:trPr>
        <w:tc>
          <w:tcPr>
            <w:tcW w:w="91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592C576D" w14:textId="77777777" w:rsidR="00DA7E71" w:rsidRDefault="00DA7E71">
            <w:pPr>
              <w:spacing w:line="252" w:lineRule="auto"/>
              <w:rPr>
                <w:sz w:val="24"/>
                <w:szCs w:val="24"/>
              </w:rPr>
            </w:pPr>
          </w:p>
        </w:tc>
        <w:tc>
          <w:tcPr>
            <w:tcW w:w="577" w:type="pct"/>
            <w:tcBorders>
              <w:top w:val="nil"/>
              <w:left w:val="nil"/>
              <w:bottom w:val="single" w:sz="8" w:space="0" w:color="auto"/>
              <w:right w:val="single" w:sz="8" w:space="0" w:color="auto"/>
            </w:tcBorders>
            <w:tcMar>
              <w:top w:w="0" w:type="dxa"/>
              <w:left w:w="108" w:type="dxa"/>
              <w:bottom w:w="0" w:type="dxa"/>
              <w:right w:w="108" w:type="dxa"/>
            </w:tcMar>
          </w:tcPr>
          <w:p w14:paraId="1522D814" w14:textId="77777777" w:rsidR="00DA7E71" w:rsidRDefault="00DA7E71">
            <w:pPr>
              <w:spacing w:line="252" w:lineRule="auto"/>
              <w:rPr>
                <w:sz w:val="24"/>
                <w:szCs w:val="24"/>
              </w:rPr>
            </w:pPr>
          </w:p>
        </w:tc>
        <w:tc>
          <w:tcPr>
            <w:tcW w:w="614" w:type="pct"/>
            <w:tcBorders>
              <w:top w:val="nil"/>
              <w:left w:val="nil"/>
              <w:bottom w:val="single" w:sz="8" w:space="0" w:color="auto"/>
              <w:right w:val="single" w:sz="8" w:space="0" w:color="auto"/>
            </w:tcBorders>
            <w:tcMar>
              <w:top w:w="0" w:type="dxa"/>
              <w:left w:w="108" w:type="dxa"/>
              <w:bottom w:w="0" w:type="dxa"/>
              <w:right w:w="108" w:type="dxa"/>
            </w:tcMar>
          </w:tcPr>
          <w:p w14:paraId="74C824D2" w14:textId="77777777" w:rsidR="00DA7E71" w:rsidRDefault="00DA7E71">
            <w:pPr>
              <w:spacing w:line="252" w:lineRule="auto"/>
              <w:rPr>
                <w:sz w:val="24"/>
                <w:szCs w:val="24"/>
              </w:rPr>
            </w:pPr>
          </w:p>
        </w:tc>
        <w:tc>
          <w:tcPr>
            <w:tcW w:w="544" w:type="pct"/>
            <w:tcBorders>
              <w:top w:val="nil"/>
              <w:left w:val="nil"/>
              <w:bottom w:val="single" w:sz="8" w:space="0" w:color="auto"/>
              <w:right w:val="single" w:sz="8" w:space="0" w:color="auto"/>
            </w:tcBorders>
            <w:tcMar>
              <w:top w:w="0" w:type="dxa"/>
              <w:left w:w="108" w:type="dxa"/>
              <w:bottom w:w="0" w:type="dxa"/>
              <w:right w:w="108" w:type="dxa"/>
            </w:tcMar>
          </w:tcPr>
          <w:p w14:paraId="3D3976EA" w14:textId="77777777" w:rsidR="00DA7E71" w:rsidRDefault="00DA7E71">
            <w:pPr>
              <w:spacing w:line="252" w:lineRule="auto"/>
              <w:rPr>
                <w:sz w:val="24"/>
                <w:szCs w:val="24"/>
              </w:rPr>
            </w:pPr>
          </w:p>
        </w:tc>
        <w:tc>
          <w:tcPr>
            <w:tcW w:w="382" w:type="pct"/>
            <w:tcBorders>
              <w:top w:val="nil"/>
              <w:left w:val="nil"/>
              <w:bottom w:val="single" w:sz="8" w:space="0" w:color="auto"/>
              <w:right w:val="single" w:sz="8" w:space="0" w:color="auto"/>
            </w:tcBorders>
            <w:tcMar>
              <w:top w:w="0" w:type="dxa"/>
              <w:left w:w="108" w:type="dxa"/>
              <w:bottom w:w="0" w:type="dxa"/>
              <w:right w:w="108" w:type="dxa"/>
            </w:tcMar>
          </w:tcPr>
          <w:p w14:paraId="6093B4C4" w14:textId="77777777" w:rsidR="00DA7E71" w:rsidRDefault="00DA7E71">
            <w:pPr>
              <w:spacing w:line="252" w:lineRule="auto"/>
              <w:rPr>
                <w:sz w:val="24"/>
                <w:szCs w:val="24"/>
              </w:rPr>
            </w:pPr>
          </w:p>
        </w:tc>
        <w:tc>
          <w:tcPr>
            <w:tcW w:w="576" w:type="pct"/>
            <w:tcBorders>
              <w:top w:val="nil"/>
              <w:left w:val="nil"/>
              <w:bottom w:val="single" w:sz="8" w:space="0" w:color="auto"/>
              <w:right w:val="single" w:sz="8" w:space="0" w:color="auto"/>
            </w:tcBorders>
            <w:tcMar>
              <w:top w:w="0" w:type="dxa"/>
              <w:left w:w="108" w:type="dxa"/>
              <w:bottom w:w="0" w:type="dxa"/>
              <w:right w:w="108" w:type="dxa"/>
            </w:tcMar>
          </w:tcPr>
          <w:p w14:paraId="1D8AA12A" w14:textId="77777777" w:rsidR="00DA7E71" w:rsidRDefault="00DA7E71">
            <w:pPr>
              <w:spacing w:line="252" w:lineRule="auto"/>
              <w:rPr>
                <w:sz w:val="24"/>
                <w:szCs w:val="24"/>
              </w:rPr>
            </w:pPr>
          </w:p>
        </w:tc>
        <w:tc>
          <w:tcPr>
            <w:tcW w:w="721" w:type="pct"/>
            <w:tcBorders>
              <w:top w:val="nil"/>
              <w:left w:val="nil"/>
              <w:bottom w:val="single" w:sz="8" w:space="0" w:color="auto"/>
              <w:right w:val="single" w:sz="8" w:space="0" w:color="auto"/>
            </w:tcBorders>
            <w:tcMar>
              <w:top w:w="0" w:type="dxa"/>
              <w:left w:w="108" w:type="dxa"/>
              <w:bottom w:w="0" w:type="dxa"/>
              <w:right w:w="108" w:type="dxa"/>
            </w:tcMar>
          </w:tcPr>
          <w:p w14:paraId="6A55998E" w14:textId="77777777" w:rsidR="00DA7E71" w:rsidRDefault="00DA7E71">
            <w:pPr>
              <w:spacing w:line="252" w:lineRule="auto"/>
              <w:rPr>
                <w:sz w:val="24"/>
                <w:szCs w:val="24"/>
              </w:rPr>
            </w:pPr>
          </w:p>
        </w:tc>
        <w:tc>
          <w:tcPr>
            <w:tcW w:w="674" w:type="pct"/>
            <w:tcBorders>
              <w:top w:val="nil"/>
              <w:left w:val="nil"/>
              <w:bottom w:val="single" w:sz="8" w:space="0" w:color="auto"/>
              <w:right w:val="single" w:sz="24" w:space="0" w:color="auto"/>
            </w:tcBorders>
            <w:tcMar>
              <w:top w:w="0" w:type="dxa"/>
              <w:left w:w="108" w:type="dxa"/>
              <w:bottom w:w="0" w:type="dxa"/>
              <w:right w:w="108" w:type="dxa"/>
            </w:tcMar>
          </w:tcPr>
          <w:p w14:paraId="70F0B97F" w14:textId="77777777" w:rsidR="00DA7E71" w:rsidRDefault="00DA7E71">
            <w:pPr>
              <w:spacing w:line="252" w:lineRule="auto"/>
              <w:rPr>
                <w:sz w:val="24"/>
                <w:szCs w:val="24"/>
              </w:rPr>
            </w:pPr>
          </w:p>
        </w:tc>
      </w:tr>
      <w:tr w:rsidR="00DA7E71" w14:paraId="4B220BCC" w14:textId="77777777" w:rsidTr="00DA7E71">
        <w:trPr>
          <w:cantSplit/>
          <w:trHeight w:val="340"/>
        </w:trPr>
        <w:tc>
          <w:tcPr>
            <w:tcW w:w="91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1F1C370D" w14:textId="77777777" w:rsidR="00DA7E71" w:rsidRDefault="00DA7E71">
            <w:pPr>
              <w:spacing w:line="252" w:lineRule="auto"/>
              <w:rPr>
                <w:sz w:val="24"/>
                <w:szCs w:val="24"/>
              </w:rPr>
            </w:pPr>
          </w:p>
        </w:tc>
        <w:tc>
          <w:tcPr>
            <w:tcW w:w="577" w:type="pct"/>
            <w:tcBorders>
              <w:top w:val="nil"/>
              <w:left w:val="nil"/>
              <w:bottom w:val="single" w:sz="8" w:space="0" w:color="auto"/>
              <w:right w:val="single" w:sz="8" w:space="0" w:color="auto"/>
            </w:tcBorders>
            <w:tcMar>
              <w:top w:w="0" w:type="dxa"/>
              <w:left w:w="108" w:type="dxa"/>
              <w:bottom w:w="0" w:type="dxa"/>
              <w:right w:w="108" w:type="dxa"/>
            </w:tcMar>
          </w:tcPr>
          <w:p w14:paraId="1878ABEA" w14:textId="77777777" w:rsidR="00DA7E71" w:rsidRDefault="00DA7E71">
            <w:pPr>
              <w:spacing w:line="252" w:lineRule="auto"/>
              <w:rPr>
                <w:sz w:val="24"/>
                <w:szCs w:val="24"/>
              </w:rPr>
            </w:pPr>
          </w:p>
        </w:tc>
        <w:tc>
          <w:tcPr>
            <w:tcW w:w="614" w:type="pct"/>
            <w:tcBorders>
              <w:top w:val="nil"/>
              <w:left w:val="nil"/>
              <w:bottom w:val="single" w:sz="8" w:space="0" w:color="auto"/>
              <w:right w:val="single" w:sz="8" w:space="0" w:color="auto"/>
            </w:tcBorders>
            <w:tcMar>
              <w:top w:w="0" w:type="dxa"/>
              <w:left w:w="108" w:type="dxa"/>
              <w:bottom w:w="0" w:type="dxa"/>
              <w:right w:w="108" w:type="dxa"/>
            </w:tcMar>
          </w:tcPr>
          <w:p w14:paraId="686800B4" w14:textId="77777777" w:rsidR="00DA7E71" w:rsidRDefault="00DA7E71">
            <w:pPr>
              <w:spacing w:line="252" w:lineRule="auto"/>
              <w:rPr>
                <w:sz w:val="24"/>
                <w:szCs w:val="24"/>
              </w:rPr>
            </w:pPr>
          </w:p>
        </w:tc>
        <w:tc>
          <w:tcPr>
            <w:tcW w:w="544" w:type="pct"/>
            <w:tcBorders>
              <w:top w:val="nil"/>
              <w:left w:val="nil"/>
              <w:bottom w:val="single" w:sz="8" w:space="0" w:color="auto"/>
              <w:right w:val="single" w:sz="8" w:space="0" w:color="auto"/>
            </w:tcBorders>
            <w:tcMar>
              <w:top w:w="0" w:type="dxa"/>
              <w:left w:w="108" w:type="dxa"/>
              <w:bottom w:w="0" w:type="dxa"/>
              <w:right w:w="108" w:type="dxa"/>
            </w:tcMar>
          </w:tcPr>
          <w:p w14:paraId="78EFEB47" w14:textId="77777777" w:rsidR="00DA7E71" w:rsidRDefault="00DA7E71">
            <w:pPr>
              <w:spacing w:line="252" w:lineRule="auto"/>
              <w:rPr>
                <w:sz w:val="24"/>
                <w:szCs w:val="24"/>
              </w:rPr>
            </w:pPr>
          </w:p>
        </w:tc>
        <w:tc>
          <w:tcPr>
            <w:tcW w:w="382" w:type="pct"/>
            <w:tcBorders>
              <w:top w:val="nil"/>
              <w:left w:val="nil"/>
              <w:bottom w:val="single" w:sz="8" w:space="0" w:color="auto"/>
              <w:right w:val="single" w:sz="8" w:space="0" w:color="auto"/>
            </w:tcBorders>
            <w:tcMar>
              <w:top w:w="0" w:type="dxa"/>
              <w:left w:w="108" w:type="dxa"/>
              <w:bottom w:w="0" w:type="dxa"/>
              <w:right w:w="108" w:type="dxa"/>
            </w:tcMar>
          </w:tcPr>
          <w:p w14:paraId="27220698" w14:textId="77777777" w:rsidR="00DA7E71" w:rsidRDefault="00DA7E71">
            <w:pPr>
              <w:spacing w:line="252" w:lineRule="auto"/>
              <w:rPr>
                <w:sz w:val="24"/>
                <w:szCs w:val="24"/>
              </w:rPr>
            </w:pPr>
          </w:p>
        </w:tc>
        <w:tc>
          <w:tcPr>
            <w:tcW w:w="576" w:type="pct"/>
            <w:tcBorders>
              <w:top w:val="nil"/>
              <w:left w:val="nil"/>
              <w:bottom w:val="single" w:sz="8" w:space="0" w:color="auto"/>
              <w:right w:val="single" w:sz="8" w:space="0" w:color="auto"/>
            </w:tcBorders>
            <w:tcMar>
              <w:top w:w="0" w:type="dxa"/>
              <w:left w:w="108" w:type="dxa"/>
              <w:bottom w:w="0" w:type="dxa"/>
              <w:right w:w="108" w:type="dxa"/>
            </w:tcMar>
          </w:tcPr>
          <w:p w14:paraId="5F63BC2D" w14:textId="77777777" w:rsidR="00DA7E71" w:rsidRDefault="00DA7E71">
            <w:pPr>
              <w:spacing w:line="252" w:lineRule="auto"/>
              <w:rPr>
                <w:sz w:val="24"/>
                <w:szCs w:val="24"/>
              </w:rPr>
            </w:pPr>
          </w:p>
        </w:tc>
        <w:tc>
          <w:tcPr>
            <w:tcW w:w="721" w:type="pct"/>
            <w:tcBorders>
              <w:top w:val="nil"/>
              <w:left w:val="nil"/>
              <w:bottom w:val="single" w:sz="8" w:space="0" w:color="auto"/>
              <w:right w:val="single" w:sz="8" w:space="0" w:color="auto"/>
            </w:tcBorders>
            <w:tcMar>
              <w:top w:w="0" w:type="dxa"/>
              <w:left w:w="108" w:type="dxa"/>
              <w:bottom w:w="0" w:type="dxa"/>
              <w:right w:w="108" w:type="dxa"/>
            </w:tcMar>
          </w:tcPr>
          <w:p w14:paraId="1036E4B7" w14:textId="77777777" w:rsidR="00DA7E71" w:rsidRDefault="00DA7E71">
            <w:pPr>
              <w:spacing w:line="252" w:lineRule="auto"/>
              <w:rPr>
                <w:sz w:val="24"/>
                <w:szCs w:val="24"/>
              </w:rPr>
            </w:pPr>
          </w:p>
        </w:tc>
        <w:tc>
          <w:tcPr>
            <w:tcW w:w="674" w:type="pct"/>
            <w:tcBorders>
              <w:top w:val="nil"/>
              <w:left w:val="nil"/>
              <w:bottom w:val="single" w:sz="8" w:space="0" w:color="auto"/>
              <w:right w:val="single" w:sz="24" w:space="0" w:color="auto"/>
            </w:tcBorders>
            <w:tcMar>
              <w:top w:w="0" w:type="dxa"/>
              <w:left w:w="108" w:type="dxa"/>
              <w:bottom w:w="0" w:type="dxa"/>
              <w:right w:w="108" w:type="dxa"/>
            </w:tcMar>
          </w:tcPr>
          <w:p w14:paraId="24F0F635" w14:textId="77777777" w:rsidR="00DA7E71" w:rsidRDefault="00DA7E71">
            <w:pPr>
              <w:spacing w:line="252" w:lineRule="auto"/>
              <w:rPr>
                <w:sz w:val="24"/>
                <w:szCs w:val="24"/>
              </w:rPr>
            </w:pPr>
          </w:p>
        </w:tc>
      </w:tr>
      <w:tr w:rsidR="00DA7E71" w14:paraId="52F0868E" w14:textId="77777777" w:rsidTr="00DA7E71">
        <w:trPr>
          <w:cantSplit/>
          <w:trHeight w:val="340"/>
        </w:trPr>
        <w:tc>
          <w:tcPr>
            <w:tcW w:w="91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742B61F4" w14:textId="77777777" w:rsidR="00DA7E71" w:rsidRDefault="00DA7E71">
            <w:pPr>
              <w:spacing w:line="252" w:lineRule="auto"/>
              <w:rPr>
                <w:sz w:val="24"/>
                <w:szCs w:val="24"/>
              </w:rPr>
            </w:pPr>
          </w:p>
        </w:tc>
        <w:tc>
          <w:tcPr>
            <w:tcW w:w="577" w:type="pct"/>
            <w:tcBorders>
              <w:top w:val="nil"/>
              <w:left w:val="nil"/>
              <w:bottom w:val="single" w:sz="8" w:space="0" w:color="auto"/>
              <w:right w:val="single" w:sz="8" w:space="0" w:color="auto"/>
            </w:tcBorders>
            <w:tcMar>
              <w:top w:w="0" w:type="dxa"/>
              <w:left w:w="108" w:type="dxa"/>
              <w:bottom w:w="0" w:type="dxa"/>
              <w:right w:w="108" w:type="dxa"/>
            </w:tcMar>
          </w:tcPr>
          <w:p w14:paraId="3F59CD78" w14:textId="77777777" w:rsidR="00DA7E71" w:rsidRDefault="00DA7E71">
            <w:pPr>
              <w:spacing w:line="252" w:lineRule="auto"/>
              <w:rPr>
                <w:sz w:val="24"/>
                <w:szCs w:val="24"/>
              </w:rPr>
            </w:pPr>
          </w:p>
        </w:tc>
        <w:tc>
          <w:tcPr>
            <w:tcW w:w="614" w:type="pct"/>
            <w:tcBorders>
              <w:top w:val="nil"/>
              <w:left w:val="nil"/>
              <w:bottom w:val="single" w:sz="8" w:space="0" w:color="auto"/>
              <w:right w:val="single" w:sz="8" w:space="0" w:color="auto"/>
            </w:tcBorders>
            <w:tcMar>
              <w:top w:w="0" w:type="dxa"/>
              <w:left w:w="108" w:type="dxa"/>
              <w:bottom w:w="0" w:type="dxa"/>
              <w:right w:w="108" w:type="dxa"/>
            </w:tcMar>
          </w:tcPr>
          <w:p w14:paraId="732C49EF" w14:textId="77777777" w:rsidR="00DA7E71" w:rsidRDefault="00DA7E71">
            <w:pPr>
              <w:spacing w:line="252" w:lineRule="auto"/>
              <w:rPr>
                <w:sz w:val="24"/>
                <w:szCs w:val="24"/>
              </w:rPr>
            </w:pPr>
          </w:p>
        </w:tc>
        <w:tc>
          <w:tcPr>
            <w:tcW w:w="544" w:type="pct"/>
            <w:tcBorders>
              <w:top w:val="nil"/>
              <w:left w:val="nil"/>
              <w:bottom w:val="single" w:sz="8" w:space="0" w:color="auto"/>
              <w:right w:val="single" w:sz="8" w:space="0" w:color="auto"/>
            </w:tcBorders>
            <w:tcMar>
              <w:top w:w="0" w:type="dxa"/>
              <w:left w:w="108" w:type="dxa"/>
              <w:bottom w:w="0" w:type="dxa"/>
              <w:right w:w="108" w:type="dxa"/>
            </w:tcMar>
          </w:tcPr>
          <w:p w14:paraId="051D51C2" w14:textId="77777777" w:rsidR="00DA7E71" w:rsidRDefault="00DA7E71">
            <w:pPr>
              <w:spacing w:line="252" w:lineRule="auto"/>
              <w:rPr>
                <w:sz w:val="24"/>
                <w:szCs w:val="24"/>
              </w:rPr>
            </w:pPr>
          </w:p>
        </w:tc>
        <w:tc>
          <w:tcPr>
            <w:tcW w:w="382" w:type="pct"/>
            <w:tcBorders>
              <w:top w:val="nil"/>
              <w:left w:val="nil"/>
              <w:bottom w:val="single" w:sz="8" w:space="0" w:color="auto"/>
              <w:right w:val="single" w:sz="8" w:space="0" w:color="auto"/>
            </w:tcBorders>
            <w:tcMar>
              <w:top w:w="0" w:type="dxa"/>
              <w:left w:w="108" w:type="dxa"/>
              <w:bottom w:w="0" w:type="dxa"/>
              <w:right w:w="108" w:type="dxa"/>
            </w:tcMar>
          </w:tcPr>
          <w:p w14:paraId="50D643BC" w14:textId="77777777" w:rsidR="00DA7E71" w:rsidRDefault="00DA7E71">
            <w:pPr>
              <w:spacing w:line="252" w:lineRule="auto"/>
              <w:rPr>
                <w:sz w:val="24"/>
                <w:szCs w:val="24"/>
              </w:rPr>
            </w:pPr>
          </w:p>
        </w:tc>
        <w:tc>
          <w:tcPr>
            <w:tcW w:w="576" w:type="pct"/>
            <w:tcBorders>
              <w:top w:val="nil"/>
              <w:left w:val="nil"/>
              <w:bottom w:val="single" w:sz="8" w:space="0" w:color="auto"/>
              <w:right w:val="single" w:sz="8" w:space="0" w:color="auto"/>
            </w:tcBorders>
            <w:tcMar>
              <w:top w:w="0" w:type="dxa"/>
              <w:left w:w="108" w:type="dxa"/>
              <w:bottom w:w="0" w:type="dxa"/>
              <w:right w:w="108" w:type="dxa"/>
            </w:tcMar>
          </w:tcPr>
          <w:p w14:paraId="46F16F58" w14:textId="77777777" w:rsidR="00DA7E71" w:rsidRDefault="00DA7E71">
            <w:pPr>
              <w:spacing w:line="252" w:lineRule="auto"/>
              <w:rPr>
                <w:sz w:val="24"/>
                <w:szCs w:val="24"/>
              </w:rPr>
            </w:pPr>
          </w:p>
        </w:tc>
        <w:tc>
          <w:tcPr>
            <w:tcW w:w="721" w:type="pct"/>
            <w:tcBorders>
              <w:top w:val="nil"/>
              <w:left w:val="nil"/>
              <w:bottom w:val="single" w:sz="8" w:space="0" w:color="auto"/>
              <w:right w:val="single" w:sz="8" w:space="0" w:color="auto"/>
            </w:tcBorders>
            <w:tcMar>
              <w:top w:w="0" w:type="dxa"/>
              <w:left w:w="108" w:type="dxa"/>
              <w:bottom w:w="0" w:type="dxa"/>
              <w:right w:w="108" w:type="dxa"/>
            </w:tcMar>
          </w:tcPr>
          <w:p w14:paraId="374959F6" w14:textId="77777777" w:rsidR="00DA7E71" w:rsidRDefault="00DA7E71">
            <w:pPr>
              <w:spacing w:line="252" w:lineRule="auto"/>
              <w:rPr>
                <w:sz w:val="24"/>
                <w:szCs w:val="24"/>
              </w:rPr>
            </w:pPr>
          </w:p>
        </w:tc>
        <w:tc>
          <w:tcPr>
            <w:tcW w:w="674" w:type="pct"/>
            <w:tcBorders>
              <w:top w:val="nil"/>
              <w:left w:val="nil"/>
              <w:bottom w:val="single" w:sz="8" w:space="0" w:color="auto"/>
              <w:right w:val="single" w:sz="24" w:space="0" w:color="auto"/>
            </w:tcBorders>
            <w:tcMar>
              <w:top w:w="0" w:type="dxa"/>
              <w:left w:w="108" w:type="dxa"/>
              <w:bottom w:w="0" w:type="dxa"/>
              <w:right w:w="108" w:type="dxa"/>
            </w:tcMar>
          </w:tcPr>
          <w:p w14:paraId="140D07CA" w14:textId="77777777" w:rsidR="00DA7E71" w:rsidRDefault="00DA7E71">
            <w:pPr>
              <w:spacing w:line="252" w:lineRule="auto"/>
              <w:rPr>
                <w:sz w:val="24"/>
                <w:szCs w:val="24"/>
              </w:rPr>
            </w:pPr>
          </w:p>
        </w:tc>
      </w:tr>
      <w:tr w:rsidR="00DA7E71" w14:paraId="0D4AD85F" w14:textId="77777777" w:rsidTr="00DA7E71">
        <w:trPr>
          <w:cantSplit/>
          <w:trHeight w:val="340"/>
        </w:trPr>
        <w:tc>
          <w:tcPr>
            <w:tcW w:w="91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7066DBEF" w14:textId="77777777" w:rsidR="00DA7E71" w:rsidRDefault="00DA7E71">
            <w:pPr>
              <w:spacing w:line="252" w:lineRule="auto"/>
              <w:rPr>
                <w:sz w:val="24"/>
                <w:szCs w:val="24"/>
              </w:rPr>
            </w:pPr>
          </w:p>
        </w:tc>
        <w:tc>
          <w:tcPr>
            <w:tcW w:w="577" w:type="pct"/>
            <w:tcBorders>
              <w:top w:val="nil"/>
              <w:left w:val="nil"/>
              <w:bottom w:val="single" w:sz="8" w:space="0" w:color="auto"/>
              <w:right w:val="single" w:sz="8" w:space="0" w:color="auto"/>
            </w:tcBorders>
            <w:tcMar>
              <w:top w:w="0" w:type="dxa"/>
              <w:left w:w="108" w:type="dxa"/>
              <w:bottom w:w="0" w:type="dxa"/>
              <w:right w:w="108" w:type="dxa"/>
            </w:tcMar>
          </w:tcPr>
          <w:p w14:paraId="351064AC" w14:textId="77777777" w:rsidR="00DA7E71" w:rsidRDefault="00DA7E71">
            <w:pPr>
              <w:spacing w:line="252" w:lineRule="auto"/>
              <w:rPr>
                <w:sz w:val="24"/>
                <w:szCs w:val="24"/>
              </w:rPr>
            </w:pPr>
          </w:p>
        </w:tc>
        <w:tc>
          <w:tcPr>
            <w:tcW w:w="614" w:type="pct"/>
            <w:tcBorders>
              <w:top w:val="nil"/>
              <w:left w:val="nil"/>
              <w:bottom w:val="single" w:sz="8" w:space="0" w:color="auto"/>
              <w:right w:val="single" w:sz="8" w:space="0" w:color="auto"/>
            </w:tcBorders>
            <w:tcMar>
              <w:top w:w="0" w:type="dxa"/>
              <w:left w:w="108" w:type="dxa"/>
              <w:bottom w:w="0" w:type="dxa"/>
              <w:right w:w="108" w:type="dxa"/>
            </w:tcMar>
          </w:tcPr>
          <w:p w14:paraId="50F2F645" w14:textId="77777777" w:rsidR="00DA7E71" w:rsidRDefault="00DA7E71">
            <w:pPr>
              <w:spacing w:line="252" w:lineRule="auto"/>
              <w:rPr>
                <w:sz w:val="24"/>
                <w:szCs w:val="24"/>
              </w:rPr>
            </w:pPr>
          </w:p>
        </w:tc>
        <w:tc>
          <w:tcPr>
            <w:tcW w:w="544" w:type="pct"/>
            <w:tcBorders>
              <w:top w:val="nil"/>
              <w:left w:val="nil"/>
              <w:bottom w:val="single" w:sz="8" w:space="0" w:color="auto"/>
              <w:right w:val="single" w:sz="8" w:space="0" w:color="auto"/>
            </w:tcBorders>
            <w:tcMar>
              <w:top w:w="0" w:type="dxa"/>
              <w:left w:w="108" w:type="dxa"/>
              <w:bottom w:w="0" w:type="dxa"/>
              <w:right w:w="108" w:type="dxa"/>
            </w:tcMar>
          </w:tcPr>
          <w:p w14:paraId="13DEA277" w14:textId="77777777" w:rsidR="00DA7E71" w:rsidRDefault="00DA7E71">
            <w:pPr>
              <w:spacing w:line="252" w:lineRule="auto"/>
              <w:rPr>
                <w:sz w:val="24"/>
                <w:szCs w:val="24"/>
              </w:rPr>
            </w:pPr>
          </w:p>
        </w:tc>
        <w:tc>
          <w:tcPr>
            <w:tcW w:w="382" w:type="pct"/>
            <w:tcBorders>
              <w:top w:val="nil"/>
              <w:left w:val="nil"/>
              <w:bottom w:val="single" w:sz="8" w:space="0" w:color="auto"/>
              <w:right w:val="single" w:sz="8" w:space="0" w:color="auto"/>
            </w:tcBorders>
            <w:tcMar>
              <w:top w:w="0" w:type="dxa"/>
              <w:left w:w="108" w:type="dxa"/>
              <w:bottom w:w="0" w:type="dxa"/>
              <w:right w:w="108" w:type="dxa"/>
            </w:tcMar>
          </w:tcPr>
          <w:p w14:paraId="5F0B6A33" w14:textId="77777777" w:rsidR="00DA7E71" w:rsidRDefault="00DA7E71">
            <w:pPr>
              <w:spacing w:line="252" w:lineRule="auto"/>
              <w:rPr>
                <w:sz w:val="24"/>
                <w:szCs w:val="24"/>
              </w:rPr>
            </w:pPr>
          </w:p>
        </w:tc>
        <w:tc>
          <w:tcPr>
            <w:tcW w:w="576" w:type="pct"/>
            <w:tcBorders>
              <w:top w:val="nil"/>
              <w:left w:val="nil"/>
              <w:bottom w:val="single" w:sz="8" w:space="0" w:color="auto"/>
              <w:right w:val="single" w:sz="8" w:space="0" w:color="auto"/>
            </w:tcBorders>
            <w:tcMar>
              <w:top w:w="0" w:type="dxa"/>
              <w:left w:w="108" w:type="dxa"/>
              <w:bottom w:w="0" w:type="dxa"/>
              <w:right w:w="108" w:type="dxa"/>
            </w:tcMar>
          </w:tcPr>
          <w:p w14:paraId="53F5FE7E" w14:textId="77777777" w:rsidR="00DA7E71" w:rsidRDefault="00DA7E71">
            <w:pPr>
              <w:spacing w:line="252" w:lineRule="auto"/>
              <w:rPr>
                <w:sz w:val="24"/>
                <w:szCs w:val="24"/>
              </w:rPr>
            </w:pPr>
          </w:p>
        </w:tc>
        <w:tc>
          <w:tcPr>
            <w:tcW w:w="721" w:type="pct"/>
            <w:tcBorders>
              <w:top w:val="nil"/>
              <w:left w:val="nil"/>
              <w:bottom w:val="single" w:sz="8" w:space="0" w:color="auto"/>
              <w:right w:val="single" w:sz="8" w:space="0" w:color="auto"/>
            </w:tcBorders>
            <w:tcMar>
              <w:top w:w="0" w:type="dxa"/>
              <w:left w:w="108" w:type="dxa"/>
              <w:bottom w:w="0" w:type="dxa"/>
              <w:right w:w="108" w:type="dxa"/>
            </w:tcMar>
          </w:tcPr>
          <w:p w14:paraId="1F310B0E" w14:textId="77777777" w:rsidR="00DA7E71" w:rsidRDefault="00DA7E71">
            <w:pPr>
              <w:spacing w:line="252" w:lineRule="auto"/>
              <w:rPr>
                <w:sz w:val="24"/>
                <w:szCs w:val="24"/>
              </w:rPr>
            </w:pPr>
          </w:p>
        </w:tc>
        <w:tc>
          <w:tcPr>
            <w:tcW w:w="674" w:type="pct"/>
            <w:tcBorders>
              <w:top w:val="nil"/>
              <w:left w:val="nil"/>
              <w:bottom w:val="single" w:sz="8" w:space="0" w:color="auto"/>
              <w:right w:val="single" w:sz="24" w:space="0" w:color="auto"/>
            </w:tcBorders>
            <w:tcMar>
              <w:top w:w="0" w:type="dxa"/>
              <w:left w:w="108" w:type="dxa"/>
              <w:bottom w:w="0" w:type="dxa"/>
              <w:right w:w="108" w:type="dxa"/>
            </w:tcMar>
          </w:tcPr>
          <w:p w14:paraId="3781E56A" w14:textId="77777777" w:rsidR="00DA7E71" w:rsidRDefault="00DA7E71">
            <w:pPr>
              <w:spacing w:line="252" w:lineRule="auto"/>
              <w:rPr>
                <w:sz w:val="24"/>
                <w:szCs w:val="24"/>
              </w:rPr>
            </w:pPr>
          </w:p>
        </w:tc>
      </w:tr>
      <w:tr w:rsidR="00DA7E71" w14:paraId="6515B5C7" w14:textId="77777777" w:rsidTr="00DA7E71">
        <w:trPr>
          <w:cantSplit/>
          <w:trHeight w:val="340"/>
        </w:trPr>
        <w:tc>
          <w:tcPr>
            <w:tcW w:w="91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0B5B6538" w14:textId="77777777" w:rsidR="00DA7E71" w:rsidRDefault="00DA7E71">
            <w:pPr>
              <w:spacing w:line="252" w:lineRule="auto"/>
              <w:rPr>
                <w:sz w:val="24"/>
                <w:szCs w:val="24"/>
              </w:rPr>
            </w:pPr>
          </w:p>
        </w:tc>
        <w:tc>
          <w:tcPr>
            <w:tcW w:w="577" w:type="pct"/>
            <w:tcBorders>
              <w:top w:val="nil"/>
              <w:left w:val="nil"/>
              <w:bottom w:val="single" w:sz="8" w:space="0" w:color="auto"/>
              <w:right w:val="single" w:sz="8" w:space="0" w:color="auto"/>
            </w:tcBorders>
            <w:tcMar>
              <w:top w:w="0" w:type="dxa"/>
              <w:left w:w="108" w:type="dxa"/>
              <w:bottom w:w="0" w:type="dxa"/>
              <w:right w:w="108" w:type="dxa"/>
            </w:tcMar>
          </w:tcPr>
          <w:p w14:paraId="4C46CB5E" w14:textId="77777777" w:rsidR="00DA7E71" w:rsidRDefault="00DA7E71">
            <w:pPr>
              <w:spacing w:line="252" w:lineRule="auto"/>
              <w:rPr>
                <w:sz w:val="24"/>
                <w:szCs w:val="24"/>
              </w:rPr>
            </w:pPr>
          </w:p>
        </w:tc>
        <w:tc>
          <w:tcPr>
            <w:tcW w:w="614" w:type="pct"/>
            <w:tcBorders>
              <w:top w:val="nil"/>
              <w:left w:val="nil"/>
              <w:bottom w:val="single" w:sz="8" w:space="0" w:color="auto"/>
              <w:right w:val="single" w:sz="8" w:space="0" w:color="auto"/>
            </w:tcBorders>
            <w:tcMar>
              <w:top w:w="0" w:type="dxa"/>
              <w:left w:w="108" w:type="dxa"/>
              <w:bottom w:w="0" w:type="dxa"/>
              <w:right w:w="108" w:type="dxa"/>
            </w:tcMar>
          </w:tcPr>
          <w:p w14:paraId="52F4AD90" w14:textId="77777777" w:rsidR="00DA7E71" w:rsidRDefault="00DA7E71">
            <w:pPr>
              <w:spacing w:line="252" w:lineRule="auto"/>
              <w:rPr>
                <w:sz w:val="24"/>
                <w:szCs w:val="24"/>
              </w:rPr>
            </w:pPr>
          </w:p>
        </w:tc>
        <w:tc>
          <w:tcPr>
            <w:tcW w:w="544" w:type="pct"/>
            <w:tcBorders>
              <w:top w:val="nil"/>
              <w:left w:val="nil"/>
              <w:bottom w:val="single" w:sz="8" w:space="0" w:color="auto"/>
              <w:right w:val="single" w:sz="8" w:space="0" w:color="auto"/>
            </w:tcBorders>
            <w:tcMar>
              <w:top w:w="0" w:type="dxa"/>
              <w:left w:w="108" w:type="dxa"/>
              <w:bottom w:w="0" w:type="dxa"/>
              <w:right w:w="108" w:type="dxa"/>
            </w:tcMar>
          </w:tcPr>
          <w:p w14:paraId="0FB3540B" w14:textId="77777777" w:rsidR="00DA7E71" w:rsidRDefault="00DA7E71">
            <w:pPr>
              <w:spacing w:line="252" w:lineRule="auto"/>
              <w:rPr>
                <w:sz w:val="24"/>
                <w:szCs w:val="24"/>
              </w:rPr>
            </w:pPr>
          </w:p>
        </w:tc>
        <w:tc>
          <w:tcPr>
            <w:tcW w:w="382" w:type="pct"/>
            <w:tcBorders>
              <w:top w:val="nil"/>
              <w:left w:val="nil"/>
              <w:bottom w:val="single" w:sz="8" w:space="0" w:color="auto"/>
              <w:right w:val="single" w:sz="8" w:space="0" w:color="auto"/>
            </w:tcBorders>
            <w:tcMar>
              <w:top w:w="0" w:type="dxa"/>
              <w:left w:w="108" w:type="dxa"/>
              <w:bottom w:w="0" w:type="dxa"/>
              <w:right w:w="108" w:type="dxa"/>
            </w:tcMar>
          </w:tcPr>
          <w:p w14:paraId="6DABDE98" w14:textId="77777777" w:rsidR="00DA7E71" w:rsidRDefault="00DA7E71">
            <w:pPr>
              <w:spacing w:line="252" w:lineRule="auto"/>
              <w:rPr>
                <w:sz w:val="24"/>
                <w:szCs w:val="24"/>
              </w:rPr>
            </w:pPr>
          </w:p>
        </w:tc>
        <w:tc>
          <w:tcPr>
            <w:tcW w:w="576" w:type="pct"/>
            <w:tcBorders>
              <w:top w:val="nil"/>
              <w:left w:val="nil"/>
              <w:bottom w:val="single" w:sz="8" w:space="0" w:color="auto"/>
              <w:right w:val="single" w:sz="8" w:space="0" w:color="auto"/>
            </w:tcBorders>
            <w:tcMar>
              <w:top w:w="0" w:type="dxa"/>
              <w:left w:w="108" w:type="dxa"/>
              <w:bottom w:w="0" w:type="dxa"/>
              <w:right w:w="108" w:type="dxa"/>
            </w:tcMar>
          </w:tcPr>
          <w:p w14:paraId="75875AB0" w14:textId="77777777" w:rsidR="00DA7E71" w:rsidRDefault="00DA7E71">
            <w:pPr>
              <w:spacing w:line="252" w:lineRule="auto"/>
              <w:rPr>
                <w:sz w:val="24"/>
                <w:szCs w:val="24"/>
              </w:rPr>
            </w:pPr>
          </w:p>
        </w:tc>
        <w:tc>
          <w:tcPr>
            <w:tcW w:w="721" w:type="pct"/>
            <w:tcBorders>
              <w:top w:val="nil"/>
              <w:left w:val="nil"/>
              <w:bottom w:val="single" w:sz="8" w:space="0" w:color="auto"/>
              <w:right w:val="single" w:sz="8" w:space="0" w:color="auto"/>
            </w:tcBorders>
            <w:tcMar>
              <w:top w:w="0" w:type="dxa"/>
              <w:left w:w="108" w:type="dxa"/>
              <w:bottom w:w="0" w:type="dxa"/>
              <w:right w:w="108" w:type="dxa"/>
            </w:tcMar>
          </w:tcPr>
          <w:p w14:paraId="64AEFA50" w14:textId="77777777" w:rsidR="00DA7E71" w:rsidRDefault="00DA7E71">
            <w:pPr>
              <w:spacing w:line="252" w:lineRule="auto"/>
              <w:rPr>
                <w:sz w:val="24"/>
                <w:szCs w:val="24"/>
              </w:rPr>
            </w:pPr>
          </w:p>
        </w:tc>
        <w:tc>
          <w:tcPr>
            <w:tcW w:w="674" w:type="pct"/>
            <w:tcBorders>
              <w:top w:val="nil"/>
              <w:left w:val="nil"/>
              <w:bottom w:val="single" w:sz="8" w:space="0" w:color="auto"/>
              <w:right w:val="single" w:sz="24" w:space="0" w:color="auto"/>
            </w:tcBorders>
            <w:tcMar>
              <w:top w:w="0" w:type="dxa"/>
              <w:left w:w="108" w:type="dxa"/>
              <w:bottom w:w="0" w:type="dxa"/>
              <w:right w:w="108" w:type="dxa"/>
            </w:tcMar>
          </w:tcPr>
          <w:p w14:paraId="27C5A9F4" w14:textId="77777777" w:rsidR="00DA7E71" w:rsidRDefault="00DA7E71">
            <w:pPr>
              <w:spacing w:line="252" w:lineRule="auto"/>
              <w:rPr>
                <w:sz w:val="24"/>
                <w:szCs w:val="24"/>
              </w:rPr>
            </w:pPr>
          </w:p>
        </w:tc>
      </w:tr>
      <w:tr w:rsidR="00DA7E71" w14:paraId="5AFFB4AB" w14:textId="77777777" w:rsidTr="00DA7E71">
        <w:trPr>
          <w:cantSplit/>
          <w:trHeight w:val="340"/>
        </w:trPr>
        <w:tc>
          <w:tcPr>
            <w:tcW w:w="91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0CEB7FB8" w14:textId="77777777" w:rsidR="00DA7E71" w:rsidRDefault="00DA7E71">
            <w:pPr>
              <w:spacing w:line="252" w:lineRule="auto"/>
              <w:rPr>
                <w:sz w:val="24"/>
                <w:szCs w:val="24"/>
              </w:rPr>
            </w:pPr>
          </w:p>
        </w:tc>
        <w:tc>
          <w:tcPr>
            <w:tcW w:w="577" w:type="pct"/>
            <w:tcBorders>
              <w:top w:val="nil"/>
              <w:left w:val="nil"/>
              <w:bottom w:val="single" w:sz="8" w:space="0" w:color="auto"/>
              <w:right w:val="single" w:sz="8" w:space="0" w:color="auto"/>
            </w:tcBorders>
            <w:tcMar>
              <w:top w:w="0" w:type="dxa"/>
              <w:left w:w="108" w:type="dxa"/>
              <w:bottom w:w="0" w:type="dxa"/>
              <w:right w:w="108" w:type="dxa"/>
            </w:tcMar>
          </w:tcPr>
          <w:p w14:paraId="418F62F3" w14:textId="77777777" w:rsidR="00DA7E71" w:rsidRDefault="00DA7E71">
            <w:pPr>
              <w:spacing w:line="252" w:lineRule="auto"/>
              <w:rPr>
                <w:sz w:val="24"/>
                <w:szCs w:val="24"/>
              </w:rPr>
            </w:pPr>
          </w:p>
        </w:tc>
        <w:tc>
          <w:tcPr>
            <w:tcW w:w="614" w:type="pct"/>
            <w:tcBorders>
              <w:top w:val="nil"/>
              <w:left w:val="nil"/>
              <w:bottom w:val="single" w:sz="8" w:space="0" w:color="auto"/>
              <w:right w:val="single" w:sz="8" w:space="0" w:color="auto"/>
            </w:tcBorders>
            <w:tcMar>
              <w:top w:w="0" w:type="dxa"/>
              <w:left w:w="108" w:type="dxa"/>
              <w:bottom w:w="0" w:type="dxa"/>
              <w:right w:w="108" w:type="dxa"/>
            </w:tcMar>
          </w:tcPr>
          <w:p w14:paraId="34D3EB74" w14:textId="77777777" w:rsidR="00DA7E71" w:rsidRDefault="00DA7E71">
            <w:pPr>
              <w:spacing w:line="252" w:lineRule="auto"/>
              <w:rPr>
                <w:sz w:val="24"/>
                <w:szCs w:val="24"/>
              </w:rPr>
            </w:pPr>
          </w:p>
        </w:tc>
        <w:tc>
          <w:tcPr>
            <w:tcW w:w="544" w:type="pct"/>
            <w:tcBorders>
              <w:top w:val="nil"/>
              <w:left w:val="nil"/>
              <w:bottom w:val="single" w:sz="8" w:space="0" w:color="auto"/>
              <w:right w:val="single" w:sz="8" w:space="0" w:color="auto"/>
            </w:tcBorders>
            <w:tcMar>
              <w:top w:w="0" w:type="dxa"/>
              <w:left w:w="108" w:type="dxa"/>
              <w:bottom w:w="0" w:type="dxa"/>
              <w:right w:w="108" w:type="dxa"/>
            </w:tcMar>
          </w:tcPr>
          <w:p w14:paraId="40FC9F8D" w14:textId="77777777" w:rsidR="00DA7E71" w:rsidRDefault="00DA7E71">
            <w:pPr>
              <w:spacing w:line="252" w:lineRule="auto"/>
              <w:rPr>
                <w:sz w:val="24"/>
                <w:szCs w:val="24"/>
              </w:rPr>
            </w:pPr>
          </w:p>
        </w:tc>
        <w:tc>
          <w:tcPr>
            <w:tcW w:w="382" w:type="pct"/>
            <w:tcBorders>
              <w:top w:val="nil"/>
              <w:left w:val="nil"/>
              <w:bottom w:val="single" w:sz="8" w:space="0" w:color="auto"/>
              <w:right w:val="single" w:sz="8" w:space="0" w:color="auto"/>
            </w:tcBorders>
            <w:tcMar>
              <w:top w:w="0" w:type="dxa"/>
              <w:left w:w="108" w:type="dxa"/>
              <w:bottom w:w="0" w:type="dxa"/>
              <w:right w:w="108" w:type="dxa"/>
            </w:tcMar>
          </w:tcPr>
          <w:p w14:paraId="3681B8F8" w14:textId="77777777" w:rsidR="00DA7E71" w:rsidRDefault="00DA7E71">
            <w:pPr>
              <w:spacing w:line="252" w:lineRule="auto"/>
              <w:rPr>
                <w:sz w:val="24"/>
                <w:szCs w:val="24"/>
              </w:rPr>
            </w:pPr>
          </w:p>
        </w:tc>
        <w:tc>
          <w:tcPr>
            <w:tcW w:w="576" w:type="pct"/>
            <w:tcBorders>
              <w:top w:val="nil"/>
              <w:left w:val="nil"/>
              <w:bottom w:val="single" w:sz="8" w:space="0" w:color="auto"/>
              <w:right w:val="single" w:sz="8" w:space="0" w:color="auto"/>
            </w:tcBorders>
            <w:tcMar>
              <w:top w:w="0" w:type="dxa"/>
              <w:left w:w="108" w:type="dxa"/>
              <w:bottom w:w="0" w:type="dxa"/>
              <w:right w:w="108" w:type="dxa"/>
            </w:tcMar>
          </w:tcPr>
          <w:p w14:paraId="29A1C648" w14:textId="77777777" w:rsidR="00DA7E71" w:rsidRDefault="00DA7E71">
            <w:pPr>
              <w:spacing w:line="252" w:lineRule="auto"/>
              <w:rPr>
                <w:sz w:val="24"/>
                <w:szCs w:val="24"/>
              </w:rPr>
            </w:pPr>
          </w:p>
        </w:tc>
        <w:tc>
          <w:tcPr>
            <w:tcW w:w="721" w:type="pct"/>
            <w:tcBorders>
              <w:top w:val="nil"/>
              <w:left w:val="nil"/>
              <w:bottom w:val="single" w:sz="8" w:space="0" w:color="auto"/>
              <w:right w:val="single" w:sz="8" w:space="0" w:color="auto"/>
            </w:tcBorders>
            <w:tcMar>
              <w:top w:w="0" w:type="dxa"/>
              <w:left w:w="108" w:type="dxa"/>
              <w:bottom w:w="0" w:type="dxa"/>
              <w:right w:w="108" w:type="dxa"/>
            </w:tcMar>
          </w:tcPr>
          <w:p w14:paraId="3E4076DF" w14:textId="77777777" w:rsidR="00DA7E71" w:rsidRDefault="00DA7E71">
            <w:pPr>
              <w:spacing w:line="252" w:lineRule="auto"/>
              <w:rPr>
                <w:sz w:val="24"/>
                <w:szCs w:val="24"/>
              </w:rPr>
            </w:pPr>
          </w:p>
        </w:tc>
        <w:tc>
          <w:tcPr>
            <w:tcW w:w="674" w:type="pct"/>
            <w:tcBorders>
              <w:top w:val="nil"/>
              <w:left w:val="nil"/>
              <w:bottom w:val="single" w:sz="8" w:space="0" w:color="auto"/>
              <w:right w:val="single" w:sz="24" w:space="0" w:color="auto"/>
            </w:tcBorders>
            <w:tcMar>
              <w:top w:w="0" w:type="dxa"/>
              <w:left w:w="108" w:type="dxa"/>
              <w:bottom w:w="0" w:type="dxa"/>
              <w:right w:w="108" w:type="dxa"/>
            </w:tcMar>
          </w:tcPr>
          <w:p w14:paraId="4A1D2420" w14:textId="77777777" w:rsidR="00DA7E71" w:rsidRDefault="00DA7E71">
            <w:pPr>
              <w:spacing w:line="252" w:lineRule="auto"/>
              <w:rPr>
                <w:sz w:val="24"/>
                <w:szCs w:val="24"/>
              </w:rPr>
            </w:pPr>
          </w:p>
        </w:tc>
      </w:tr>
      <w:tr w:rsidR="00DA7E71" w14:paraId="0C846D5C" w14:textId="77777777" w:rsidTr="00DA7E71">
        <w:trPr>
          <w:cantSplit/>
          <w:trHeight w:val="340"/>
        </w:trPr>
        <w:tc>
          <w:tcPr>
            <w:tcW w:w="91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1EC2E42E" w14:textId="77777777" w:rsidR="00DA7E71" w:rsidRDefault="00DA7E71">
            <w:pPr>
              <w:spacing w:line="252" w:lineRule="auto"/>
              <w:rPr>
                <w:sz w:val="24"/>
                <w:szCs w:val="24"/>
              </w:rPr>
            </w:pPr>
          </w:p>
        </w:tc>
        <w:tc>
          <w:tcPr>
            <w:tcW w:w="577" w:type="pct"/>
            <w:tcBorders>
              <w:top w:val="nil"/>
              <w:left w:val="nil"/>
              <w:bottom w:val="single" w:sz="8" w:space="0" w:color="auto"/>
              <w:right w:val="single" w:sz="8" w:space="0" w:color="auto"/>
            </w:tcBorders>
            <w:tcMar>
              <w:top w:w="0" w:type="dxa"/>
              <w:left w:w="108" w:type="dxa"/>
              <w:bottom w:w="0" w:type="dxa"/>
              <w:right w:w="108" w:type="dxa"/>
            </w:tcMar>
          </w:tcPr>
          <w:p w14:paraId="35B88D4E" w14:textId="77777777" w:rsidR="00DA7E71" w:rsidRDefault="00DA7E71">
            <w:pPr>
              <w:spacing w:line="252" w:lineRule="auto"/>
              <w:rPr>
                <w:sz w:val="24"/>
                <w:szCs w:val="24"/>
              </w:rPr>
            </w:pPr>
          </w:p>
        </w:tc>
        <w:tc>
          <w:tcPr>
            <w:tcW w:w="614" w:type="pct"/>
            <w:tcBorders>
              <w:top w:val="nil"/>
              <w:left w:val="nil"/>
              <w:bottom w:val="single" w:sz="8" w:space="0" w:color="auto"/>
              <w:right w:val="single" w:sz="8" w:space="0" w:color="auto"/>
            </w:tcBorders>
            <w:tcMar>
              <w:top w:w="0" w:type="dxa"/>
              <w:left w:w="108" w:type="dxa"/>
              <w:bottom w:w="0" w:type="dxa"/>
              <w:right w:w="108" w:type="dxa"/>
            </w:tcMar>
          </w:tcPr>
          <w:p w14:paraId="0411C5F4" w14:textId="77777777" w:rsidR="00DA7E71" w:rsidRDefault="00DA7E71">
            <w:pPr>
              <w:spacing w:line="252" w:lineRule="auto"/>
              <w:rPr>
                <w:sz w:val="24"/>
                <w:szCs w:val="24"/>
              </w:rPr>
            </w:pPr>
          </w:p>
        </w:tc>
        <w:tc>
          <w:tcPr>
            <w:tcW w:w="544" w:type="pct"/>
            <w:tcBorders>
              <w:top w:val="nil"/>
              <w:left w:val="nil"/>
              <w:bottom w:val="single" w:sz="8" w:space="0" w:color="auto"/>
              <w:right w:val="single" w:sz="8" w:space="0" w:color="auto"/>
            </w:tcBorders>
            <w:tcMar>
              <w:top w:w="0" w:type="dxa"/>
              <w:left w:w="108" w:type="dxa"/>
              <w:bottom w:w="0" w:type="dxa"/>
              <w:right w:w="108" w:type="dxa"/>
            </w:tcMar>
          </w:tcPr>
          <w:p w14:paraId="38E3C23C" w14:textId="77777777" w:rsidR="00DA7E71" w:rsidRDefault="00DA7E71">
            <w:pPr>
              <w:spacing w:line="252" w:lineRule="auto"/>
              <w:rPr>
                <w:sz w:val="24"/>
                <w:szCs w:val="24"/>
              </w:rPr>
            </w:pPr>
          </w:p>
        </w:tc>
        <w:tc>
          <w:tcPr>
            <w:tcW w:w="382" w:type="pct"/>
            <w:tcBorders>
              <w:top w:val="nil"/>
              <w:left w:val="nil"/>
              <w:bottom w:val="single" w:sz="8" w:space="0" w:color="auto"/>
              <w:right w:val="single" w:sz="8" w:space="0" w:color="auto"/>
            </w:tcBorders>
            <w:tcMar>
              <w:top w:w="0" w:type="dxa"/>
              <w:left w:w="108" w:type="dxa"/>
              <w:bottom w:w="0" w:type="dxa"/>
              <w:right w:w="108" w:type="dxa"/>
            </w:tcMar>
          </w:tcPr>
          <w:p w14:paraId="149F522A" w14:textId="77777777" w:rsidR="00DA7E71" w:rsidRDefault="00DA7E71">
            <w:pPr>
              <w:spacing w:line="252" w:lineRule="auto"/>
              <w:rPr>
                <w:sz w:val="24"/>
                <w:szCs w:val="24"/>
              </w:rPr>
            </w:pPr>
          </w:p>
        </w:tc>
        <w:tc>
          <w:tcPr>
            <w:tcW w:w="576" w:type="pct"/>
            <w:tcBorders>
              <w:top w:val="nil"/>
              <w:left w:val="nil"/>
              <w:bottom w:val="single" w:sz="8" w:space="0" w:color="auto"/>
              <w:right w:val="single" w:sz="8" w:space="0" w:color="auto"/>
            </w:tcBorders>
            <w:tcMar>
              <w:top w:w="0" w:type="dxa"/>
              <w:left w:w="108" w:type="dxa"/>
              <w:bottom w:w="0" w:type="dxa"/>
              <w:right w:w="108" w:type="dxa"/>
            </w:tcMar>
          </w:tcPr>
          <w:p w14:paraId="3F1FCAFB" w14:textId="77777777" w:rsidR="00DA7E71" w:rsidRDefault="00DA7E71">
            <w:pPr>
              <w:spacing w:line="252" w:lineRule="auto"/>
              <w:rPr>
                <w:sz w:val="24"/>
                <w:szCs w:val="24"/>
              </w:rPr>
            </w:pPr>
          </w:p>
        </w:tc>
        <w:tc>
          <w:tcPr>
            <w:tcW w:w="721" w:type="pct"/>
            <w:tcBorders>
              <w:top w:val="nil"/>
              <w:left w:val="nil"/>
              <w:bottom w:val="single" w:sz="8" w:space="0" w:color="auto"/>
              <w:right w:val="single" w:sz="8" w:space="0" w:color="auto"/>
            </w:tcBorders>
            <w:tcMar>
              <w:top w:w="0" w:type="dxa"/>
              <w:left w:w="108" w:type="dxa"/>
              <w:bottom w:w="0" w:type="dxa"/>
              <w:right w:w="108" w:type="dxa"/>
            </w:tcMar>
          </w:tcPr>
          <w:p w14:paraId="41BAE217" w14:textId="77777777" w:rsidR="00DA7E71" w:rsidRDefault="00DA7E71">
            <w:pPr>
              <w:spacing w:line="252" w:lineRule="auto"/>
              <w:rPr>
                <w:sz w:val="24"/>
                <w:szCs w:val="24"/>
              </w:rPr>
            </w:pPr>
          </w:p>
        </w:tc>
        <w:tc>
          <w:tcPr>
            <w:tcW w:w="674" w:type="pct"/>
            <w:tcBorders>
              <w:top w:val="nil"/>
              <w:left w:val="nil"/>
              <w:bottom w:val="single" w:sz="8" w:space="0" w:color="auto"/>
              <w:right w:val="single" w:sz="24" w:space="0" w:color="auto"/>
            </w:tcBorders>
            <w:tcMar>
              <w:top w:w="0" w:type="dxa"/>
              <w:left w:w="108" w:type="dxa"/>
              <w:bottom w:w="0" w:type="dxa"/>
              <w:right w:w="108" w:type="dxa"/>
            </w:tcMar>
          </w:tcPr>
          <w:p w14:paraId="39805D34" w14:textId="77777777" w:rsidR="00DA7E71" w:rsidRDefault="00DA7E71">
            <w:pPr>
              <w:spacing w:line="252" w:lineRule="auto"/>
              <w:rPr>
                <w:sz w:val="24"/>
                <w:szCs w:val="24"/>
              </w:rPr>
            </w:pPr>
          </w:p>
        </w:tc>
      </w:tr>
      <w:tr w:rsidR="00DA7E71" w14:paraId="5EECF29B" w14:textId="77777777" w:rsidTr="00DA7E71">
        <w:trPr>
          <w:cantSplit/>
          <w:trHeight w:val="340"/>
        </w:trPr>
        <w:tc>
          <w:tcPr>
            <w:tcW w:w="91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4F641140" w14:textId="77777777" w:rsidR="00DA7E71" w:rsidRDefault="00DA7E71">
            <w:pPr>
              <w:spacing w:line="252" w:lineRule="auto"/>
              <w:rPr>
                <w:sz w:val="24"/>
                <w:szCs w:val="24"/>
              </w:rPr>
            </w:pPr>
          </w:p>
        </w:tc>
        <w:tc>
          <w:tcPr>
            <w:tcW w:w="577" w:type="pct"/>
            <w:tcBorders>
              <w:top w:val="nil"/>
              <w:left w:val="nil"/>
              <w:bottom w:val="single" w:sz="8" w:space="0" w:color="auto"/>
              <w:right w:val="single" w:sz="8" w:space="0" w:color="auto"/>
            </w:tcBorders>
            <w:tcMar>
              <w:top w:w="0" w:type="dxa"/>
              <w:left w:w="108" w:type="dxa"/>
              <w:bottom w:w="0" w:type="dxa"/>
              <w:right w:w="108" w:type="dxa"/>
            </w:tcMar>
          </w:tcPr>
          <w:p w14:paraId="4CF6B23F" w14:textId="77777777" w:rsidR="00DA7E71" w:rsidRDefault="00DA7E71">
            <w:pPr>
              <w:spacing w:line="252" w:lineRule="auto"/>
              <w:rPr>
                <w:sz w:val="24"/>
                <w:szCs w:val="24"/>
              </w:rPr>
            </w:pPr>
          </w:p>
        </w:tc>
        <w:tc>
          <w:tcPr>
            <w:tcW w:w="614" w:type="pct"/>
            <w:tcBorders>
              <w:top w:val="nil"/>
              <w:left w:val="nil"/>
              <w:bottom w:val="single" w:sz="8" w:space="0" w:color="auto"/>
              <w:right w:val="single" w:sz="8" w:space="0" w:color="auto"/>
            </w:tcBorders>
            <w:tcMar>
              <w:top w:w="0" w:type="dxa"/>
              <w:left w:w="108" w:type="dxa"/>
              <w:bottom w:w="0" w:type="dxa"/>
              <w:right w:w="108" w:type="dxa"/>
            </w:tcMar>
          </w:tcPr>
          <w:p w14:paraId="2F20E73D" w14:textId="77777777" w:rsidR="00DA7E71" w:rsidRDefault="00DA7E71">
            <w:pPr>
              <w:spacing w:line="252" w:lineRule="auto"/>
              <w:rPr>
                <w:sz w:val="24"/>
                <w:szCs w:val="24"/>
              </w:rPr>
            </w:pPr>
          </w:p>
        </w:tc>
        <w:tc>
          <w:tcPr>
            <w:tcW w:w="544" w:type="pct"/>
            <w:tcBorders>
              <w:top w:val="nil"/>
              <w:left w:val="nil"/>
              <w:bottom w:val="single" w:sz="8" w:space="0" w:color="auto"/>
              <w:right w:val="single" w:sz="8" w:space="0" w:color="auto"/>
            </w:tcBorders>
            <w:tcMar>
              <w:top w:w="0" w:type="dxa"/>
              <w:left w:w="108" w:type="dxa"/>
              <w:bottom w:w="0" w:type="dxa"/>
              <w:right w:w="108" w:type="dxa"/>
            </w:tcMar>
          </w:tcPr>
          <w:p w14:paraId="1C53EC86" w14:textId="77777777" w:rsidR="00DA7E71" w:rsidRDefault="00DA7E71">
            <w:pPr>
              <w:spacing w:line="252" w:lineRule="auto"/>
              <w:rPr>
                <w:sz w:val="24"/>
                <w:szCs w:val="24"/>
              </w:rPr>
            </w:pPr>
          </w:p>
        </w:tc>
        <w:tc>
          <w:tcPr>
            <w:tcW w:w="382" w:type="pct"/>
            <w:tcBorders>
              <w:top w:val="nil"/>
              <w:left w:val="nil"/>
              <w:bottom w:val="single" w:sz="8" w:space="0" w:color="auto"/>
              <w:right w:val="single" w:sz="8" w:space="0" w:color="auto"/>
            </w:tcBorders>
            <w:tcMar>
              <w:top w:w="0" w:type="dxa"/>
              <w:left w:w="108" w:type="dxa"/>
              <w:bottom w:w="0" w:type="dxa"/>
              <w:right w:w="108" w:type="dxa"/>
            </w:tcMar>
          </w:tcPr>
          <w:p w14:paraId="5AA59098" w14:textId="77777777" w:rsidR="00DA7E71" w:rsidRDefault="00DA7E71">
            <w:pPr>
              <w:spacing w:line="252" w:lineRule="auto"/>
              <w:rPr>
                <w:sz w:val="24"/>
                <w:szCs w:val="24"/>
              </w:rPr>
            </w:pPr>
          </w:p>
        </w:tc>
        <w:tc>
          <w:tcPr>
            <w:tcW w:w="576" w:type="pct"/>
            <w:tcBorders>
              <w:top w:val="nil"/>
              <w:left w:val="nil"/>
              <w:bottom w:val="single" w:sz="8" w:space="0" w:color="auto"/>
              <w:right w:val="single" w:sz="8" w:space="0" w:color="auto"/>
            </w:tcBorders>
            <w:tcMar>
              <w:top w:w="0" w:type="dxa"/>
              <w:left w:w="108" w:type="dxa"/>
              <w:bottom w:w="0" w:type="dxa"/>
              <w:right w:w="108" w:type="dxa"/>
            </w:tcMar>
          </w:tcPr>
          <w:p w14:paraId="1CA8EEBD" w14:textId="77777777" w:rsidR="00DA7E71" w:rsidRDefault="00DA7E71">
            <w:pPr>
              <w:spacing w:line="252" w:lineRule="auto"/>
              <w:rPr>
                <w:sz w:val="24"/>
                <w:szCs w:val="24"/>
              </w:rPr>
            </w:pPr>
          </w:p>
        </w:tc>
        <w:tc>
          <w:tcPr>
            <w:tcW w:w="721" w:type="pct"/>
            <w:tcBorders>
              <w:top w:val="nil"/>
              <w:left w:val="nil"/>
              <w:bottom w:val="single" w:sz="8" w:space="0" w:color="auto"/>
              <w:right w:val="single" w:sz="8" w:space="0" w:color="auto"/>
            </w:tcBorders>
            <w:tcMar>
              <w:top w:w="0" w:type="dxa"/>
              <w:left w:w="108" w:type="dxa"/>
              <w:bottom w:w="0" w:type="dxa"/>
              <w:right w:w="108" w:type="dxa"/>
            </w:tcMar>
          </w:tcPr>
          <w:p w14:paraId="17DB8222" w14:textId="77777777" w:rsidR="00DA7E71" w:rsidRDefault="00DA7E71">
            <w:pPr>
              <w:spacing w:line="252" w:lineRule="auto"/>
              <w:rPr>
                <w:sz w:val="24"/>
                <w:szCs w:val="24"/>
              </w:rPr>
            </w:pPr>
          </w:p>
        </w:tc>
        <w:tc>
          <w:tcPr>
            <w:tcW w:w="674" w:type="pct"/>
            <w:tcBorders>
              <w:top w:val="nil"/>
              <w:left w:val="nil"/>
              <w:bottom w:val="single" w:sz="8" w:space="0" w:color="auto"/>
              <w:right w:val="single" w:sz="24" w:space="0" w:color="auto"/>
            </w:tcBorders>
            <w:tcMar>
              <w:top w:w="0" w:type="dxa"/>
              <w:left w:w="108" w:type="dxa"/>
              <w:bottom w:w="0" w:type="dxa"/>
              <w:right w:w="108" w:type="dxa"/>
            </w:tcMar>
          </w:tcPr>
          <w:p w14:paraId="5B1C120A" w14:textId="77777777" w:rsidR="00DA7E71" w:rsidRDefault="00DA7E71">
            <w:pPr>
              <w:spacing w:line="252" w:lineRule="auto"/>
              <w:rPr>
                <w:sz w:val="24"/>
                <w:szCs w:val="24"/>
              </w:rPr>
            </w:pPr>
          </w:p>
        </w:tc>
      </w:tr>
      <w:tr w:rsidR="00DA7E71" w14:paraId="4C3B96CA" w14:textId="77777777" w:rsidTr="00DA7E71">
        <w:trPr>
          <w:cantSplit/>
          <w:trHeight w:val="340"/>
        </w:trPr>
        <w:tc>
          <w:tcPr>
            <w:tcW w:w="91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43241081" w14:textId="77777777" w:rsidR="00DA7E71" w:rsidRDefault="00DA7E71">
            <w:pPr>
              <w:spacing w:line="252" w:lineRule="auto"/>
              <w:rPr>
                <w:sz w:val="24"/>
                <w:szCs w:val="24"/>
              </w:rPr>
            </w:pPr>
          </w:p>
        </w:tc>
        <w:tc>
          <w:tcPr>
            <w:tcW w:w="577" w:type="pct"/>
            <w:tcBorders>
              <w:top w:val="nil"/>
              <w:left w:val="nil"/>
              <w:bottom w:val="single" w:sz="8" w:space="0" w:color="auto"/>
              <w:right w:val="single" w:sz="8" w:space="0" w:color="auto"/>
            </w:tcBorders>
            <w:tcMar>
              <w:top w:w="0" w:type="dxa"/>
              <w:left w:w="108" w:type="dxa"/>
              <w:bottom w:w="0" w:type="dxa"/>
              <w:right w:w="108" w:type="dxa"/>
            </w:tcMar>
          </w:tcPr>
          <w:p w14:paraId="599A09CA" w14:textId="77777777" w:rsidR="00DA7E71" w:rsidRDefault="00DA7E71">
            <w:pPr>
              <w:spacing w:line="252" w:lineRule="auto"/>
              <w:rPr>
                <w:sz w:val="24"/>
                <w:szCs w:val="24"/>
              </w:rPr>
            </w:pPr>
          </w:p>
        </w:tc>
        <w:tc>
          <w:tcPr>
            <w:tcW w:w="614" w:type="pct"/>
            <w:tcBorders>
              <w:top w:val="nil"/>
              <w:left w:val="nil"/>
              <w:bottom w:val="single" w:sz="8" w:space="0" w:color="auto"/>
              <w:right w:val="single" w:sz="8" w:space="0" w:color="auto"/>
            </w:tcBorders>
            <w:tcMar>
              <w:top w:w="0" w:type="dxa"/>
              <w:left w:w="108" w:type="dxa"/>
              <w:bottom w:w="0" w:type="dxa"/>
              <w:right w:w="108" w:type="dxa"/>
            </w:tcMar>
          </w:tcPr>
          <w:p w14:paraId="05767DED" w14:textId="77777777" w:rsidR="00DA7E71" w:rsidRDefault="00DA7E71">
            <w:pPr>
              <w:spacing w:line="252" w:lineRule="auto"/>
              <w:rPr>
                <w:sz w:val="24"/>
                <w:szCs w:val="24"/>
              </w:rPr>
            </w:pPr>
          </w:p>
        </w:tc>
        <w:tc>
          <w:tcPr>
            <w:tcW w:w="544" w:type="pct"/>
            <w:tcBorders>
              <w:top w:val="nil"/>
              <w:left w:val="nil"/>
              <w:bottom w:val="single" w:sz="8" w:space="0" w:color="auto"/>
              <w:right w:val="single" w:sz="8" w:space="0" w:color="auto"/>
            </w:tcBorders>
            <w:tcMar>
              <w:top w:w="0" w:type="dxa"/>
              <w:left w:w="108" w:type="dxa"/>
              <w:bottom w:w="0" w:type="dxa"/>
              <w:right w:w="108" w:type="dxa"/>
            </w:tcMar>
          </w:tcPr>
          <w:p w14:paraId="2DC9A406" w14:textId="77777777" w:rsidR="00DA7E71" w:rsidRDefault="00DA7E71">
            <w:pPr>
              <w:spacing w:line="252" w:lineRule="auto"/>
              <w:rPr>
                <w:sz w:val="24"/>
                <w:szCs w:val="24"/>
              </w:rPr>
            </w:pPr>
          </w:p>
        </w:tc>
        <w:tc>
          <w:tcPr>
            <w:tcW w:w="382" w:type="pct"/>
            <w:tcBorders>
              <w:top w:val="nil"/>
              <w:left w:val="nil"/>
              <w:bottom w:val="single" w:sz="8" w:space="0" w:color="auto"/>
              <w:right w:val="single" w:sz="8" w:space="0" w:color="auto"/>
            </w:tcBorders>
            <w:tcMar>
              <w:top w:w="0" w:type="dxa"/>
              <w:left w:w="108" w:type="dxa"/>
              <w:bottom w:w="0" w:type="dxa"/>
              <w:right w:w="108" w:type="dxa"/>
            </w:tcMar>
          </w:tcPr>
          <w:p w14:paraId="2BA63320" w14:textId="77777777" w:rsidR="00DA7E71" w:rsidRDefault="00DA7E71">
            <w:pPr>
              <w:spacing w:line="252" w:lineRule="auto"/>
              <w:rPr>
                <w:sz w:val="24"/>
                <w:szCs w:val="24"/>
              </w:rPr>
            </w:pPr>
          </w:p>
        </w:tc>
        <w:tc>
          <w:tcPr>
            <w:tcW w:w="576" w:type="pct"/>
            <w:tcBorders>
              <w:top w:val="nil"/>
              <w:left w:val="nil"/>
              <w:bottom w:val="single" w:sz="8" w:space="0" w:color="auto"/>
              <w:right w:val="single" w:sz="8" w:space="0" w:color="auto"/>
            </w:tcBorders>
            <w:tcMar>
              <w:top w:w="0" w:type="dxa"/>
              <w:left w:w="108" w:type="dxa"/>
              <w:bottom w:w="0" w:type="dxa"/>
              <w:right w:w="108" w:type="dxa"/>
            </w:tcMar>
          </w:tcPr>
          <w:p w14:paraId="22042E44" w14:textId="77777777" w:rsidR="00DA7E71" w:rsidRDefault="00DA7E71">
            <w:pPr>
              <w:spacing w:line="252" w:lineRule="auto"/>
              <w:rPr>
                <w:sz w:val="24"/>
                <w:szCs w:val="24"/>
              </w:rPr>
            </w:pPr>
          </w:p>
        </w:tc>
        <w:tc>
          <w:tcPr>
            <w:tcW w:w="721" w:type="pct"/>
            <w:tcBorders>
              <w:top w:val="nil"/>
              <w:left w:val="nil"/>
              <w:bottom w:val="single" w:sz="8" w:space="0" w:color="auto"/>
              <w:right w:val="single" w:sz="8" w:space="0" w:color="auto"/>
            </w:tcBorders>
            <w:tcMar>
              <w:top w:w="0" w:type="dxa"/>
              <w:left w:w="108" w:type="dxa"/>
              <w:bottom w:w="0" w:type="dxa"/>
              <w:right w:w="108" w:type="dxa"/>
            </w:tcMar>
          </w:tcPr>
          <w:p w14:paraId="156F9FCD" w14:textId="77777777" w:rsidR="00DA7E71" w:rsidRDefault="00DA7E71">
            <w:pPr>
              <w:spacing w:line="252" w:lineRule="auto"/>
              <w:rPr>
                <w:sz w:val="24"/>
                <w:szCs w:val="24"/>
              </w:rPr>
            </w:pPr>
          </w:p>
        </w:tc>
        <w:tc>
          <w:tcPr>
            <w:tcW w:w="674" w:type="pct"/>
            <w:tcBorders>
              <w:top w:val="nil"/>
              <w:left w:val="nil"/>
              <w:bottom w:val="single" w:sz="8" w:space="0" w:color="auto"/>
              <w:right w:val="single" w:sz="24" w:space="0" w:color="auto"/>
            </w:tcBorders>
            <w:tcMar>
              <w:top w:w="0" w:type="dxa"/>
              <w:left w:w="108" w:type="dxa"/>
              <w:bottom w:w="0" w:type="dxa"/>
              <w:right w:w="108" w:type="dxa"/>
            </w:tcMar>
          </w:tcPr>
          <w:p w14:paraId="76523EAE" w14:textId="77777777" w:rsidR="00DA7E71" w:rsidRDefault="00DA7E71">
            <w:pPr>
              <w:spacing w:line="252" w:lineRule="auto"/>
              <w:rPr>
                <w:sz w:val="24"/>
                <w:szCs w:val="24"/>
              </w:rPr>
            </w:pPr>
          </w:p>
        </w:tc>
      </w:tr>
      <w:tr w:rsidR="00DA7E71" w14:paraId="00DD0CBB" w14:textId="77777777" w:rsidTr="00DA7E71">
        <w:trPr>
          <w:cantSplit/>
          <w:trHeight w:val="340"/>
        </w:trPr>
        <w:tc>
          <w:tcPr>
            <w:tcW w:w="912" w:type="pct"/>
            <w:tcBorders>
              <w:top w:val="nil"/>
              <w:left w:val="single" w:sz="24" w:space="0" w:color="auto"/>
              <w:bottom w:val="single" w:sz="24" w:space="0" w:color="auto"/>
              <w:right w:val="single" w:sz="8" w:space="0" w:color="auto"/>
            </w:tcBorders>
            <w:tcMar>
              <w:top w:w="0" w:type="dxa"/>
              <w:left w:w="108" w:type="dxa"/>
              <w:bottom w:w="0" w:type="dxa"/>
              <w:right w:w="108" w:type="dxa"/>
            </w:tcMar>
          </w:tcPr>
          <w:p w14:paraId="2514ADB5" w14:textId="77777777" w:rsidR="00DA7E71" w:rsidRDefault="00DA7E71">
            <w:pPr>
              <w:spacing w:line="252" w:lineRule="auto"/>
              <w:rPr>
                <w:sz w:val="24"/>
                <w:szCs w:val="24"/>
              </w:rPr>
            </w:pPr>
          </w:p>
        </w:tc>
        <w:tc>
          <w:tcPr>
            <w:tcW w:w="577" w:type="pct"/>
            <w:tcBorders>
              <w:top w:val="nil"/>
              <w:left w:val="nil"/>
              <w:bottom w:val="single" w:sz="24" w:space="0" w:color="auto"/>
              <w:right w:val="single" w:sz="8" w:space="0" w:color="auto"/>
            </w:tcBorders>
            <w:tcMar>
              <w:top w:w="0" w:type="dxa"/>
              <w:left w:w="108" w:type="dxa"/>
              <w:bottom w:w="0" w:type="dxa"/>
              <w:right w:w="108" w:type="dxa"/>
            </w:tcMar>
          </w:tcPr>
          <w:p w14:paraId="2558C8EE" w14:textId="77777777" w:rsidR="00DA7E71" w:rsidRDefault="00DA7E71">
            <w:pPr>
              <w:spacing w:line="252" w:lineRule="auto"/>
              <w:rPr>
                <w:sz w:val="24"/>
                <w:szCs w:val="24"/>
              </w:rPr>
            </w:pPr>
          </w:p>
        </w:tc>
        <w:tc>
          <w:tcPr>
            <w:tcW w:w="614" w:type="pct"/>
            <w:tcBorders>
              <w:top w:val="nil"/>
              <w:left w:val="nil"/>
              <w:bottom w:val="single" w:sz="24" w:space="0" w:color="auto"/>
              <w:right w:val="single" w:sz="8" w:space="0" w:color="auto"/>
            </w:tcBorders>
            <w:tcMar>
              <w:top w:w="0" w:type="dxa"/>
              <w:left w:w="108" w:type="dxa"/>
              <w:bottom w:w="0" w:type="dxa"/>
              <w:right w:w="108" w:type="dxa"/>
            </w:tcMar>
          </w:tcPr>
          <w:p w14:paraId="5A211393" w14:textId="77777777" w:rsidR="00DA7E71" w:rsidRDefault="00DA7E71">
            <w:pPr>
              <w:spacing w:line="252" w:lineRule="auto"/>
              <w:rPr>
                <w:sz w:val="24"/>
                <w:szCs w:val="24"/>
              </w:rPr>
            </w:pPr>
          </w:p>
        </w:tc>
        <w:tc>
          <w:tcPr>
            <w:tcW w:w="544" w:type="pct"/>
            <w:tcBorders>
              <w:top w:val="nil"/>
              <w:left w:val="nil"/>
              <w:bottom w:val="single" w:sz="24" w:space="0" w:color="auto"/>
              <w:right w:val="single" w:sz="8" w:space="0" w:color="auto"/>
            </w:tcBorders>
            <w:tcMar>
              <w:top w:w="0" w:type="dxa"/>
              <w:left w:w="108" w:type="dxa"/>
              <w:bottom w:w="0" w:type="dxa"/>
              <w:right w:w="108" w:type="dxa"/>
            </w:tcMar>
          </w:tcPr>
          <w:p w14:paraId="41F8C252" w14:textId="77777777" w:rsidR="00DA7E71" w:rsidRDefault="00DA7E71">
            <w:pPr>
              <w:spacing w:line="252" w:lineRule="auto"/>
              <w:rPr>
                <w:sz w:val="24"/>
                <w:szCs w:val="24"/>
              </w:rPr>
            </w:pPr>
          </w:p>
        </w:tc>
        <w:tc>
          <w:tcPr>
            <w:tcW w:w="382" w:type="pct"/>
            <w:tcBorders>
              <w:top w:val="nil"/>
              <w:left w:val="nil"/>
              <w:bottom w:val="single" w:sz="24" w:space="0" w:color="auto"/>
              <w:right w:val="single" w:sz="8" w:space="0" w:color="auto"/>
            </w:tcBorders>
            <w:tcMar>
              <w:top w:w="0" w:type="dxa"/>
              <w:left w:w="108" w:type="dxa"/>
              <w:bottom w:w="0" w:type="dxa"/>
              <w:right w:w="108" w:type="dxa"/>
            </w:tcMar>
          </w:tcPr>
          <w:p w14:paraId="7F43AE69" w14:textId="77777777" w:rsidR="00DA7E71" w:rsidRDefault="00DA7E71">
            <w:pPr>
              <w:spacing w:line="252" w:lineRule="auto"/>
              <w:rPr>
                <w:sz w:val="24"/>
                <w:szCs w:val="24"/>
              </w:rPr>
            </w:pPr>
          </w:p>
        </w:tc>
        <w:tc>
          <w:tcPr>
            <w:tcW w:w="576" w:type="pct"/>
            <w:tcBorders>
              <w:top w:val="nil"/>
              <w:left w:val="nil"/>
              <w:bottom w:val="single" w:sz="24" w:space="0" w:color="auto"/>
              <w:right w:val="single" w:sz="8" w:space="0" w:color="auto"/>
            </w:tcBorders>
            <w:tcMar>
              <w:top w:w="0" w:type="dxa"/>
              <w:left w:w="108" w:type="dxa"/>
              <w:bottom w:w="0" w:type="dxa"/>
              <w:right w:w="108" w:type="dxa"/>
            </w:tcMar>
          </w:tcPr>
          <w:p w14:paraId="6286DE30" w14:textId="77777777" w:rsidR="00DA7E71" w:rsidRDefault="00DA7E71">
            <w:pPr>
              <w:spacing w:line="252" w:lineRule="auto"/>
              <w:rPr>
                <w:sz w:val="24"/>
                <w:szCs w:val="24"/>
              </w:rPr>
            </w:pPr>
          </w:p>
        </w:tc>
        <w:tc>
          <w:tcPr>
            <w:tcW w:w="721" w:type="pct"/>
            <w:tcBorders>
              <w:top w:val="nil"/>
              <w:left w:val="nil"/>
              <w:bottom w:val="single" w:sz="24" w:space="0" w:color="auto"/>
              <w:right w:val="single" w:sz="8" w:space="0" w:color="auto"/>
            </w:tcBorders>
            <w:tcMar>
              <w:top w:w="0" w:type="dxa"/>
              <w:left w:w="108" w:type="dxa"/>
              <w:bottom w:w="0" w:type="dxa"/>
              <w:right w:w="108" w:type="dxa"/>
            </w:tcMar>
          </w:tcPr>
          <w:p w14:paraId="6B06D4F1" w14:textId="77777777" w:rsidR="00DA7E71" w:rsidRDefault="00DA7E71">
            <w:pPr>
              <w:spacing w:line="252" w:lineRule="auto"/>
              <w:rPr>
                <w:sz w:val="24"/>
                <w:szCs w:val="24"/>
              </w:rPr>
            </w:pPr>
          </w:p>
        </w:tc>
        <w:tc>
          <w:tcPr>
            <w:tcW w:w="674" w:type="pct"/>
            <w:tcBorders>
              <w:top w:val="nil"/>
              <w:left w:val="nil"/>
              <w:bottom w:val="single" w:sz="24" w:space="0" w:color="auto"/>
              <w:right w:val="single" w:sz="24" w:space="0" w:color="auto"/>
            </w:tcBorders>
            <w:tcMar>
              <w:top w:w="0" w:type="dxa"/>
              <w:left w:w="108" w:type="dxa"/>
              <w:bottom w:w="0" w:type="dxa"/>
              <w:right w:w="108" w:type="dxa"/>
            </w:tcMar>
          </w:tcPr>
          <w:p w14:paraId="002404E9" w14:textId="77777777" w:rsidR="00DA7E71" w:rsidRDefault="00DA7E71">
            <w:pPr>
              <w:spacing w:line="252" w:lineRule="auto"/>
              <w:rPr>
                <w:sz w:val="24"/>
                <w:szCs w:val="24"/>
              </w:rPr>
            </w:pPr>
          </w:p>
        </w:tc>
      </w:tr>
    </w:tbl>
    <w:p w14:paraId="3B3E0A3F" w14:textId="77777777" w:rsidR="00DA7E71" w:rsidRDefault="00DA7E71" w:rsidP="00DA7E71">
      <w:pPr>
        <w:jc w:val="both"/>
        <w:rPr>
          <w:b/>
          <w:bCs/>
          <w:sz w:val="24"/>
          <w:szCs w:val="24"/>
        </w:rPr>
      </w:pPr>
    </w:p>
    <w:p w14:paraId="561BF075" w14:textId="77777777" w:rsidR="00DA7E71" w:rsidRDefault="00DA7E71" w:rsidP="00DA7E71">
      <w:pPr>
        <w:rPr>
          <w:u w:val="single"/>
        </w:rPr>
      </w:pPr>
      <w:r>
        <w:rPr>
          <w:b/>
          <w:bCs/>
          <w:u w:val="single"/>
        </w:rPr>
        <w:t>Code-1:</w:t>
      </w:r>
      <w:r>
        <w:rPr>
          <w:u w:val="single"/>
        </w:rPr>
        <w:t xml:space="preserve"> (</w:t>
      </w:r>
      <w:r>
        <w:rPr>
          <w:b/>
          <w:bCs/>
          <w:u w:val="single"/>
        </w:rPr>
        <w:t>Relation</w:t>
      </w:r>
      <w:r>
        <w:rPr>
          <w:u w:val="single"/>
        </w:rPr>
        <w:t xml:space="preserve">) </w:t>
      </w:r>
    </w:p>
    <w:p w14:paraId="08E4A84D" w14:textId="1CE12795" w:rsidR="00DA7E71" w:rsidRDefault="00DA7E71" w:rsidP="00DA7E71">
      <w:r>
        <w:rPr>
          <w:b/>
          <w:bCs/>
        </w:rPr>
        <w:t xml:space="preserve">1. </w:t>
      </w:r>
      <w:r>
        <w:t xml:space="preserve">HH head                          </w:t>
      </w:r>
      <w:r>
        <w:rPr>
          <w:b/>
          <w:bCs/>
        </w:rPr>
        <w:t xml:space="preserve">2. </w:t>
      </w:r>
      <w:r>
        <w:t xml:space="preserve">Wife/husband                              </w:t>
      </w:r>
      <w:r>
        <w:rPr>
          <w:b/>
          <w:bCs/>
        </w:rPr>
        <w:t xml:space="preserve">3. </w:t>
      </w:r>
      <w:r>
        <w:t xml:space="preserve">Son/daughter               </w:t>
      </w:r>
      <w:r>
        <w:rPr>
          <w:b/>
          <w:bCs/>
        </w:rPr>
        <w:t xml:space="preserve">4. </w:t>
      </w:r>
      <w:r>
        <w:t xml:space="preserve">Father/mother  </w:t>
      </w:r>
    </w:p>
    <w:p w14:paraId="471945BF" w14:textId="63776A43" w:rsidR="00DA7E71" w:rsidRDefault="00DA7E71" w:rsidP="00DA7E71">
      <w:r>
        <w:rPr>
          <w:b/>
          <w:bCs/>
        </w:rPr>
        <w:t xml:space="preserve">5. </w:t>
      </w:r>
      <w:r>
        <w:t>Brother/sister          </w:t>
      </w:r>
      <w:r w:rsidR="00141CDD">
        <w:t xml:space="preserve">  </w:t>
      </w:r>
      <w:r>
        <w:t xml:space="preserve">    </w:t>
      </w:r>
      <w:r>
        <w:rPr>
          <w:b/>
          <w:bCs/>
        </w:rPr>
        <w:t xml:space="preserve">6. </w:t>
      </w:r>
      <w:r>
        <w:t>Son/daughter-in-law          </w:t>
      </w:r>
      <w:r w:rsidR="00141CDD">
        <w:t xml:space="preserve">   </w:t>
      </w:r>
      <w:r>
        <w:t xml:space="preserve">      </w:t>
      </w:r>
      <w:r>
        <w:rPr>
          <w:b/>
          <w:bCs/>
        </w:rPr>
        <w:t xml:space="preserve">7. </w:t>
      </w:r>
      <w:r>
        <w:t xml:space="preserve">Grand son/daughter  </w:t>
      </w:r>
      <w:r w:rsidR="00141CDD">
        <w:t xml:space="preserve"> </w:t>
      </w:r>
      <w:r>
        <w:rPr>
          <w:b/>
          <w:bCs/>
        </w:rPr>
        <w:t xml:space="preserve">8. </w:t>
      </w:r>
      <w:r>
        <w:t xml:space="preserve">Nephew/niece  </w:t>
      </w:r>
    </w:p>
    <w:p w14:paraId="2F959DEF" w14:textId="39BBA2D0" w:rsidR="00DA7E71" w:rsidRDefault="00DA7E71" w:rsidP="00DA7E71">
      <w:r>
        <w:rPr>
          <w:b/>
          <w:bCs/>
        </w:rPr>
        <w:t xml:space="preserve">9. </w:t>
      </w:r>
      <w:r>
        <w:t xml:space="preserve">Brother/sister-in-law               </w:t>
      </w:r>
      <w:r>
        <w:rPr>
          <w:b/>
          <w:bCs/>
        </w:rPr>
        <w:t xml:space="preserve">10. </w:t>
      </w:r>
      <w:r>
        <w:t>Brother’s wife/sister’s husband                         </w:t>
      </w:r>
      <w:r w:rsidR="00141CDD">
        <w:t xml:space="preserve">    </w:t>
      </w:r>
      <w:r>
        <w:t xml:space="preserve"> </w:t>
      </w:r>
      <w:r>
        <w:rPr>
          <w:b/>
          <w:bCs/>
        </w:rPr>
        <w:t xml:space="preserve">11. </w:t>
      </w:r>
      <w:r>
        <w:t>Others (specify)</w:t>
      </w:r>
    </w:p>
    <w:p w14:paraId="19D8A2BB" w14:textId="77777777" w:rsidR="00DA7E71" w:rsidRDefault="00DA7E71" w:rsidP="00DA7E71">
      <w:pPr>
        <w:autoSpaceDE w:val="0"/>
        <w:autoSpaceDN w:val="0"/>
        <w:rPr>
          <w:b/>
          <w:bCs/>
        </w:rPr>
      </w:pPr>
    </w:p>
    <w:p w14:paraId="26E7AFA9" w14:textId="77777777" w:rsidR="00DA7E71" w:rsidRDefault="00DA7E71" w:rsidP="00DA7E71">
      <w:pPr>
        <w:autoSpaceDE w:val="0"/>
        <w:autoSpaceDN w:val="0"/>
      </w:pPr>
      <w:r>
        <w:rPr>
          <w:b/>
          <w:bCs/>
          <w:u w:val="single"/>
        </w:rPr>
        <w:t>Code-2:</w:t>
      </w:r>
      <w:r>
        <w:rPr>
          <w:u w:val="single"/>
        </w:rPr>
        <w:t xml:space="preserve"> (</w:t>
      </w:r>
      <w:r>
        <w:rPr>
          <w:b/>
          <w:bCs/>
          <w:u w:val="single"/>
        </w:rPr>
        <w:t>Marital status</w:t>
      </w:r>
      <w:r>
        <w:rPr>
          <w:u w:val="single"/>
        </w:rPr>
        <w:t>)</w:t>
      </w:r>
      <w:r>
        <w:t xml:space="preserve">  </w:t>
      </w:r>
    </w:p>
    <w:p w14:paraId="214AA410" w14:textId="77777777" w:rsidR="00DA7E71" w:rsidRDefault="00DA7E71" w:rsidP="00DA7E71">
      <w:pPr>
        <w:autoSpaceDE w:val="0"/>
        <w:autoSpaceDN w:val="0"/>
      </w:pPr>
      <w:r>
        <w:rPr>
          <w:b/>
          <w:bCs/>
        </w:rPr>
        <w:t xml:space="preserve">1.  </w:t>
      </w:r>
      <w:r>
        <w:t xml:space="preserve">Unmarried                    </w:t>
      </w:r>
      <w:r>
        <w:rPr>
          <w:b/>
          <w:bCs/>
        </w:rPr>
        <w:t xml:space="preserve">2.  </w:t>
      </w:r>
      <w:r>
        <w:t xml:space="preserve">Married          </w:t>
      </w:r>
      <w:r>
        <w:rPr>
          <w:b/>
          <w:bCs/>
        </w:rPr>
        <w:t xml:space="preserve">3.  </w:t>
      </w:r>
      <w:r>
        <w:t xml:space="preserve">Widow/widower        </w:t>
      </w:r>
      <w:r>
        <w:rPr>
          <w:b/>
          <w:bCs/>
        </w:rPr>
        <w:t xml:space="preserve">4.  </w:t>
      </w:r>
      <w:r>
        <w:t xml:space="preserve">Divorced        </w:t>
      </w:r>
      <w:r>
        <w:rPr>
          <w:b/>
          <w:bCs/>
        </w:rPr>
        <w:t xml:space="preserve">5.  </w:t>
      </w:r>
      <w:r>
        <w:t xml:space="preserve">Separated  </w:t>
      </w:r>
    </w:p>
    <w:p w14:paraId="4784C018" w14:textId="77777777" w:rsidR="00DA7E71" w:rsidRDefault="00DA7E71" w:rsidP="00DA7E71">
      <w:pPr>
        <w:autoSpaceDE w:val="0"/>
        <w:autoSpaceDN w:val="0"/>
      </w:pPr>
    </w:p>
    <w:p w14:paraId="4ACA4118" w14:textId="77777777" w:rsidR="00DA7E71" w:rsidRDefault="00DA7E71" w:rsidP="00DA7E71">
      <w:pPr>
        <w:autoSpaceDE w:val="0"/>
        <w:autoSpaceDN w:val="0"/>
      </w:pPr>
      <w:r>
        <w:rPr>
          <w:b/>
          <w:bCs/>
          <w:u w:val="single"/>
        </w:rPr>
        <w:t>Code-3: (Occupation)</w:t>
      </w:r>
      <w:r>
        <w:t xml:space="preserve"> </w:t>
      </w:r>
    </w:p>
    <w:p w14:paraId="4C301088" w14:textId="77777777" w:rsidR="00DA7E71" w:rsidRDefault="00DA7E71" w:rsidP="00DA7E71">
      <w:pPr>
        <w:autoSpaceDE w:val="0"/>
        <w:autoSpaceDN w:val="0"/>
        <w:rPr>
          <w:color w:val="000000"/>
        </w:rPr>
      </w:pPr>
      <w:r>
        <w:rPr>
          <w:b/>
          <w:bCs/>
        </w:rPr>
        <w:t>1.</w:t>
      </w:r>
      <w:r>
        <w:t xml:space="preserve"> </w:t>
      </w:r>
      <w:r>
        <w:rPr>
          <w:color w:val="000000"/>
        </w:rPr>
        <w:t xml:space="preserve">Farming                           </w:t>
      </w:r>
      <w:r>
        <w:rPr>
          <w:b/>
          <w:bCs/>
          <w:color w:val="000000"/>
        </w:rPr>
        <w:t>2.</w:t>
      </w:r>
      <w:r>
        <w:rPr>
          <w:color w:val="000000"/>
        </w:rPr>
        <w:t xml:space="preserve"> Wage Labor                   </w:t>
      </w:r>
      <w:r>
        <w:rPr>
          <w:b/>
          <w:bCs/>
          <w:color w:val="000000"/>
        </w:rPr>
        <w:t>3.</w:t>
      </w:r>
      <w:r>
        <w:rPr>
          <w:color w:val="000000"/>
        </w:rPr>
        <w:t xml:space="preserve"> Salaried worker            </w:t>
      </w:r>
      <w:r>
        <w:rPr>
          <w:b/>
          <w:bCs/>
          <w:color w:val="000000"/>
        </w:rPr>
        <w:t>4.</w:t>
      </w:r>
      <w:r>
        <w:rPr>
          <w:color w:val="000000"/>
        </w:rPr>
        <w:t xml:space="preserve"> Self-employment (specify)</w:t>
      </w:r>
    </w:p>
    <w:p w14:paraId="6AF710F0" w14:textId="46ED6D14" w:rsidR="00DA7E71" w:rsidRDefault="00DA7E71" w:rsidP="00DA7E71">
      <w:pPr>
        <w:autoSpaceDE w:val="0"/>
        <w:autoSpaceDN w:val="0"/>
        <w:rPr>
          <w:color w:val="000000"/>
        </w:rPr>
      </w:pPr>
      <w:r>
        <w:rPr>
          <w:b/>
          <w:bCs/>
          <w:color w:val="000000"/>
        </w:rPr>
        <w:t>5.</w:t>
      </w:r>
      <w:r w:rsidR="00141CDD">
        <w:rPr>
          <w:color w:val="000000"/>
        </w:rPr>
        <w:t xml:space="preserve"> Livestock, Poultry         </w:t>
      </w:r>
      <w:r>
        <w:rPr>
          <w:color w:val="000000"/>
        </w:rPr>
        <w:t xml:space="preserve"> </w:t>
      </w:r>
      <w:r>
        <w:rPr>
          <w:b/>
          <w:bCs/>
          <w:color w:val="000000"/>
        </w:rPr>
        <w:t>6.</w:t>
      </w:r>
      <w:r>
        <w:rPr>
          <w:color w:val="000000"/>
        </w:rPr>
        <w:t xml:space="preserve"> Fishery related             </w:t>
      </w:r>
      <w:r w:rsidR="00141CDD">
        <w:rPr>
          <w:color w:val="000000"/>
        </w:rPr>
        <w:t xml:space="preserve"> </w:t>
      </w:r>
      <w:commentRangeStart w:id="0"/>
      <w:r>
        <w:rPr>
          <w:b/>
          <w:bCs/>
          <w:color w:val="000000"/>
        </w:rPr>
        <w:t>7.</w:t>
      </w:r>
      <w:r>
        <w:rPr>
          <w:color w:val="000000"/>
        </w:rPr>
        <w:t xml:space="preserve"> Trader (specify)           </w:t>
      </w:r>
      <w:r w:rsidR="00141CDD">
        <w:rPr>
          <w:color w:val="000000"/>
        </w:rPr>
        <w:t xml:space="preserve"> </w:t>
      </w:r>
      <w:commentRangeEnd w:id="0"/>
      <w:r w:rsidR="00141CDD">
        <w:rPr>
          <w:rStyle w:val="CommentReference"/>
        </w:rPr>
        <w:commentReference w:id="0"/>
      </w:r>
      <w:r>
        <w:rPr>
          <w:b/>
          <w:bCs/>
          <w:color w:val="000000"/>
        </w:rPr>
        <w:t>8.</w:t>
      </w:r>
      <w:r>
        <w:rPr>
          <w:color w:val="000000"/>
        </w:rPr>
        <w:t xml:space="preserve"> Shopkeeper </w:t>
      </w:r>
    </w:p>
    <w:p w14:paraId="2351B7BB" w14:textId="77777777" w:rsidR="00DA7E71" w:rsidRDefault="00DA7E71" w:rsidP="00DA7E71">
      <w:pPr>
        <w:autoSpaceDE w:val="0"/>
        <w:autoSpaceDN w:val="0"/>
      </w:pPr>
      <w:r>
        <w:rPr>
          <w:b/>
          <w:bCs/>
          <w:color w:val="000000"/>
        </w:rPr>
        <w:t>9.</w:t>
      </w:r>
      <w:r>
        <w:rPr>
          <w:color w:val="000000"/>
        </w:rPr>
        <w:t xml:space="preserve"> Unpaid Labour              </w:t>
      </w:r>
      <w:r>
        <w:rPr>
          <w:b/>
          <w:bCs/>
          <w:color w:val="000000"/>
        </w:rPr>
        <w:t>10.</w:t>
      </w:r>
      <w:r>
        <w:rPr>
          <w:color w:val="000000"/>
        </w:rPr>
        <w:t xml:space="preserve"> Unemployed</w:t>
      </w:r>
    </w:p>
    <w:p w14:paraId="1102542F" w14:textId="77777777" w:rsidR="00DA7E71" w:rsidRDefault="00DA7E71" w:rsidP="00DA7E71">
      <w:pPr>
        <w:ind w:left="720"/>
        <w:rPr>
          <w:b/>
          <w:bCs/>
        </w:rPr>
      </w:pPr>
    </w:p>
    <w:p w14:paraId="21643AFC" w14:textId="77777777" w:rsidR="00DA7E71" w:rsidRDefault="00DA7E71" w:rsidP="00DA7E71">
      <w:pPr>
        <w:ind w:left="720"/>
        <w:rPr>
          <w:b/>
          <w:bCs/>
        </w:rPr>
      </w:pPr>
    </w:p>
    <w:p w14:paraId="1D3799F5" w14:textId="77777777" w:rsidR="00DA7E71" w:rsidRDefault="00DA7E71" w:rsidP="00DA7E71">
      <w:pPr>
        <w:ind w:left="720"/>
        <w:rPr>
          <w:b/>
          <w:bCs/>
        </w:rPr>
      </w:pPr>
    </w:p>
    <w:p w14:paraId="791A1F9F" w14:textId="77777777" w:rsidR="00DA7E71" w:rsidRDefault="00DA7E71" w:rsidP="00DA7E71">
      <w:pPr>
        <w:ind w:left="720"/>
        <w:rPr>
          <w:b/>
          <w:bCs/>
        </w:rPr>
      </w:pPr>
      <w:r>
        <w:rPr>
          <w:b/>
          <w:bCs/>
        </w:rPr>
        <w:lastRenderedPageBreak/>
        <w:t>1. Household Monthly Income (</w:t>
      </w:r>
      <w:r>
        <w:rPr>
          <w:b/>
          <w:bCs/>
          <w:color w:val="FF0000"/>
        </w:rPr>
        <w:t>1 month recall</w:t>
      </w:r>
      <w:r>
        <w:rPr>
          <w:b/>
          <w:bCs/>
        </w:rPr>
        <w:t>)</w:t>
      </w:r>
    </w:p>
    <w:tbl>
      <w:tblPr>
        <w:tblW w:w="5487" w:type="pct"/>
        <w:tblInd w:w="-455" w:type="dxa"/>
        <w:tblCellMar>
          <w:left w:w="0" w:type="dxa"/>
          <w:right w:w="0" w:type="dxa"/>
        </w:tblCellMar>
        <w:tblLook w:val="04A0" w:firstRow="1" w:lastRow="0" w:firstColumn="1" w:lastColumn="0" w:noHBand="0" w:noVBand="1"/>
      </w:tblPr>
      <w:tblGrid>
        <w:gridCol w:w="1243"/>
        <w:gridCol w:w="5948"/>
        <w:gridCol w:w="1033"/>
        <w:gridCol w:w="1982"/>
      </w:tblGrid>
      <w:tr w:rsidR="00DA7E71" w14:paraId="330A9241" w14:textId="77777777" w:rsidTr="00DA7E71">
        <w:trPr>
          <w:trHeight w:val="761"/>
          <w:tblHeader/>
        </w:trPr>
        <w:tc>
          <w:tcPr>
            <w:tcW w:w="609" w:type="pct"/>
            <w:tcBorders>
              <w:top w:val="single" w:sz="24" w:space="0" w:color="auto"/>
              <w:left w:val="single" w:sz="24" w:space="0" w:color="auto"/>
              <w:bottom w:val="single" w:sz="8" w:space="0" w:color="auto"/>
              <w:right w:val="single" w:sz="8" w:space="0" w:color="auto"/>
            </w:tcBorders>
            <w:tcMar>
              <w:top w:w="0" w:type="dxa"/>
              <w:left w:w="108" w:type="dxa"/>
              <w:bottom w:w="0" w:type="dxa"/>
              <w:right w:w="108" w:type="dxa"/>
            </w:tcMar>
            <w:hideMark/>
          </w:tcPr>
          <w:p w14:paraId="7A3C0BDF" w14:textId="77777777" w:rsidR="00DA7E71" w:rsidRDefault="00DA7E71">
            <w:pPr>
              <w:autoSpaceDE w:val="0"/>
              <w:autoSpaceDN w:val="0"/>
              <w:spacing w:line="252" w:lineRule="auto"/>
              <w:jc w:val="center"/>
              <w:rPr>
                <w:b/>
                <w:bCs/>
              </w:rPr>
            </w:pPr>
            <w:r>
              <w:rPr>
                <w:b/>
                <w:bCs/>
              </w:rPr>
              <w:t>Q. No.</w:t>
            </w:r>
          </w:p>
        </w:tc>
        <w:tc>
          <w:tcPr>
            <w:tcW w:w="2914" w:type="pct"/>
            <w:tcBorders>
              <w:top w:val="single" w:sz="24" w:space="0" w:color="auto"/>
              <w:left w:val="nil"/>
              <w:bottom w:val="single" w:sz="8" w:space="0" w:color="auto"/>
              <w:right w:val="single" w:sz="8" w:space="0" w:color="auto"/>
            </w:tcBorders>
            <w:tcMar>
              <w:top w:w="0" w:type="dxa"/>
              <w:left w:w="108" w:type="dxa"/>
              <w:bottom w:w="0" w:type="dxa"/>
              <w:right w:w="108" w:type="dxa"/>
            </w:tcMar>
            <w:vAlign w:val="center"/>
            <w:hideMark/>
          </w:tcPr>
          <w:p w14:paraId="6CA0669D" w14:textId="77777777" w:rsidR="00DA7E71" w:rsidRDefault="00DA7E71">
            <w:pPr>
              <w:autoSpaceDE w:val="0"/>
              <w:autoSpaceDN w:val="0"/>
              <w:spacing w:line="252" w:lineRule="auto"/>
              <w:jc w:val="center"/>
              <w:rPr>
                <w:b/>
                <w:bCs/>
              </w:rPr>
            </w:pPr>
            <w:r>
              <w:rPr>
                <w:b/>
                <w:bCs/>
              </w:rPr>
              <w:t>Source of Income</w:t>
            </w:r>
          </w:p>
        </w:tc>
        <w:tc>
          <w:tcPr>
            <w:tcW w:w="1478" w:type="pct"/>
            <w:gridSpan w:val="2"/>
            <w:tcBorders>
              <w:top w:val="single" w:sz="24" w:space="0" w:color="auto"/>
              <w:left w:val="nil"/>
              <w:bottom w:val="single" w:sz="8" w:space="0" w:color="auto"/>
              <w:right w:val="single" w:sz="24" w:space="0" w:color="auto"/>
            </w:tcBorders>
            <w:tcMar>
              <w:top w:w="0" w:type="dxa"/>
              <w:left w:w="108" w:type="dxa"/>
              <w:bottom w:w="0" w:type="dxa"/>
              <w:right w:w="108" w:type="dxa"/>
            </w:tcMar>
            <w:hideMark/>
          </w:tcPr>
          <w:p w14:paraId="608D97EF" w14:textId="77777777" w:rsidR="00DA7E71" w:rsidRDefault="00DA7E71">
            <w:pPr>
              <w:autoSpaceDE w:val="0"/>
              <w:autoSpaceDN w:val="0"/>
              <w:spacing w:line="252" w:lineRule="auto"/>
              <w:jc w:val="center"/>
              <w:rPr>
                <w:b/>
                <w:bCs/>
              </w:rPr>
            </w:pPr>
            <w:r>
              <w:rPr>
                <w:b/>
                <w:bCs/>
              </w:rPr>
              <w:t>Gross income per month (EGP)</w:t>
            </w:r>
          </w:p>
        </w:tc>
      </w:tr>
      <w:tr w:rsidR="00DA7E71" w14:paraId="5B802A7A" w14:textId="77777777" w:rsidTr="00DA7E71">
        <w:trPr>
          <w:trHeight w:val="248"/>
        </w:trPr>
        <w:tc>
          <w:tcPr>
            <w:tcW w:w="609"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379986B4" w14:textId="77777777" w:rsidR="00DA7E71" w:rsidRDefault="00DA7E71">
            <w:pPr>
              <w:spacing w:line="252" w:lineRule="auto"/>
            </w:pPr>
          </w:p>
        </w:tc>
        <w:tc>
          <w:tcPr>
            <w:tcW w:w="2914" w:type="pct"/>
            <w:tcBorders>
              <w:top w:val="nil"/>
              <w:left w:val="nil"/>
              <w:bottom w:val="single" w:sz="8" w:space="0" w:color="auto"/>
              <w:right w:val="single" w:sz="8" w:space="0" w:color="auto"/>
            </w:tcBorders>
            <w:tcMar>
              <w:top w:w="0" w:type="dxa"/>
              <w:left w:w="108" w:type="dxa"/>
              <w:bottom w:w="0" w:type="dxa"/>
              <w:right w:w="108" w:type="dxa"/>
            </w:tcMar>
            <w:hideMark/>
          </w:tcPr>
          <w:p w14:paraId="17D17EFC" w14:textId="77777777" w:rsidR="00DA7E71" w:rsidRDefault="00DA7E71">
            <w:pPr>
              <w:autoSpaceDE w:val="0"/>
              <w:autoSpaceDN w:val="0"/>
              <w:spacing w:line="252" w:lineRule="auto"/>
              <w:rPr>
                <w:b/>
                <w:bCs/>
              </w:rPr>
            </w:pPr>
            <w:r>
              <w:rPr>
                <w:b/>
                <w:bCs/>
              </w:rPr>
              <w:t>Agriculture</w:t>
            </w:r>
          </w:p>
        </w:tc>
        <w:tc>
          <w:tcPr>
            <w:tcW w:w="1478" w:type="pct"/>
            <w:gridSpan w:val="2"/>
            <w:tcBorders>
              <w:top w:val="nil"/>
              <w:left w:val="nil"/>
              <w:bottom w:val="single" w:sz="8" w:space="0" w:color="auto"/>
              <w:right w:val="single" w:sz="24" w:space="0" w:color="auto"/>
            </w:tcBorders>
            <w:tcMar>
              <w:top w:w="0" w:type="dxa"/>
              <w:left w:w="108" w:type="dxa"/>
              <w:bottom w:w="0" w:type="dxa"/>
              <w:right w:w="108" w:type="dxa"/>
            </w:tcMar>
          </w:tcPr>
          <w:p w14:paraId="5B0149FC" w14:textId="77777777" w:rsidR="00DA7E71" w:rsidRDefault="00DA7E71">
            <w:pPr>
              <w:autoSpaceDE w:val="0"/>
              <w:autoSpaceDN w:val="0"/>
              <w:spacing w:line="252" w:lineRule="auto"/>
            </w:pPr>
          </w:p>
        </w:tc>
      </w:tr>
      <w:tr w:rsidR="00DA7E71" w14:paraId="7381125F" w14:textId="77777777" w:rsidTr="00DA7E71">
        <w:trPr>
          <w:trHeight w:val="248"/>
        </w:trPr>
        <w:tc>
          <w:tcPr>
            <w:tcW w:w="609"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5EEA73AB" w14:textId="77777777" w:rsidR="00DA7E71" w:rsidRDefault="00DA7E71">
            <w:pPr>
              <w:spacing w:line="252" w:lineRule="auto"/>
            </w:pPr>
            <w:r>
              <w:t>1.1</w:t>
            </w:r>
          </w:p>
        </w:tc>
        <w:tc>
          <w:tcPr>
            <w:tcW w:w="2914" w:type="pct"/>
            <w:tcBorders>
              <w:top w:val="nil"/>
              <w:left w:val="nil"/>
              <w:bottom w:val="single" w:sz="8" w:space="0" w:color="auto"/>
              <w:right w:val="single" w:sz="8" w:space="0" w:color="auto"/>
            </w:tcBorders>
            <w:tcMar>
              <w:top w:w="0" w:type="dxa"/>
              <w:left w:w="108" w:type="dxa"/>
              <w:bottom w:w="0" w:type="dxa"/>
              <w:right w:w="108" w:type="dxa"/>
            </w:tcMar>
            <w:hideMark/>
          </w:tcPr>
          <w:p w14:paraId="63644FCB" w14:textId="77777777" w:rsidR="00DA7E71" w:rsidRDefault="00DA7E71">
            <w:pPr>
              <w:autoSpaceDE w:val="0"/>
              <w:autoSpaceDN w:val="0"/>
              <w:spacing w:line="252" w:lineRule="auto"/>
              <w:ind w:left="720"/>
            </w:pPr>
            <w:r>
              <w:t>Crop</w:t>
            </w:r>
          </w:p>
        </w:tc>
        <w:tc>
          <w:tcPr>
            <w:tcW w:w="1478" w:type="pct"/>
            <w:gridSpan w:val="2"/>
            <w:tcBorders>
              <w:top w:val="nil"/>
              <w:left w:val="nil"/>
              <w:bottom w:val="single" w:sz="8" w:space="0" w:color="auto"/>
              <w:right w:val="single" w:sz="24" w:space="0" w:color="auto"/>
            </w:tcBorders>
            <w:tcMar>
              <w:top w:w="0" w:type="dxa"/>
              <w:left w:w="108" w:type="dxa"/>
              <w:bottom w:w="0" w:type="dxa"/>
              <w:right w:w="108" w:type="dxa"/>
            </w:tcMar>
          </w:tcPr>
          <w:p w14:paraId="1A56156F" w14:textId="77777777" w:rsidR="00DA7E71" w:rsidRDefault="00DA7E71">
            <w:pPr>
              <w:autoSpaceDE w:val="0"/>
              <w:autoSpaceDN w:val="0"/>
              <w:spacing w:line="252" w:lineRule="auto"/>
            </w:pPr>
          </w:p>
        </w:tc>
      </w:tr>
      <w:tr w:rsidR="00DA7E71" w14:paraId="2BCCB2A2" w14:textId="77777777" w:rsidTr="00DA7E71">
        <w:trPr>
          <w:trHeight w:val="248"/>
        </w:trPr>
        <w:tc>
          <w:tcPr>
            <w:tcW w:w="609"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39AAB88E" w14:textId="77777777" w:rsidR="00DA7E71" w:rsidRDefault="00DA7E71">
            <w:pPr>
              <w:spacing w:line="252" w:lineRule="auto"/>
            </w:pPr>
            <w:r>
              <w:t>1.2</w:t>
            </w:r>
          </w:p>
        </w:tc>
        <w:tc>
          <w:tcPr>
            <w:tcW w:w="2914" w:type="pct"/>
            <w:tcBorders>
              <w:top w:val="nil"/>
              <w:left w:val="nil"/>
              <w:bottom w:val="single" w:sz="8" w:space="0" w:color="auto"/>
              <w:right w:val="single" w:sz="8" w:space="0" w:color="auto"/>
            </w:tcBorders>
            <w:tcMar>
              <w:top w:w="0" w:type="dxa"/>
              <w:left w:w="108" w:type="dxa"/>
              <w:bottom w:w="0" w:type="dxa"/>
              <w:right w:w="108" w:type="dxa"/>
            </w:tcMar>
            <w:hideMark/>
          </w:tcPr>
          <w:p w14:paraId="6576E4BE" w14:textId="77777777" w:rsidR="00DA7E71" w:rsidRDefault="00DA7E71">
            <w:pPr>
              <w:autoSpaceDE w:val="0"/>
              <w:autoSpaceDN w:val="0"/>
              <w:spacing w:line="252" w:lineRule="auto"/>
              <w:ind w:left="720"/>
            </w:pPr>
            <w:r>
              <w:t>Livestock</w:t>
            </w:r>
          </w:p>
        </w:tc>
        <w:tc>
          <w:tcPr>
            <w:tcW w:w="1478" w:type="pct"/>
            <w:gridSpan w:val="2"/>
            <w:tcBorders>
              <w:top w:val="nil"/>
              <w:left w:val="nil"/>
              <w:bottom w:val="single" w:sz="8" w:space="0" w:color="auto"/>
              <w:right w:val="single" w:sz="24" w:space="0" w:color="auto"/>
            </w:tcBorders>
            <w:tcMar>
              <w:top w:w="0" w:type="dxa"/>
              <w:left w:w="108" w:type="dxa"/>
              <w:bottom w:w="0" w:type="dxa"/>
              <w:right w:w="108" w:type="dxa"/>
            </w:tcMar>
          </w:tcPr>
          <w:p w14:paraId="1D323FF7" w14:textId="77777777" w:rsidR="00DA7E71" w:rsidRDefault="00DA7E71">
            <w:pPr>
              <w:autoSpaceDE w:val="0"/>
              <w:autoSpaceDN w:val="0"/>
              <w:spacing w:line="252" w:lineRule="auto"/>
            </w:pPr>
          </w:p>
        </w:tc>
      </w:tr>
      <w:tr w:rsidR="00DA7E71" w14:paraId="7E5BC942" w14:textId="77777777" w:rsidTr="00DA7E71">
        <w:trPr>
          <w:trHeight w:val="248"/>
        </w:trPr>
        <w:tc>
          <w:tcPr>
            <w:tcW w:w="609"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66EDCAC3" w14:textId="77777777" w:rsidR="00DA7E71" w:rsidRDefault="00DA7E71">
            <w:pPr>
              <w:spacing w:line="252" w:lineRule="auto"/>
            </w:pPr>
            <w:r>
              <w:t>1.3</w:t>
            </w:r>
          </w:p>
        </w:tc>
        <w:tc>
          <w:tcPr>
            <w:tcW w:w="2914" w:type="pct"/>
            <w:tcBorders>
              <w:top w:val="nil"/>
              <w:left w:val="nil"/>
              <w:bottom w:val="single" w:sz="8" w:space="0" w:color="auto"/>
              <w:right w:val="single" w:sz="8" w:space="0" w:color="auto"/>
            </w:tcBorders>
            <w:tcMar>
              <w:top w:w="0" w:type="dxa"/>
              <w:left w:w="108" w:type="dxa"/>
              <w:bottom w:w="0" w:type="dxa"/>
              <w:right w:w="108" w:type="dxa"/>
            </w:tcMar>
            <w:hideMark/>
          </w:tcPr>
          <w:p w14:paraId="4B8899D8" w14:textId="77777777" w:rsidR="00DA7E71" w:rsidRDefault="00DA7E71">
            <w:pPr>
              <w:autoSpaceDE w:val="0"/>
              <w:autoSpaceDN w:val="0"/>
              <w:spacing w:line="252" w:lineRule="auto"/>
              <w:ind w:left="720"/>
            </w:pPr>
            <w:r>
              <w:t>Poultry</w:t>
            </w:r>
          </w:p>
        </w:tc>
        <w:tc>
          <w:tcPr>
            <w:tcW w:w="1478" w:type="pct"/>
            <w:gridSpan w:val="2"/>
            <w:tcBorders>
              <w:top w:val="nil"/>
              <w:left w:val="nil"/>
              <w:bottom w:val="single" w:sz="8" w:space="0" w:color="auto"/>
              <w:right w:val="single" w:sz="24" w:space="0" w:color="auto"/>
            </w:tcBorders>
            <w:tcMar>
              <w:top w:w="0" w:type="dxa"/>
              <w:left w:w="108" w:type="dxa"/>
              <w:bottom w:w="0" w:type="dxa"/>
              <w:right w:w="108" w:type="dxa"/>
            </w:tcMar>
          </w:tcPr>
          <w:p w14:paraId="5282C8BD" w14:textId="77777777" w:rsidR="00DA7E71" w:rsidRDefault="00DA7E71">
            <w:pPr>
              <w:autoSpaceDE w:val="0"/>
              <w:autoSpaceDN w:val="0"/>
              <w:spacing w:line="252" w:lineRule="auto"/>
            </w:pPr>
          </w:p>
        </w:tc>
      </w:tr>
      <w:tr w:rsidR="00DA7E71" w14:paraId="298E19DA" w14:textId="77777777" w:rsidTr="00DA7E71">
        <w:trPr>
          <w:trHeight w:val="248"/>
        </w:trPr>
        <w:tc>
          <w:tcPr>
            <w:tcW w:w="609"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2244D793" w14:textId="77777777" w:rsidR="00DA7E71" w:rsidRDefault="00DA7E71">
            <w:pPr>
              <w:spacing w:line="252" w:lineRule="auto"/>
            </w:pPr>
            <w:r>
              <w:t>1.4</w:t>
            </w:r>
          </w:p>
        </w:tc>
        <w:tc>
          <w:tcPr>
            <w:tcW w:w="2914" w:type="pct"/>
            <w:tcBorders>
              <w:top w:val="nil"/>
              <w:left w:val="nil"/>
              <w:bottom w:val="single" w:sz="8" w:space="0" w:color="auto"/>
              <w:right w:val="single" w:sz="8" w:space="0" w:color="auto"/>
            </w:tcBorders>
            <w:tcMar>
              <w:top w:w="0" w:type="dxa"/>
              <w:left w:w="108" w:type="dxa"/>
              <w:bottom w:w="0" w:type="dxa"/>
              <w:right w:w="108" w:type="dxa"/>
            </w:tcMar>
            <w:hideMark/>
          </w:tcPr>
          <w:p w14:paraId="460ED9C6" w14:textId="77777777" w:rsidR="00DA7E71" w:rsidRDefault="00DA7E71">
            <w:pPr>
              <w:autoSpaceDE w:val="0"/>
              <w:autoSpaceDN w:val="0"/>
              <w:spacing w:line="252" w:lineRule="auto"/>
              <w:ind w:left="720"/>
            </w:pPr>
            <w:r>
              <w:t xml:space="preserve">Fish </w:t>
            </w:r>
          </w:p>
        </w:tc>
        <w:tc>
          <w:tcPr>
            <w:tcW w:w="1478" w:type="pct"/>
            <w:gridSpan w:val="2"/>
            <w:tcBorders>
              <w:top w:val="nil"/>
              <w:left w:val="nil"/>
              <w:bottom w:val="single" w:sz="8" w:space="0" w:color="auto"/>
              <w:right w:val="single" w:sz="24" w:space="0" w:color="auto"/>
            </w:tcBorders>
            <w:tcMar>
              <w:top w:w="0" w:type="dxa"/>
              <w:left w:w="108" w:type="dxa"/>
              <w:bottom w:w="0" w:type="dxa"/>
              <w:right w:w="108" w:type="dxa"/>
            </w:tcMar>
          </w:tcPr>
          <w:p w14:paraId="42C563AF" w14:textId="77777777" w:rsidR="00DA7E71" w:rsidRDefault="00DA7E71">
            <w:pPr>
              <w:autoSpaceDE w:val="0"/>
              <w:autoSpaceDN w:val="0"/>
              <w:spacing w:line="252" w:lineRule="auto"/>
            </w:pPr>
          </w:p>
        </w:tc>
      </w:tr>
      <w:tr w:rsidR="00DA7E71" w14:paraId="7B28C33F" w14:textId="77777777" w:rsidTr="00DA7E71">
        <w:trPr>
          <w:trHeight w:val="248"/>
        </w:trPr>
        <w:tc>
          <w:tcPr>
            <w:tcW w:w="609"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4B827B8A" w14:textId="77777777" w:rsidR="00DA7E71" w:rsidRDefault="00DA7E71">
            <w:pPr>
              <w:spacing w:line="252" w:lineRule="auto"/>
            </w:pPr>
            <w:r>
              <w:t>1.5</w:t>
            </w:r>
          </w:p>
        </w:tc>
        <w:tc>
          <w:tcPr>
            <w:tcW w:w="2914" w:type="pct"/>
            <w:tcBorders>
              <w:top w:val="nil"/>
              <w:left w:val="nil"/>
              <w:bottom w:val="single" w:sz="8" w:space="0" w:color="auto"/>
              <w:right w:val="single" w:sz="8" w:space="0" w:color="auto"/>
            </w:tcBorders>
            <w:tcMar>
              <w:top w:w="0" w:type="dxa"/>
              <w:left w:w="108" w:type="dxa"/>
              <w:bottom w:w="0" w:type="dxa"/>
              <w:right w:w="108" w:type="dxa"/>
            </w:tcMar>
            <w:hideMark/>
          </w:tcPr>
          <w:p w14:paraId="67CA3193" w14:textId="77777777" w:rsidR="00DA7E71" w:rsidRDefault="00DA7E71">
            <w:pPr>
              <w:autoSpaceDE w:val="0"/>
              <w:autoSpaceDN w:val="0"/>
              <w:spacing w:line="252" w:lineRule="auto"/>
              <w:ind w:left="720"/>
            </w:pPr>
            <w:r>
              <w:t>Vegetables</w:t>
            </w:r>
          </w:p>
        </w:tc>
        <w:tc>
          <w:tcPr>
            <w:tcW w:w="1478" w:type="pct"/>
            <w:gridSpan w:val="2"/>
            <w:tcBorders>
              <w:top w:val="nil"/>
              <w:left w:val="nil"/>
              <w:bottom w:val="single" w:sz="8" w:space="0" w:color="auto"/>
              <w:right w:val="single" w:sz="24" w:space="0" w:color="auto"/>
            </w:tcBorders>
            <w:tcMar>
              <w:top w:w="0" w:type="dxa"/>
              <w:left w:w="108" w:type="dxa"/>
              <w:bottom w:w="0" w:type="dxa"/>
              <w:right w:w="108" w:type="dxa"/>
            </w:tcMar>
          </w:tcPr>
          <w:p w14:paraId="52DCC971" w14:textId="77777777" w:rsidR="00DA7E71" w:rsidRDefault="00DA7E71">
            <w:pPr>
              <w:autoSpaceDE w:val="0"/>
              <w:autoSpaceDN w:val="0"/>
              <w:spacing w:line="252" w:lineRule="auto"/>
            </w:pPr>
          </w:p>
        </w:tc>
      </w:tr>
      <w:tr w:rsidR="00DA7E71" w14:paraId="78C3AB70" w14:textId="77777777" w:rsidTr="00DA7E71">
        <w:trPr>
          <w:trHeight w:val="248"/>
        </w:trPr>
        <w:tc>
          <w:tcPr>
            <w:tcW w:w="609"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65D747DD" w14:textId="77777777" w:rsidR="00DA7E71" w:rsidRDefault="00DA7E71">
            <w:pPr>
              <w:spacing w:line="252" w:lineRule="auto"/>
            </w:pPr>
            <w:r>
              <w:t>1.6</w:t>
            </w:r>
          </w:p>
        </w:tc>
        <w:tc>
          <w:tcPr>
            <w:tcW w:w="2914" w:type="pct"/>
            <w:tcBorders>
              <w:top w:val="nil"/>
              <w:left w:val="nil"/>
              <w:bottom w:val="single" w:sz="8" w:space="0" w:color="auto"/>
              <w:right w:val="single" w:sz="8" w:space="0" w:color="auto"/>
            </w:tcBorders>
            <w:tcMar>
              <w:top w:w="0" w:type="dxa"/>
              <w:left w:w="108" w:type="dxa"/>
              <w:bottom w:w="0" w:type="dxa"/>
              <w:right w:w="108" w:type="dxa"/>
            </w:tcMar>
            <w:hideMark/>
          </w:tcPr>
          <w:p w14:paraId="0EECCC6B" w14:textId="77777777" w:rsidR="00DA7E71" w:rsidRDefault="00DA7E71">
            <w:pPr>
              <w:autoSpaceDE w:val="0"/>
              <w:autoSpaceDN w:val="0"/>
              <w:spacing w:line="252" w:lineRule="auto"/>
              <w:ind w:left="720"/>
            </w:pPr>
            <w:r>
              <w:t>Others</w:t>
            </w:r>
          </w:p>
        </w:tc>
        <w:tc>
          <w:tcPr>
            <w:tcW w:w="1478" w:type="pct"/>
            <w:gridSpan w:val="2"/>
            <w:tcBorders>
              <w:top w:val="nil"/>
              <w:left w:val="nil"/>
              <w:bottom w:val="single" w:sz="8" w:space="0" w:color="auto"/>
              <w:right w:val="single" w:sz="24" w:space="0" w:color="auto"/>
            </w:tcBorders>
            <w:tcMar>
              <w:top w:w="0" w:type="dxa"/>
              <w:left w:w="108" w:type="dxa"/>
              <w:bottom w:w="0" w:type="dxa"/>
              <w:right w:w="108" w:type="dxa"/>
            </w:tcMar>
          </w:tcPr>
          <w:p w14:paraId="2D6AE443" w14:textId="77777777" w:rsidR="00DA7E71" w:rsidRDefault="00DA7E71">
            <w:pPr>
              <w:autoSpaceDE w:val="0"/>
              <w:autoSpaceDN w:val="0"/>
              <w:spacing w:line="252" w:lineRule="auto"/>
            </w:pPr>
          </w:p>
        </w:tc>
      </w:tr>
      <w:tr w:rsidR="00DA7E71" w14:paraId="7D292985" w14:textId="77777777" w:rsidTr="00DA7E71">
        <w:trPr>
          <w:trHeight w:val="70"/>
        </w:trPr>
        <w:tc>
          <w:tcPr>
            <w:tcW w:w="609"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0594E45F" w14:textId="77777777" w:rsidR="00DA7E71" w:rsidRDefault="00DA7E71">
            <w:pPr>
              <w:spacing w:line="252" w:lineRule="auto"/>
            </w:pPr>
          </w:p>
        </w:tc>
        <w:tc>
          <w:tcPr>
            <w:tcW w:w="2914" w:type="pct"/>
            <w:tcBorders>
              <w:top w:val="nil"/>
              <w:left w:val="nil"/>
              <w:bottom w:val="single" w:sz="8" w:space="0" w:color="auto"/>
              <w:right w:val="single" w:sz="8" w:space="0" w:color="auto"/>
            </w:tcBorders>
            <w:tcMar>
              <w:top w:w="0" w:type="dxa"/>
              <w:left w:w="108" w:type="dxa"/>
              <w:bottom w:w="0" w:type="dxa"/>
              <w:right w:w="108" w:type="dxa"/>
            </w:tcMar>
            <w:hideMark/>
          </w:tcPr>
          <w:p w14:paraId="3C09CD94" w14:textId="77777777" w:rsidR="00DA7E71" w:rsidRDefault="00DA7E71">
            <w:pPr>
              <w:spacing w:line="252" w:lineRule="auto"/>
            </w:pPr>
            <w:r>
              <w:rPr>
                <w:b/>
                <w:bCs/>
              </w:rPr>
              <w:t>Non-farm income sources</w:t>
            </w:r>
          </w:p>
        </w:tc>
        <w:tc>
          <w:tcPr>
            <w:tcW w:w="1478" w:type="pct"/>
            <w:gridSpan w:val="2"/>
            <w:tcBorders>
              <w:top w:val="nil"/>
              <w:left w:val="nil"/>
              <w:bottom w:val="single" w:sz="8" w:space="0" w:color="auto"/>
              <w:right w:val="single" w:sz="24" w:space="0" w:color="auto"/>
            </w:tcBorders>
            <w:tcMar>
              <w:top w:w="0" w:type="dxa"/>
              <w:left w:w="108" w:type="dxa"/>
              <w:bottom w:w="0" w:type="dxa"/>
              <w:right w:w="108" w:type="dxa"/>
            </w:tcMar>
          </w:tcPr>
          <w:p w14:paraId="5F208207" w14:textId="77777777" w:rsidR="00DA7E71" w:rsidRDefault="00DA7E71">
            <w:pPr>
              <w:autoSpaceDE w:val="0"/>
              <w:autoSpaceDN w:val="0"/>
              <w:spacing w:line="252" w:lineRule="auto"/>
            </w:pPr>
          </w:p>
        </w:tc>
      </w:tr>
      <w:tr w:rsidR="00DA7E71" w14:paraId="558ECA51" w14:textId="77777777" w:rsidTr="00DA7E71">
        <w:trPr>
          <w:trHeight w:val="315"/>
        </w:trPr>
        <w:tc>
          <w:tcPr>
            <w:tcW w:w="609"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2F2AD17F" w14:textId="77777777" w:rsidR="00DA7E71" w:rsidRDefault="00DA7E71">
            <w:pPr>
              <w:spacing w:line="252" w:lineRule="auto"/>
            </w:pPr>
            <w:r>
              <w:t>1.7</w:t>
            </w:r>
          </w:p>
        </w:tc>
        <w:tc>
          <w:tcPr>
            <w:tcW w:w="2914" w:type="pct"/>
            <w:tcBorders>
              <w:top w:val="nil"/>
              <w:left w:val="nil"/>
              <w:bottom w:val="single" w:sz="8" w:space="0" w:color="auto"/>
              <w:right w:val="single" w:sz="8" w:space="0" w:color="auto"/>
            </w:tcBorders>
            <w:tcMar>
              <w:top w:w="0" w:type="dxa"/>
              <w:left w:w="108" w:type="dxa"/>
              <w:bottom w:w="0" w:type="dxa"/>
              <w:right w:w="108" w:type="dxa"/>
            </w:tcMar>
            <w:hideMark/>
          </w:tcPr>
          <w:p w14:paraId="18B3CA7C" w14:textId="77777777" w:rsidR="00DA7E71" w:rsidRDefault="00DA7E71">
            <w:pPr>
              <w:spacing w:line="252" w:lineRule="auto"/>
              <w:ind w:left="720"/>
            </w:pPr>
            <w:r>
              <w:t>Service/Labor selling (code 5.5.7 below)</w:t>
            </w:r>
            <w:r>
              <w:rPr>
                <w:rStyle w:val="FootnoteReference"/>
              </w:rPr>
              <w:footnoteReference w:customMarkFollows="1" w:id="4"/>
              <w:t>*</w:t>
            </w:r>
          </w:p>
        </w:tc>
        <w:tc>
          <w:tcPr>
            <w:tcW w:w="506" w:type="pct"/>
            <w:tcBorders>
              <w:top w:val="nil"/>
              <w:left w:val="nil"/>
              <w:bottom w:val="single" w:sz="8" w:space="0" w:color="auto"/>
              <w:right w:val="single" w:sz="8" w:space="0" w:color="auto"/>
            </w:tcBorders>
            <w:tcMar>
              <w:top w:w="0" w:type="dxa"/>
              <w:left w:w="108" w:type="dxa"/>
              <w:bottom w:w="0" w:type="dxa"/>
              <w:right w:w="108" w:type="dxa"/>
            </w:tcMar>
            <w:hideMark/>
          </w:tcPr>
          <w:p w14:paraId="446BA640" w14:textId="77777777" w:rsidR="00DA7E71" w:rsidRDefault="00DA7E71">
            <w:pPr>
              <w:autoSpaceDE w:val="0"/>
              <w:autoSpaceDN w:val="0"/>
              <w:spacing w:line="252" w:lineRule="auto"/>
            </w:pPr>
            <w:r>
              <w:t>*</w:t>
            </w:r>
          </w:p>
        </w:tc>
        <w:tc>
          <w:tcPr>
            <w:tcW w:w="971" w:type="pct"/>
            <w:tcBorders>
              <w:top w:val="nil"/>
              <w:left w:val="nil"/>
              <w:bottom w:val="single" w:sz="8" w:space="0" w:color="auto"/>
              <w:right w:val="single" w:sz="24" w:space="0" w:color="auto"/>
            </w:tcBorders>
            <w:tcMar>
              <w:top w:w="0" w:type="dxa"/>
              <w:left w:w="108" w:type="dxa"/>
              <w:bottom w:w="0" w:type="dxa"/>
              <w:right w:w="108" w:type="dxa"/>
            </w:tcMar>
          </w:tcPr>
          <w:p w14:paraId="70D5CFB8" w14:textId="77777777" w:rsidR="00DA7E71" w:rsidRDefault="00DA7E71">
            <w:pPr>
              <w:autoSpaceDE w:val="0"/>
              <w:autoSpaceDN w:val="0"/>
              <w:spacing w:line="252" w:lineRule="auto"/>
            </w:pPr>
          </w:p>
        </w:tc>
      </w:tr>
      <w:tr w:rsidR="00DA7E71" w14:paraId="32E9E3A7" w14:textId="77777777" w:rsidTr="00DA7E71">
        <w:trPr>
          <w:trHeight w:val="70"/>
        </w:trPr>
        <w:tc>
          <w:tcPr>
            <w:tcW w:w="609"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61F464A8" w14:textId="77777777" w:rsidR="00DA7E71" w:rsidRDefault="00DA7E71">
            <w:pPr>
              <w:spacing w:line="252" w:lineRule="auto"/>
            </w:pPr>
            <w:r>
              <w:t>1.8</w:t>
            </w:r>
          </w:p>
        </w:tc>
        <w:tc>
          <w:tcPr>
            <w:tcW w:w="2914" w:type="pct"/>
            <w:tcBorders>
              <w:top w:val="nil"/>
              <w:left w:val="nil"/>
              <w:bottom w:val="single" w:sz="8" w:space="0" w:color="auto"/>
              <w:right w:val="single" w:sz="8" w:space="0" w:color="auto"/>
            </w:tcBorders>
            <w:tcMar>
              <w:top w:w="0" w:type="dxa"/>
              <w:left w:w="108" w:type="dxa"/>
              <w:bottom w:w="0" w:type="dxa"/>
              <w:right w:w="108" w:type="dxa"/>
            </w:tcMar>
            <w:hideMark/>
          </w:tcPr>
          <w:p w14:paraId="77C67C0F" w14:textId="77777777" w:rsidR="00DA7E71" w:rsidRDefault="00DA7E71">
            <w:pPr>
              <w:spacing w:line="252" w:lineRule="auto"/>
              <w:ind w:left="720"/>
            </w:pPr>
            <w:r>
              <w:t>Renting (code 5.5.8*)</w:t>
            </w:r>
          </w:p>
        </w:tc>
        <w:tc>
          <w:tcPr>
            <w:tcW w:w="506" w:type="pct"/>
            <w:tcBorders>
              <w:top w:val="nil"/>
              <w:left w:val="nil"/>
              <w:bottom w:val="single" w:sz="8" w:space="0" w:color="auto"/>
              <w:right w:val="single" w:sz="8" w:space="0" w:color="auto"/>
            </w:tcBorders>
            <w:tcMar>
              <w:top w:w="0" w:type="dxa"/>
              <w:left w:w="108" w:type="dxa"/>
              <w:bottom w:w="0" w:type="dxa"/>
              <w:right w:w="108" w:type="dxa"/>
            </w:tcMar>
            <w:hideMark/>
          </w:tcPr>
          <w:p w14:paraId="14925565" w14:textId="77777777" w:rsidR="00DA7E71" w:rsidRDefault="00DA7E71">
            <w:pPr>
              <w:autoSpaceDE w:val="0"/>
              <w:autoSpaceDN w:val="0"/>
              <w:spacing w:line="252" w:lineRule="auto"/>
            </w:pPr>
            <w:r>
              <w:t>*</w:t>
            </w:r>
          </w:p>
        </w:tc>
        <w:tc>
          <w:tcPr>
            <w:tcW w:w="971" w:type="pct"/>
            <w:tcBorders>
              <w:top w:val="nil"/>
              <w:left w:val="nil"/>
              <w:bottom w:val="single" w:sz="8" w:space="0" w:color="auto"/>
              <w:right w:val="single" w:sz="24" w:space="0" w:color="auto"/>
            </w:tcBorders>
            <w:tcMar>
              <w:top w:w="0" w:type="dxa"/>
              <w:left w:w="108" w:type="dxa"/>
              <w:bottom w:w="0" w:type="dxa"/>
              <w:right w:w="108" w:type="dxa"/>
            </w:tcMar>
          </w:tcPr>
          <w:p w14:paraId="4CE2C69A" w14:textId="77777777" w:rsidR="00DA7E71" w:rsidRDefault="00DA7E71">
            <w:pPr>
              <w:autoSpaceDE w:val="0"/>
              <w:autoSpaceDN w:val="0"/>
              <w:spacing w:line="252" w:lineRule="auto"/>
            </w:pPr>
          </w:p>
        </w:tc>
      </w:tr>
      <w:tr w:rsidR="00DA7E71" w14:paraId="5AD37B43" w14:textId="77777777" w:rsidTr="00DA7E71">
        <w:trPr>
          <w:trHeight w:val="287"/>
        </w:trPr>
        <w:tc>
          <w:tcPr>
            <w:tcW w:w="609"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51CF521D" w14:textId="77777777" w:rsidR="00DA7E71" w:rsidRDefault="00DA7E71">
            <w:pPr>
              <w:spacing w:line="252" w:lineRule="auto"/>
            </w:pPr>
            <w:r>
              <w:t>1.9</w:t>
            </w:r>
          </w:p>
        </w:tc>
        <w:tc>
          <w:tcPr>
            <w:tcW w:w="2914" w:type="pct"/>
            <w:tcBorders>
              <w:top w:val="nil"/>
              <w:left w:val="nil"/>
              <w:bottom w:val="single" w:sz="8" w:space="0" w:color="auto"/>
              <w:right w:val="single" w:sz="8" w:space="0" w:color="auto"/>
            </w:tcBorders>
            <w:tcMar>
              <w:top w:w="0" w:type="dxa"/>
              <w:left w:w="108" w:type="dxa"/>
              <w:bottom w:w="0" w:type="dxa"/>
              <w:right w:w="108" w:type="dxa"/>
            </w:tcMar>
            <w:hideMark/>
          </w:tcPr>
          <w:p w14:paraId="198DF136" w14:textId="77777777" w:rsidR="00DA7E71" w:rsidRDefault="00DA7E71">
            <w:pPr>
              <w:spacing w:line="252" w:lineRule="auto"/>
              <w:ind w:left="720"/>
            </w:pPr>
            <w:r>
              <w:t>Business (code 5.5.9*)</w:t>
            </w:r>
          </w:p>
        </w:tc>
        <w:tc>
          <w:tcPr>
            <w:tcW w:w="506" w:type="pct"/>
            <w:tcBorders>
              <w:top w:val="nil"/>
              <w:left w:val="nil"/>
              <w:bottom w:val="single" w:sz="8" w:space="0" w:color="auto"/>
              <w:right w:val="single" w:sz="8" w:space="0" w:color="auto"/>
            </w:tcBorders>
            <w:tcMar>
              <w:top w:w="0" w:type="dxa"/>
              <w:left w:w="108" w:type="dxa"/>
              <w:bottom w:w="0" w:type="dxa"/>
              <w:right w:w="108" w:type="dxa"/>
            </w:tcMar>
            <w:hideMark/>
          </w:tcPr>
          <w:p w14:paraId="756B73D0" w14:textId="77777777" w:rsidR="00DA7E71" w:rsidRDefault="00DA7E71">
            <w:pPr>
              <w:autoSpaceDE w:val="0"/>
              <w:autoSpaceDN w:val="0"/>
              <w:spacing w:line="252" w:lineRule="auto"/>
            </w:pPr>
            <w:r>
              <w:t>*</w:t>
            </w:r>
          </w:p>
        </w:tc>
        <w:tc>
          <w:tcPr>
            <w:tcW w:w="971" w:type="pct"/>
            <w:tcBorders>
              <w:top w:val="nil"/>
              <w:left w:val="nil"/>
              <w:bottom w:val="single" w:sz="8" w:space="0" w:color="auto"/>
              <w:right w:val="single" w:sz="24" w:space="0" w:color="auto"/>
            </w:tcBorders>
            <w:tcMar>
              <w:top w:w="0" w:type="dxa"/>
              <w:left w:w="108" w:type="dxa"/>
              <w:bottom w:w="0" w:type="dxa"/>
              <w:right w:w="108" w:type="dxa"/>
            </w:tcMar>
          </w:tcPr>
          <w:p w14:paraId="3646F28A" w14:textId="77777777" w:rsidR="00DA7E71" w:rsidRDefault="00DA7E71">
            <w:pPr>
              <w:autoSpaceDE w:val="0"/>
              <w:autoSpaceDN w:val="0"/>
              <w:spacing w:line="252" w:lineRule="auto"/>
            </w:pPr>
          </w:p>
        </w:tc>
      </w:tr>
      <w:tr w:rsidR="00DA7E71" w14:paraId="6ADC26D0" w14:textId="77777777" w:rsidTr="00DA7E71">
        <w:trPr>
          <w:trHeight w:val="125"/>
        </w:trPr>
        <w:tc>
          <w:tcPr>
            <w:tcW w:w="609"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7E2C9F17" w14:textId="77777777" w:rsidR="00DA7E71" w:rsidRDefault="00DA7E71">
            <w:pPr>
              <w:spacing w:line="252" w:lineRule="auto"/>
            </w:pPr>
            <w:r>
              <w:t>1.10</w:t>
            </w:r>
          </w:p>
        </w:tc>
        <w:tc>
          <w:tcPr>
            <w:tcW w:w="2914" w:type="pct"/>
            <w:tcBorders>
              <w:top w:val="nil"/>
              <w:left w:val="nil"/>
              <w:bottom w:val="single" w:sz="8" w:space="0" w:color="auto"/>
              <w:right w:val="single" w:sz="8" w:space="0" w:color="auto"/>
            </w:tcBorders>
            <w:tcMar>
              <w:top w:w="0" w:type="dxa"/>
              <w:left w:w="108" w:type="dxa"/>
              <w:bottom w:w="0" w:type="dxa"/>
              <w:right w:w="108" w:type="dxa"/>
            </w:tcMar>
            <w:hideMark/>
          </w:tcPr>
          <w:p w14:paraId="10E028D3" w14:textId="77777777" w:rsidR="00DA7E71" w:rsidRDefault="00DA7E71">
            <w:pPr>
              <w:spacing w:line="252" w:lineRule="auto"/>
              <w:ind w:left="720"/>
            </w:pPr>
            <w:r>
              <w:t>Self-employment (code 5.5.10*)</w:t>
            </w:r>
          </w:p>
        </w:tc>
        <w:tc>
          <w:tcPr>
            <w:tcW w:w="506" w:type="pct"/>
            <w:tcBorders>
              <w:top w:val="nil"/>
              <w:left w:val="nil"/>
              <w:bottom w:val="single" w:sz="8" w:space="0" w:color="auto"/>
              <w:right w:val="single" w:sz="8" w:space="0" w:color="auto"/>
            </w:tcBorders>
            <w:tcMar>
              <w:top w:w="0" w:type="dxa"/>
              <w:left w:w="108" w:type="dxa"/>
              <w:bottom w:w="0" w:type="dxa"/>
              <w:right w:w="108" w:type="dxa"/>
            </w:tcMar>
            <w:hideMark/>
          </w:tcPr>
          <w:p w14:paraId="028AD6AF" w14:textId="77777777" w:rsidR="00DA7E71" w:rsidRDefault="00DA7E71">
            <w:pPr>
              <w:autoSpaceDE w:val="0"/>
              <w:autoSpaceDN w:val="0"/>
              <w:spacing w:line="252" w:lineRule="auto"/>
            </w:pPr>
            <w:r>
              <w:t>*</w:t>
            </w:r>
          </w:p>
        </w:tc>
        <w:tc>
          <w:tcPr>
            <w:tcW w:w="971" w:type="pct"/>
            <w:tcBorders>
              <w:top w:val="nil"/>
              <w:left w:val="nil"/>
              <w:bottom w:val="single" w:sz="8" w:space="0" w:color="auto"/>
              <w:right w:val="single" w:sz="24" w:space="0" w:color="auto"/>
            </w:tcBorders>
            <w:tcMar>
              <w:top w:w="0" w:type="dxa"/>
              <w:left w:w="108" w:type="dxa"/>
              <w:bottom w:w="0" w:type="dxa"/>
              <w:right w:w="108" w:type="dxa"/>
            </w:tcMar>
          </w:tcPr>
          <w:p w14:paraId="235ABB9C" w14:textId="77777777" w:rsidR="00DA7E71" w:rsidRDefault="00DA7E71">
            <w:pPr>
              <w:autoSpaceDE w:val="0"/>
              <w:autoSpaceDN w:val="0"/>
              <w:spacing w:line="252" w:lineRule="auto"/>
            </w:pPr>
          </w:p>
        </w:tc>
      </w:tr>
      <w:tr w:rsidR="00DA7E71" w14:paraId="3B81C523" w14:textId="77777777" w:rsidTr="00DA7E71">
        <w:trPr>
          <w:trHeight w:val="248"/>
        </w:trPr>
        <w:tc>
          <w:tcPr>
            <w:tcW w:w="609" w:type="pct"/>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1AC9F3EC" w14:textId="77777777" w:rsidR="00DA7E71" w:rsidRDefault="00DA7E71">
            <w:pPr>
              <w:spacing w:line="252" w:lineRule="auto"/>
            </w:pPr>
            <w:r>
              <w:t>1.11</w:t>
            </w:r>
          </w:p>
        </w:tc>
        <w:tc>
          <w:tcPr>
            <w:tcW w:w="2914" w:type="pct"/>
            <w:tcBorders>
              <w:top w:val="nil"/>
              <w:left w:val="nil"/>
              <w:bottom w:val="single" w:sz="24" w:space="0" w:color="auto"/>
              <w:right w:val="single" w:sz="8" w:space="0" w:color="auto"/>
            </w:tcBorders>
            <w:tcMar>
              <w:top w:w="0" w:type="dxa"/>
              <w:left w:w="108" w:type="dxa"/>
              <w:bottom w:w="0" w:type="dxa"/>
              <w:right w:w="108" w:type="dxa"/>
            </w:tcMar>
            <w:hideMark/>
          </w:tcPr>
          <w:p w14:paraId="509F7009" w14:textId="77777777" w:rsidR="00DA7E71" w:rsidRDefault="00DA7E71">
            <w:pPr>
              <w:spacing w:line="252" w:lineRule="auto"/>
              <w:ind w:left="720"/>
            </w:pPr>
            <w:r>
              <w:t>Others (Please specify*)</w:t>
            </w:r>
          </w:p>
        </w:tc>
        <w:tc>
          <w:tcPr>
            <w:tcW w:w="506" w:type="pct"/>
            <w:tcBorders>
              <w:top w:val="nil"/>
              <w:left w:val="nil"/>
              <w:bottom w:val="single" w:sz="24" w:space="0" w:color="auto"/>
              <w:right w:val="single" w:sz="8" w:space="0" w:color="auto"/>
            </w:tcBorders>
            <w:tcMar>
              <w:top w:w="0" w:type="dxa"/>
              <w:left w:w="108" w:type="dxa"/>
              <w:bottom w:w="0" w:type="dxa"/>
              <w:right w:w="108" w:type="dxa"/>
            </w:tcMar>
            <w:hideMark/>
          </w:tcPr>
          <w:p w14:paraId="0F99F82B" w14:textId="77777777" w:rsidR="00DA7E71" w:rsidRDefault="00DA7E71">
            <w:pPr>
              <w:autoSpaceDE w:val="0"/>
              <w:autoSpaceDN w:val="0"/>
              <w:spacing w:line="252" w:lineRule="auto"/>
            </w:pPr>
            <w:r>
              <w:t>*</w:t>
            </w:r>
          </w:p>
        </w:tc>
        <w:tc>
          <w:tcPr>
            <w:tcW w:w="971" w:type="pct"/>
            <w:tcBorders>
              <w:top w:val="nil"/>
              <w:left w:val="nil"/>
              <w:bottom w:val="single" w:sz="24" w:space="0" w:color="auto"/>
              <w:right w:val="single" w:sz="24" w:space="0" w:color="auto"/>
            </w:tcBorders>
            <w:tcMar>
              <w:top w:w="0" w:type="dxa"/>
              <w:left w:w="108" w:type="dxa"/>
              <w:bottom w:w="0" w:type="dxa"/>
              <w:right w:w="108" w:type="dxa"/>
            </w:tcMar>
          </w:tcPr>
          <w:p w14:paraId="20D23681" w14:textId="77777777" w:rsidR="00DA7E71" w:rsidRDefault="00DA7E71">
            <w:pPr>
              <w:autoSpaceDE w:val="0"/>
              <w:autoSpaceDN w:val="0"/>
              <w:spacing w:line="252" w:lineRule="auto"/>
            </w:pPr>
          </w:p>
        </w:tc>
      </w:tr>
    </w:tbl>
    <w:p w14:paraId="7C74941F" w14:textId="77777777" w:rsidR="00DA7E71" w:rsidRDefault="00DA7E71" w:rsidP="00DA7E71">
      <w:pPr>
        <w:pStyle w:val="FootnoteText"/>
        <w:rPr>
          <w:rFonts w:ascii="Calibri" w:hAnsi="Calibri" w:cs="Calibri"/>
          <w:sz w:val="22"/>
          <w:szCs w:val="22"/>
        </w:rPr>
      </w:pPr>
    </w:p>
    <w:p w14:paraId="1F63633F" w14:textId="77777777" w:rsidR="00DA7E71" w:rsidRDefault="00DA7E71" w:rsidP="00DA7E71">
      <w:pPr>
        <w:pStyle w:val="FootnoteText"/>
        <w:rPr>
          <w:rFonts w:ascii="Calibri" w:hAnsi="Calibri" w:cs="Calibri"/>
          <w:b/>
          <w:bCs/>
          <w:sz w:val="22"/>
          <w:szCs w:val="22"/>
          <w:u w:val="single"/>
        </w:rPr>
      </w:pPr>
      <w:r>
        <w:rPr>
          <w:rFonts w:ascii="Calibri" w:hAnsi="Calibri" w:cs="Calibri"/>
          <w:b/>
          <w:bCs/>
          <w:sz w:val="22"/>
          <w:szCs w:val="22"/>
          <w:u w:val="single"/>
        </w:rPr>
        <w:t>Code 1.7:</w:t>
      </w:r>
    </w:p>
    <w:p w14:paraId="42E336A3" w14:textId="77777777" w:rsidR="00DA7E71" w:rsidRDefault="00DA7E71" w:rsidP="00DA7E71">
      <w:pPr>
        <w:pStyle w:val="FootnoteText"/>
        <w:rPr>
          <w:rFonts w:ascii="Calibri" w:hAnsi="Calibri" w:cs="Calibri"/>
          <w:sz w:val="22"/>
          <w:szCs w:val="22"/>
        </w:rPr>
      </w:pPr>
      <w:r>
        <w:rPr>
          <w:rFonts w:ascii="Calibri" w:hAnsi="Calibri" w:cs="Calibri"/>
          <w:sz w:val="22"/>
          <w:szCs w:val="22"/>
        </w:rPr>
        <w:t xml:space="preserve">1. Civil service    2. Remittance    3. Private enterprise       4. Industrial Labour         5. Agri Labour    </w:t>
      </w:r>
    </w:p>
    <w:p w14:paraId="21B3E162" w14:textId="77777777" w:rsidR="00DA7E71" w:rsidRDefault="00DA7E71" w:rsidP="00DA7E71">
      <w:pPr>
        <w:pStyle w:val="FootnoteText"/>
        <w:rPr>
          <w:rFonts w:ascii="Calibri" w:hAnsi="Calibri" w:cs="Calibri"/>
          <w:sz w:val="22"/>
          <w:szCs w:val="22"/>
        </w:rPr>
      </w:pPr>
    </w:p>
    <w:p w14:paraId="0CDA4219" w14:textId="77777777" w:rsidR="00DA7E71" w:rsidRDefault="00DA7E71" w:rsidP="00DA7E71">
      <w:pPr>
        <w:pStyle w:val="FootnoteText"/>
        <w:rPr>
          <w:rFonts w:ascii="Calibri" w:hAnsi="Calibri" w:cs="Calibri"/>
          <w:b/>
          <w:bCs/>
          <w:sz w:val="22"/>
          <w:szCs w:val="22"/>
          <w:u w:val="single"/>
        </w:rPr>
      </w:pPr>
      <w:r>
        <w:rPr>
          <w:rFonts w:ascii="Calibri" w:hAnsi="Calibri" w:cs="Calibri"/>
          <w:b/>
          <w:bCs/>
          <w:sz w:val="22"/>
          <w:szCs w:val="22"/>
          <w:u w:val="single"/>
        </w:rPr>
        <w:t>Code 1.8:</w:t>
      </w:r>
    </w:p>
    <w:p w14:paraId="2C26763A" w14:textId="0501A056" w:rsidR="00DA7E71" w:rsidRDefault="00DA7E71" w:rsidP="00DA7E71">
      <w:pPr>
        <w:pStyle w:val="FootnoteText"/>
        <w:rPr>
          <w:rFonts w:ascii="Calibri" w:hAnsi="Calibri" w:cs="Calibri"/>
          <w:sz w:val="22"/>
          <w:szCs w:val="22"/>
        </w:rPr>
      </w:pPr>
      <w:r>
        <w:rPr>
          <w:rFonts w:ascii="Calibri" w:hAnsi="Calibri" w:cs="Calibri"/>
          <w:sz w:val="22"/>
          <w:szCs w:val="22"/>
        </w:rPr>
        <w:t>1. Taxi service</w:t>
      </w:r>
      <w:r w:rsidR="00141CDD">
        <w:rPr>
          <w:rFonts w:ascii="Calibri" w:hAnsi="Calibri" w:cs="Calibri"/>
          <w:sz w:val="22"/>
          <w:szCs w:val="22"/>
        </w:rPr>
        <w:t xml:space="preserve"> </w:t>
      </w:r>
      <w:r>
        <w:rPr>
          <w:rFonts w:ascii="Calibri" w:hAnsi="Calibri" w:cs="Calibri"/>
          <w:sz w:val="22"/>
          <w:szCs w:val="22"/>
        </w:rPr>
        <w:t xml:space="preserve">    2. Vehicle rental       </w:t>
      </w:r>
      <w:r w:rsidR="00141CDD">
        <w:rPr>
          <w:rFonts w:ascii="Calibri" w:hAnsi="Calibri" w:cs="Calibri"/>
          <w:sz w:val="22"/>
          <w:szCs w:val="22"/>
        </w:rPr>
        <w:t xml:space="preserve"> </w:t>
      </w:r>
      <w:r>
        <w:rPr>
          <w:rFonts w:ascii="Calibri" w:hAnsi="Calibri" w:cs="Calibri"/>
          <w:sz w:val="22"/>
          <w:szCs w:val="22"/>
        </w:rPr>
        <w:t>  </w:t>
      </w:r>
      <w:r w:rsidR="00141CDD">
        <w:rPr>
          <w:rFonts w:ascii="Calibri" w:hAnsi="Calibri" w:cs="Calibri"/>
          <w:sz w:val="22"/>
          <w:szCs w:val="22"/>
        </w:rPr>
        <w:t>      3. Hardware rental       </w:t>
      </w:r>
      <w:r>
        <w:rPr>
          <w:rFonts w:ascii="Calibri" w:hAnsi="Calibri" w:cs="Calibri"/>
          <w:sz w:val="22"/>
          <w:szCs w:val="22"/>
        </w:rPr>
        <w:t>  4. Construction 5. Fishing net rental</w:t>
      </w:r>
    </w:p>
    <w:p w14:paraId="5A924AF0" w14:textId="77777777" w:rsidR="00DA7E71" w:rsidRDefault="00DA7E71" w:rsidP="00DA7E71">
      <w:pPr>
        <w:pStyle w:val="FootnoteText"/>
        <w:rPr>
          <w:rFonts w:ascii="Calibri" w:hAnsi="Calibri" w:cs="Calibri"/>
          <w:sz w:val="22"/>
          <w:szCs w:val="22"/>
        </w:rPr>
      </w:pPr>
      <w:r>
        <w:rPr>
          <w:rFonts w:ascii="Calibri" w:hAnsi="Calibri" w:cs="Calibri"/>
          <w:sz w:val="22"/>
          <w:szCs w:val="22"/>
        </w:rPr>
        <w:t>6. Tailor                7. Land rental                    8. Property mortgaged  9. Money lending</w:t>
      </w:r>
    </w:p>
    <w:p w14:paraId="3951B80C" w14:textId="77777777" w:rsidR="00DA7E71" w:rsidRDefault="00DA7E71" w:rsidP="00DA7E71">
      <w:pPr>
        <w:pStyle w:val="FootnoteText"/>
        <w:rPr>
          <w:rFonts w:ascii="Calibri" w:hAnsi="Calibri" w:cs="Calibri"/>
          <w:sz w:val="22"/>
          <w:szCs w:val="22"/>
        </w:rPr>
      </w:pPr>
    </w:p>
    <w:p w14:paraId="0F0E7C8E" w14:textId="77777777" w:rsidR="00DA7E71" w:rsidRDefault="00DA7E71" w:rsidP="00DA7E71">
      <w:pPr>
        <w:pStyle w:val="FootnoteText"/>
        <w:rPr>
          <w:rFonts w:ascii="Calibri" w:hAnsi="Calibri" w:cs="Calibri"/>
          <w:b/>
          <w:bCs/>
          <w:sz w:val="22"/>
          <w:szCs w:val="22"/>
          <w:u w:val="single"/>
        </w:rPr>
      </w:pPr>
      <w:r>
        <w:rPr>
          <w:rFonts w:ascii="Calibri" w:hAnsi="Calibri" w:cs="Calibri"/>
          <w:b/>
          <w:bCs/>
          <w:sz w:val="22"/>
          <w:szCs w:val="22"/>
          <w:u w:val="single"/>
        </w:rPr>
        <w:t>Code 1.9:</w:t>
      </w:r>
    </w:p>
    <w:p w14:paraId="39CCFF0C" w14:textId="77777777" w:rsidR="00DA7E71" w:rsidRDefault="00DA7E71" w:rsidP="00DA7E71">
      <w:pPr>
        <w:pStyle w:val="FootnoteText"/>
        <w:rPr>
          <w:rFonts w:ascii="Calibri" w:hAnsi="Calibri" w:cs="Calibri"/>
          <w:sz w:val="22"/>
          <w:szCs w:val="22"/>
        </w:rPr>
      </w:pPr>
      <w:r>
        <w:rPr>
          <w:rFonts w:ascii="Calibri" w:hAnsi="Calibri" w:cs="Calibri"/>
          <w:sz w:val="22"/>
          <w:szCs w:val="22"/>
        </w:rPr>
        <w:t>1. Medium or large-scale enterprise                                        2. Small-scale enterprise/street trader</w:t>
      </w:r>
    </w:p>
    <w:p w14:paraId="08613053" w14:textId="77777777" w:rsidR="00DA7E71" w:rsidRDefault="00DA7E71" w:rsidP="00DA7E71">
      <w:pPr>
        <w:pStyle w:val="FootnoteText"/>
        <w:rPr>
          <w:rFonts w:ascii="Calibri" w:hAnsi="Calibri" w:cs="Calibri"/>
          <w:sz w:val="22"/>
          <w:szCs w:val="22"/>
        </w:rPr>
      </w:pPr>
    </w:p>
    <w:p w14:paraId="1387A623" w14:textId="77777777" w:rsidR="00DA7E71" w:rsidRDefault="00DA7E71" w:rsidP="00DA7E71">
      <w:pPr>
        <w:pStyle w:val="FootnoteText"/>
        <w:rPr>
          <w:rFonts w:ascii="Calibri" w:hAnsi="Calibri" w:cs="Calibri"/>
          <w:b/>
          <w:bCs/>
          <w:sz w:val="22"/>
          <w:szCs w:val="22"/>
          <w:u w:val="single"/>
        </w:rPr>
      </w:pPr>
      <w:r>
        <w:rPr>
          <w:rFonts w:ascii="Calibri" w:hAnsi="Calibri" w:cs="Calibri"/>
          <w:b/>
          <w:bCs/>
          <w:sz w:val="22"/>
          <w:szCs w:val="22"/>
          <w:u w:val="single"/>
        </w:rPr>
        <w:t>Code 1.10:</w:t>
      </w:r>
    </w:p>
    <w:p w14:paraId="55FD5937" w14:textId="77777777" w:rsidR="00DA7E71" w:rsidRDefault="00DA7E71" w:rsidP="00DA7E71">
      <w:pPr>
        <w:pStyle w:val="FootnoteText"/>
        <w:rPr>
          <w:rFonts w:ascii="Calibri" w:hAnsi="Calibri" w:cs="Calibri"/>
          <w:sz w:val="22"/>
          <w:szCs w:val="22"/>
        </w:rPr>
      </w:pPr>
      <w:r>
        <w:rPr>
          <w:rFonts w:ascii="Calibri" w:hAnsi="Calibri" w:cs="Calibri"/>
          <w:sz w:val="22"/>
          <w:szCs w:val="22"/>
        </w:rPr>
        <w:t>1. Driver               2. Taxi Services                 3. Handicrafts                    4. Construction                 5. Tailor</w:t>
      </w:r>
    </w:p>
    <w:p w14:paraId="73547E46" w14:textId="77777777" w:rsidR="00DA7E71" w:rsidRDefault="00DA7E71" w:rsidP="00DA7E71"/>
    <w:p w14:paraId="0B7D47D5" w14:textId="77777777" w:rsidR="00DA7E71" w:rsidRDefault="00DA7E71" w:rsidP="00DA7E71">
      <w:pPr>
        <w:rPr>
          <w:b/>
          <w:bCs/>
        </w:rPr>
      </w:pPr>
    </w:p>
    <w:p w14:paraId="6039685B" w14:textId="77777777" w:rsidR="00DA7E71" w:rsidRDefault="00DA7E71" w:rsidP="00DA7E71">
      <w:pPr>
        <w:rPr>
          <w:b/>
          <w:bCs/>
        </w:rPr>
      </w:pPr>
    </w:p>
    <w:p w14:paraId="15654AD2" w14:textId="77777777" w:rsidR="00DA7E71" w:rsidRDefault="00DA7E71" w:rsidP="00DA7E71">
      <w:pPr>
        <w:rPr>
          <w:b/>
          <w:bCs/>
        </w:rPr>
      </w:pPr>
    </w:p>
    <w:p w14:paraId="69F41302" w14:textId="77777777" w:rsidR="00DA7E71" w:rsidRDefault="00DA7E71" w:rsidP="00DA7E71">
      <w:pPr>
        <w:rPr>
          <w:b/>
          <w:bCs/>
        </w:rPr>
      </w:pPr>
    </w:p>
    <w:p w14:paraId="538A20D2" w14:textId="77777777" w:rsidR="00DA7E71" w:rsidRDefault="00DA7E71" w:rsidP="00DA7E71">
      <w:pPr>
        <w:rPr>
          <w:b/>
          <w:bCs/>
        </w:rPr>
      </w:pPr>
    </w:p>
    <w:p w14:paraId="751A041C" w14:textId="77777777" w:rsidR="00DA7E71" w:rsidRDefault="00DA7E71" w:rsidP="00DA7E71">
      <w:pPr>
        <w:rPr>
          <w:b/>
          <w:bCs/>
        </w:rPr>
      </w:pPr>
    </w:p>
    <w:p w14:paraId="021C8EA0" w14:textId="77777777" w:rsidR="00DA7E71" w:rsidRDefault="00DA7E71" w:rsidP="00DA7E71">
      <w:pPr>
        <w:rPr>
          <w:b/>
          <w:bCs/>
        </w:rPr>
      </w:pPr>
    </w:p>
    <w:p w14:paraId="1C984BB2" w14:textId="77777777" w:rsidR="00DA7E71" w:rsidRDefault="00DA7E71" w:rsidP="00DA7E71">
      <w:pPr>
        <w:rPr>
          <w:b/>
          <w:bCs/>
        </w:rPr>
      </w:pPr>
    </w:p>
    <w:p w14:paraId="199CAEA8" w14:textId="77777777" w:rsidR="00DA7E71" w:rsidRDefault="00DA7E71" w:rsidP="00DA7E71">
      <w:pPr>
        <w:rPr>
          <w:b/>
          <w:bCs/>
        </w:rPr>
      </w:pPr>
    </w:p>
    <w:p w14:paraId="2AE515FC" w14:textId="77777777" w:rsidR="00DA7E71" w:rsidRDefault="00DA7E71" w:rsidP="00DA7E71">
      <w:pPr>
        <w:rPr>
          <w:b/>
          <w:bCs/>
        </w:rPr>
      </w:pPr>
    </w:p>
    <w:p w14:paraId="31892BCE" w14:textId="77777777" w:rsidR="00DA7E71" w:rsidRDefault="00DA7E71" w:rsidP="00DA7E71">
      <w:pPr>
        <w:rPr>
          <w:b/>
          <w:bCs/>
        </w:rPr>
      </w:pPr>
    </w:p>
    <w:p w14:paraId="76624DB5" w14:textId="77777777" w:rsidR="00DA7E71" w:rsidRDefault="00DA7E71" w:rsidP="00DA7E71">
      <w:pPr>
        <w:rPr>
          <w:b/>
          <w:bCs/>
        </w:rPr>
      </w:pPr>
    </w:p>
    <w:p w14:paraId="344C0AB9" w14:textId="4E236157" w:rsidR="00DA7E71" w:rsidRDefault="00DA7E71" w:rsidP="00DA7E71">
      <w:pPr>
        <w:ind w:left="720"/>
        <w:rPr>
          <w:b/>
          <w:bCs/>
        </w:rPr>
      </w:pPr>
      <w:r>
        <w:rPr>
          <w:b/>
          <w:bCs/>
        </w:rPr>
        <w:lastRenderedPageBreak/>
        <w:t>2. Monthly Household Expenditures (</w:t>
      </w:r>
      <w:r w:rsidR="00A1205F">
        <w:rPr>
          <w:b/>
          <w:bCs/>
          <w:color w:val="FF0000"/>
        </w:rPr>
        <w:t>1-month</w:t>
      </w:r>
      <w:r>
        <w:rPr>
          <w:b/>
          <w:bCs/>
          <w:color w:val="FF0000"/>
        </w:rPr>
        <w:t xml:space="preserve"> recall</w:t>
      </w:r>
      <w:r>
        <w:rPr>
          <w:b/>
          <w:bCs/>
        </w:rPr>
        <w:t>)</w:t>
      </w:r>
    </w:p>
    <w:tbl>
      <w:tblPr>
        <w:tblW w:w="10648" w:type="dxa"/>
        <w:tblInd w:w="-650" w:type="dxa"/>
        <w:tblCellMar>
          <w:left w:w="0" w:type="dxa"/>
          <w:right w:w="0" w:type="dxa"/>
        </w:tblCellMar>
        <w:tblLook w:val="04A0" w:firstRow="1" w:lastRow="0" w:firstColumn="1" w:lastColumn="0" w:noHBand="0" w:noVBand="1"/>
      </w:tblPr>
      <w:tblGrid>
        <w:gridCol w:w="955"/>
        <w:gridCol w:w="2434"/>
        <w:gridCol w:w="2136"/>
        <w:gridCol w:w="774"/>
        <w:gridCol w:w="2176"/>
        <w:gridCol w:w="2173"/>
      </w:tblGrid>
      <w:tr w:rsidR="00DA7E71" w14:paraId="1CD43D45" w14:textId="77777777" w:rsidTr="00DA7E71">
        <w:trPr>
          <w:trHeight w:val="852"/>
        </w:trPr>
        <w:tc>
          <w:tcPr>
            <w:tcW w:w="955" w:type="dxa"/>
            <w:tcBorders>
              <w:top w:val="single" w:sz="24" w:space="0" w:color="auto"/>
              <w:left w:val="single" w:sz="24" w:space="0" w:color="auto"/>
              <w:bottom w:val="single" w:sz="8" w:space="0" w:color="auto"/>
              <w:right w:val="single" w:sz="8" w:space="0" w:color="auto"/>
            </w:tcBorders>
            <w:tcMar>
              <w:top w:w="0" w:type="dxa"/>
              <w:left w:w="108" w:type="dxa"/>
              <w:bottom w:w="0" w:type="dxa"/>
              <w:right w:w="108" w:type="dxa"/>
            </w:tcMar>
            <w:vAlign w:val="center"/>
            <w:hideMark/>
          </w:tcPr>
          <w:p w14:paraId="64441952" w14:textId="77777777" w:rsidR="00DA7E71" w:rsidRDefault="00DA7E71">
            <w:pPr>
              <w:autoSpaceDE w:val="0"/>
              <w:autoSpaceDN w:val="0"/>
              <w:spacing w:line="252" w:lineRule="auto"/>
              <w:jc w:val="center"/>
              <w:rPr>
                <w:b/>
                <w:bCs/>
              </w:rPr>
            </w:pPr>
            <w:r>
              <w:rPr>
                <w:b/>
                <w:bCs/>
              </w:rPr>
              <w:t>Q. No.</w:t>
            </w:r>
          </w:p>
        </w:tc>
        <w:tc>
          <w:tcPr>
            <w:tcW w:w="2434" w:type="dxa"/>
            <w:tcBorders>
              <w:top w:val="single" w:sz="24" w:space="0" w:color="auto"/>
              <w:left w:val="nil"/>
              <w:bottom w:val="single" w:sz="8" w:space="0" w:color="auto"/>
              <w:right w:val="single" w:sz="8" w:space="0" w:color="auto"/>
            </w:tcBorders>
            <w:tcMar>
              <w:top w:w="0" w:type="dxa"/>
              <w:left w:w="108" w:type="dxa"/>
              <w:bottom w:w="0" w:type="dxa"/>
              <w:right w:w="108" w:type="dxa"/>
            </w:tcMar>
            <w:vAlign w:val="center"/>
            <w:hideMark/>
          </w:tcPr>
          <w:p w14:paraId="238C4EE2" w14:textId="77777777" w:rsidR="00DA7E71" w:rsidRDefault="00DA7E71">
            <w:pPr>
              <w:autoSpaceDE w:val="0"/>
              <w:autoSpaceDN w:val="0"/>
              <w:spacing w:line="252" w:lineRule="auto"/>
              <w:jc w:val="center"/>
              <w:rPr>
                <w:b/>
                <w:bCs/>
              </w:rPr>
            </w:pPr>
            <w:r>
              <w:rPr>
                <w:b/>
                <w:bCs/>
              </w:rPr>
              <w:t>Items</w:t>
            </w:r>
          </w:p>
        </w:tc>
        <w:tc>
          <w:tcPr>
            <w:tcW w:w="2136" w:type="dxa"/>
            <w:tcBorders>
              <w:top w:val="single" w:sz="24" w:space="0" w:color="auto"/>
              <w:left w:val="nil"/>
              <w:bottom w:val="single" w:sz="8" w:space="0" w:color="auto"/>
              <w:right w:val="single" w:sz="8" w:space="0" w:color="auto"/>
            </w:tcBorders>
            <w:tcMar>
              <w:top w:w="0" w:type="dxa"/>
              <w:left w:w="108" w:type="dxa"/>
              <w:bottom w:w="0" w:type="dxa"/>
              <w:right w:w="108" w:type="dxa"/>
            </w:tcMar>
            <w:vAlign w:val="center"/>
            <w:hideMark/>
          </w:tcPr>
          <w:p w14:paraId="58BB03C0" w14:textId="77777777" w:rsidR="00DA7E71" w:rsidRDefault="00DA7E71">
            <w:pPr>
              <w:autoSpaceDE w:val="0"/>
              <w:autoSpaceDN w:val="0"/>
              <w:spacing w:line="252" w:lineRule="auto"/>
              <w:jc w:val="center"/>
              <w:rPr>
                <w:b/>
                <w:bCs/>
              </w:rPr>
            </w:pPr>
            <w:r>
              <w:rPr>
                <w:b/>
                <w:bCs/>
              </w:rPr>
              <w:t>Monthly Expenditures (EGP)</w:t>
            </w:r>
          </w:p>
        </w:tc>
        <w:tc>
          <w:tcPr>
            <w:tcW w:w="774" w:type="dxa"/>
            <w:tcBorders>
              <w:top w:val="single" w:sz="24" w:space="0" w:color="auto"/>
              <w:left w:val="nil"/>
              <w:bottom w:val="single" w:sz="8" w:space="0" w:color="auto"/>
              <w:right w:val="single" w:sz="8" w:space="0" w:color="auto"/>
            </w:tcBorders>
            <w:tcMar>
              <w:top w:w="0" w:type="dxa"/>
              <w:left w:w="108" w:type="dxa"/>
              <w:bottom w:w="0" w:type="dxa"/>
              <w:right w:w="108" w:type="dxa"/>
            </w:tcMar>
            <w:vAlign w:val="center"/>
            <w:hideMark/>
          </w:tcPr>
          <w:p w14:paraId="198BB9D0" w14:textId="77777777" w:rsidR="00DA7E71" w:rsidRDefault="00DA7E71">
            <w:pPr>
              <w:autoSpaceDE w:val="0"/>
              <w:autoSpaceDN w:val="0"/>
              <w:spacing w:line="252" w:lineRule="auto"/>
              <w:jc w:val="center"/>
              <w:rPr>
                <w:b/>
                <w:bCs/>
              </w:rPr>
            </w:pPr>
            <w:r>
              <w:rPr>
                <w:b/>
                <w:bCs/>
              </w:rPr>
              <w:t>Q. No.</w:t>
            </w:r>
          </w:p>
        </w:tc>
        <w:tc>
          <w:tcPr>
            <w:tcW w:w="2176" w:type="dxa"/>
            <w:tcBorders>
              <w:top w:val="single" w:sz="24" w:space="0" w:color="auto"/>
              <w:left w:val="nil"/>
              <w:bottom w:val="single" w:sz="8" w:space="0" w:color="auto"/>
              <w:right w:val="single" w:sz="8" w:space="0" w:color="auto"/>
            </w:tcBorders>
            <w:tcMar>
              <w:top w:w="0" w:type="dxa"/>
              <w:left w:w="108" w:type="dxa"/>
              <w:bottom w:w="0" w:type="dxa"/>
              <w:right w:w="108" w:type="dxa"/>
            </w:tcMar>
            <w:vAlign w:val="center"/>
            <w:hideMark/>
          </w:tcPr>
          <w:p w14:paraId="20642AF8" w14:textId="77777777" w:rsidR="00DA7E71" w:rsidRDefault="00DA7E71">
            <w:pPr>
              <w:autoSpaceDE w:val="0"/>
              <w:autoSpaceDN w:val="0"/>
              <w:spacing w:line="252" w:lineRule="auto"/>
              <w:jc w:val="center"/>
              <w:rPr>
                <w:b/>
                <w:bCs/>
              </w:rPr>
            </w:pPr>
            <w:r>
              <w:rPr>
                <w:b/>
                <w:bCs/>
              </w:rPr>
              <w:t>Items</w:t>
            </w:r>
          </w:p>
        </w:tc>
        <w:tc>
          <w:tcPr>
            <w:tcW w:w="2173" w:type="dxa"/>
            <w:tcBorders>
              <w:top w:val="single" w:sz="24" w:space="0" w:color="auto"/>
              <w:left w:val="nil"/>
              <w:bottom w:val="single" w:sz="8" w:space="0" w:color="auto"/>
              <w:right w:val="single" w:sz="24" w:space="0" w:color="auto"/>
            </w:tcBorders>
            <w:tcMar>
              <w:top w:w="0" w:type="dxa"/>
              <w:left w:w="108" w:type="dxa"/>
              <w:bottom w:w="0" w:type="dxa"/>
              <w:right w:w="108" w:type="dxa"/>
            </w:tcMar>
            <w:vAlign w:val="center"/>
            <w:hideMark/>
          </w:tcPr>
          <w:p w14:paraId="3DD12DBB" w14:textId="77777777" w:rsidR="00DA7E71" w:rsidRDefault="00DA7E71">
            <w:pPr>
              <w:autoSpaceDE w:val="0"/>
              <w:autoSpaceDN w:val="0"/>
              <w:spacing w:line="252" w:lineRule="auto"/>
              <w:jc w:val="center"/>
              <w:rPr>
                <w:b/>
                <w:bCs/>
              </w:rPr>
            </w:pPr>
            <w:r>
              <w:rPr>
                <w:b/>
                <w:bCs/>
              </w:rPr>
              <w:t>Monthly Expenditures (EGP)</w:t>
            </w:r>
          </w:p>
        </w:tc>
      </w:tr>
      <w:tr w:rsidR="00DA7E71" w14:paraId="658A7708" w14:textId="77777777" w:rsidTr="00DA7E71">
        <w:trPr>
          <w:trHeight w:val="279"/>
        </w:trPr>
        <w:tc>
          <w:tcPr>
            <w:tcW w:w="95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153F4DD8" w14:textId="77777777" w:rsidR="00DA7E71" w:rsidRDefault="00DA7E71">
            <w:pPr>
              <w:spacing w:line="252" w:lineRule="auto"/>
              <w:rPr>
                <w:color w:val="000000"/>
              </w:rPr>
            </w:pPr>
            <w:r>
              <w:t>2.1</w:t>
            </w:r>
          </w:p>
        </w:tc>
        <w:tc>
          <w:tcPr>
            <w:tcW w:w="2434" w:type="dxa"/>
            <w:tcBorders>
              <w:top w:val="nil"/>
              <w:left w:val="nil"/>
              <w:bottom w:val="single" w:sz="8" w:space="0" w:color="auto"/>
              <w:right w:val="single" w:sz="8" w:space="0" w:color="auto"/>
            </w:tcBorders>
            <w:tcMar>
              <w:top w:w="0" w:type="dxa"/>
              <w:left w:w="108" w:type="dxa"/>
              <w:bottom w:w="0" w:type="dxa"/>
              <w:right w:w="108" w:type="dxa"/>
            </w:tcMar>
            <w:hideMark/>
          </w:tcPr>
          <w:p w14:paraId="389A1FC6" w14:textId="77777777" w:rsidR="00DA7E71" w:rsidRDefault="00DA7E71">
            <w:pPr>
              <w:autoSpaceDE w:val="0"/>
              <w:autoSpaceDN w:val="0"/>
              <w:spacing w:line="252" w:lineRule="auto"/>
            </w:pPr>
            <w:r>
              <w:t>Food</w:t>
            </w:r>
          </w:p>
        </w:tc>
        <w:tc>
          <w:tcPr>
            <w:tcW w:w="2136" w:type="dxa"/>
            <w:tcBorders>
              <w:top w:val="nil"/>
              <w:left w:val="nil"/>
              <w:bottom w:val="single" w:sz="8" w:space="0" w:color="auto"/>
              <w:right w:val="single" w:sz="8" w:space="0" w:color="auto"/>
            </w:tcBorders>
            <w:tcMar>
              <w:top w:w="0" w:type="dxa"/>
              <w:left w:w="108" w:type="dxa"/>
              <w:bottom w:w="0" w:type="dxa"/>
              <w:right w:w="108" w:type="dxa"/>
            </w:tcMar>
          </w:tcPr>
          <w:p w14:paraId="0BC1D3A3" w14:textId="77777777" w:rsidR="00DA7E71" w:rsidRDefault="00DA7E71">
            <w:pPr>
              <w:autoSpaceDE w:val="0"/>
              <w:autoSpaceDN w:val="0"/>
              <w:spacing w:line="252" w:lineRule="auto"/>
            </w:pPr>
          </w:p>
        </w:tc>
        <w:tc>
          <w:tcPr>
            <w:tcW w:w="774" w:type="dxa"/>
            <w:tcBorders>
              <w:top w:val="nil"/>
              <w:left w:val="nil"/>
              <w:bottom w:val="single" w:sz="8" w:space="0" w:color="auto"/>
              <w:right w:val="single" w:sz="8" w:space="0" w:color="auto"/>
            </w:tcBorders>
            <w:tcMar>
              <w:top w:w="0" w:type="dxa"/>
              <w:left w:w="108" w:type="dxa"/>
              <w:bottom w:w="0" w:type="dxa"/>
              <w:right w:w="108" w:type="dxa"/>
            </w:tcMar>
            <w:hideMark/>
          </w:tcPr>
          <w:p w14:paraId="25E0CC7D" w14:textId="77777777" w:rsidR="00DA7E71" w:rsidRDefault="00DA7E71">
            <w:pPr>
              <w:autoSpaceDE w:val="0"/>
              <w:autoSpaceDN w:val="0"/>
              <w:spacing w:line="252" w:lineRule="auto"/>
            </w:pPr>
            <w:r>
              <w:t>2.9</w:t>
            </w:r>
          </w:p>
        </w:tc>
        <w:tc>
          <w:tcPr>
            <w:tcW w:w="2176" w:type="dxa"/>
            <w:tcBorders>
              <w:top w:val="nil"/>
              <w:left w:val="nil"/>
              <w:bottom w:val="single" w:sz="8" w:space="0" w:color="auto"/>
              <w:right w:val="single" w:sz="8" w:space="0" w:color="auto"/>
            </w:tcBorders>
            <w:tcMar>
              <w:top w:w="0" w:type="dxa"/>
              <w:left w:w="108" w:type="dxa"/>
              <w:bottom w:w="0" w:type="dxa"/>
              <w:right w:w="108" w:type="dxa"/>
            </w:tcMar>
            <w:hideMark/>
          </w:tcPr>
          <w:p w14:paraId="3C119AB2" w14:textId="77777777" w:rsidR="00DA7E71" w:rsidRDefault="00DA7E71">
            <w:pPr>
              <w:spacing w:line="252" w:lineRule="auto"/>
              <w:rPr>
                <w:color w:val="000000"/>
              </w:rPr>
            </w:pPr>
            <w:r>
              <w:rPr>
                <w:color w:val="000000"/>
              </w:rPr>
              <w:t>House rent</w:t>
            </w:r>
          </w:p>
        </w:tc>
        <w:tc>
          <w:tcPr>
            <w:tcW w:w="2173" w:type="dxa"/>
            <w:tcBorders>
              <w:top w:val="nil"/>
              <w:left w:val="nil"/>
              <w:bottom w:val="single" w:sz="8" w:space="0" w:color="auto"/>
              <w:right w:val="single" w:sz="24" w:space="0" w:color="auto"/>
            </w:tcBorders>
            <w:tcMar>
              <w:top w:w="0" w:type="dxa"/>
              <w:left w:w="108" w:type="dxa"/>
              <w:bottom w:w="0" w:type="dxa"/>
              <w:right w:w="108" w:type="dxa"/>
            </w:tcMar>
          </w:tcPr>
          <w:p w14:paraId="0A687CDA" w14:textId="77777777" w:rsidR="00DA7E71" w:rsidRDefault="00DA7E71">
            <w:pPr>
              <w:autoSpaceDE w:val="0"/>
              <w:autoSpaceDN w:val="0"/>
              <w:spacing w:line="252" w:lineRule="auto"/>
              <w:rPr>
                <w:b/>
                <w:bCs/>
              </w:rPr>
            </w:pPr>
          </w:p>
        </w:tc>
      </w:tr>
      <w:tr w:rsidR="00DA7E71" w14:paraId="285075D4" w14:textId="77777777" w:rsidTr="00DA7E71">
        <w:trPr>
          <w:trHeight w:val="279"/>
        </w:trPr>
        <w:tc>
          <w:tcPr>
            <w:tcW w:w="95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0C0564D2" w14:textId="77777777" w:rsidR="00DA7E71" w:rsidRDefault="00DA7E71">
            <w:pPr>
              <w:spacing w:line="252" w:lineRule="auto"/>
              <w:rPr>
                <w:color w:val="000000"/>
              </w:rPr>
            </w:pPr>
            <w:r>
              <w:t>2.2</w:t>
            </w:r>
          </w:p>
        </w:tc>
        <w:tc>
          <w:tcPr>
            <w:tcW w:w="2434" w:type="dxa"/>
            <w:tcBorders>
              <w:top w:val="nil"/>
              <w:left w:val="nil"/>
              <w:bottom w:val="single" w:sz="8" w:space="0" w:color="auto"/>
              <w:right w:val="single" w:sz="8" w:space="0" w:color="auto"/>
            </w:tcBorders>
            <w:tcMar>
              <w:top w:w="0" w:type="dxa"/>
              <w:left w:w="108" w:type="dxa"/>
              <w:bottom w:w="0" w:type="dxa"/>
              <w:right w:w="108" w:type="dxa"/>
            </w:tcMar>
            <w:hideMark/>
          </w:tcPr>
          <w:p w14:paraId="45F989E1" w14:textId="77777777" w:rsidR="00DA7E71" w:rsidRDefault="00DA7E71">
            <w:pPr>
              <w:autoSpaceDE w:val="0"/>
              <w:autoSpaceDN w:val="0"/>
              <w:spacing w:line="252" w:lineRule="auto"/>
            </w:pPr>
            <w:r>
              <w:t>Clothing</w:t>
            </w:r>
          </w:p>
        </w:tc>
        <w:tc>
          <w:tcPr>
            <w:tcW w:w="2136" w:type="dxa"/>
            <w:tcBorders>
              <w:top w:val="nil"/>
              <w:left w:val="nil"/>
              <w:bottom w:val="single" w:sz="8" w:space="0" w:color="auto"/>
              <w:right w:val="single" w:sz="8" w:space="0" w:color="auto"/>
            </w:tcBorders>
            <w:tcMar>
              <w:top w:w="0" w:type="dxa"/>
              <w:left w:w="108" w:type="dxa"/>
              <w:bottom w:w="0" w:type="dxa"/>
              <w:right w:w="108" w:type="dxa"/>
            </w:tcMar>
          </w:tcPr>
          <w:p w14:paraId="112B626B" w14:textId="77777777" w:rsidR="00DA7E71" w:rsidRDefault="00DA7E71">
            <w:pPr>
              <w:autoSpaceDE w:val="0"/>
              <w:autoSpaceDN w:val="0"/>
              <w:spacing w:line="252" w:lineRule="auto"/>
            </w:pPr>
          </w:p>
        </w:tc>
        <w:tc>
          <w:tcPr>
            <w:tcW w:w="774" w:type="dxa"/>
            <w:tcBorders>
              <w:top w:val="nil"/>
              <w:left w:val="nil"/>
              <w:bottom w:val="single" w:sz="8" w:space="0" w:color="auto"/>
              <w:right w:val="single" w:sz="8" w:space="0" w:color="auto"/>
            </w:tcBorders>
            <w:tcMar>
              <w:top w:w="0" w:type="dxa"/>
              <w:left w:w="108" w:type="dxa"/>
              <w:bottom w:w="0" w:type="dxa"/>
              <w:right w:w="108" w:type="dxa"/>
            </w:tcMar>
            <w:hideMark/>
          </w:tcPr>
          <w:p w14:paraId="486B6901" w14:textId="77777777" w:rsidR="00DA7E71" w:rsidRDefault="00DA7E71">
            <w:pPr>
              <w:autoSpaceDE w:val="0"/>
              <w:autoSpaceDN w:val="0"/>
              <w:spacing w:line="252" w:lineRule="auto"/>
            </w:pPr>
            <w:r>
              <w:t>2.10</w:t>
            </w:r>
          </w:p>
        </w:tc>
        <w:tc>
          <w:tcPr>
            <w:tcW w:w="2176" w:type="dxa"/>
            <w:tcBorders>
              <w:top w:val="nil"/>
              <w:left w:val="nil"/>
              <w:bottom w:val="single" w:sz="8" w:space="0" w:color="auto"/>
              <w:right w:val="single" w:sz="8" w:space="0" w:color="auto"/>
            </w:tcBorders>
            <w:tcMar>
              <w:top w:w="0" w:type="dxa"/>
              <w:left w:w="108" w:type="dxa"/>
              <w:bottom w:w="0" w:type="dxa"/>
              <w:right w:w="108" w:type="dxa"/>
            </w:tcMar>
            <w:hideMark/>
          </w:tcPr>
          <w:p w14:paraId="5BA825CD" w14:textId="77777777" w:rsidR="00DA7E71" w:rsidRDefault="00DA7E71">
            <w:pPr>
              <w:spacing w:line="252" w:lineRule="auto"/>
              <w:rPr>
                <w:color w:val="000000"/>
              </w:rPr>
            </w:pPr>
            <w:r>
              <w:t>Loan repayment</w:t>
            </w:r>
          </w:p>
        </w:tc>
        <w:tc>
          <w:tcPr>
            <w:tcW w:w="2173" w:type="dxa"/>
            <w:tcBorders>
              <w:top w:val="nil"/>
              <w:left w:val="nil"/>
              <w:bottom w:val="single" w:sz="8" w:space="0" w:color="auto"/>
              <w:right w:val="single" w:sz="24" w:space="0" w:color="auto"/>
            </w:tcBorders>
            <w:tcMar>
              <w:top w:w="0" w:type="dxa"/>
              <w:left w:w="108" w:type="dxa"/>
              <w:bottom w:w="0" w:type="dxa"/>
              <w:right w:w="108" w:type="dxa"/>
            </w:tcMar>
          </w:tcPr>
          <w:p w14:paraId="5CBF0C87" w14:textId="77777777" w:rsidR="00DA7E71" w:rsidRDefault="00DA7E71">
            <w:pPr>
              <w:autoSpaceDE w:val="0"/>
              <w:autoSpaceDN w:val="0"/>
              <w:spacing w:line="252" w:lineRule="auto"/>
              <w:rPr>
                <w:b/>
                <w:bCs/>
              </w:rPr>
            </w:pPr>
          </w:p>
        </w:tc>
      </w:tr>
      <w:tr w:rsidR="00DA7E71" w14:paraId="6D48CD2A" w14:textId="77777777" w:rsidTr="00DA7E71">
        <w:trPr>
          <w:trHeight w:val="279"/>
        </w:trPr>
        <w:tc>
          <w:tcPr>
            <w:tcW w:w="95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31C5173D" w14:textId="77777777" w:rsidR="00DA7E71" w:rsidRDefault="00DA7E71">
            <w:pPr>
              <w:spacing w:line="252" w:lineRule="auto"/>
              <w:rPr>
                <w:color w:val="000000"/>
              </w:rPr>
            </w:pPr>
            <w:r>
              <w:t>2.3</w:t>
            </w:r>
          </w:p>
        </w:tc>
        <w:tc>
          <w:tcPr>
            <w:tcW w:w="2434" w:type="dxa"/>
            <w:tcBorders>
              <w:top w:val="nil"/>
              <w:left w:val="nil"/>
              <w:bottom w:val="single" w:sz="8" w:space="0" w:color="auto"/>
              <w:right w:val="single" w:sz="8" w:space="0" w:color="auto"/>
            </w:tcBorders>
            <w:tcMar>
              <w:top w:w="0" w:type="dxa"/>
              <w:left w:w="108" w:type="dxa"/>
              <w:bottom w:w="0" w:type="dxa"/>
              <w:right w:w="108" w:type="dxa"/>
            </w:tcMar>
            <w:hideMark/>
          </w:tcPr>
          <w:p w14:paraId="7119551A" w14:textId="77777777" w:rsidR="00DA7E71" w:rsidRDefault="00DA7E71">
            <w:pPr>
              <w:autoSpaceDE w:val="0"/>
              <w:autoSpaceDN w:val="0"/>
              <w:spacing w:line="252" w:lineRule="auto"/>
            </w:pPr>
            <w:r>
              <w:t>Education</w:t>
            </w:r>
          </w:p>
        </w:tc>
        <w:tc>
          <w:tcPr>
            <w:tcW w:w="2136" w:type="dxa"/>
            <w:tcBorders>
              <w:top w:val="nil"/>
              <w:left w:val="nil"/>
              <w:bottom w:val="single" w:sz="8" w:space="0" w:color="auto"/>
              <w:right w:val="single" w:sz="8" w:space="0" w:color="auto"/>
            </w:tcBorders>
            <w:tcMar>
              <w:top w:w="0" w:type="dxa"/>
              <w:left w:w="108" w:type="dxa"/>
              <w:bottom w:w="0" w:type="dxa"/>
              <w:right w:w="108" w:type="dxa"/>
            </w:tcMar>
          </w:tcPr>
          <w:p w14:paraId="73E2AD65" w14:textId="77777777" w:rsidR="00DA7E71" w:rsidRDefault="00DA7E71">
            <w:pPr>
              <w:autoSpaceDE w:val="0"/>
              <w:autoSpaceDN w:val="0"/>
              <w:spacing w:line="252" w:lineRule="auto"/>
            </w:pPr>
          </w:p>
        </w:tc>
        <w:tc>
          <w:tcPr>
            <w:tcW w:w="774" w:type="dxa"/>
            <w:tcBorders>
              <w:top w:val="nil"/>
              <w:left w:val="nil"/>
              <w:bottom w:val="single" w:sz="8" w:space="0" w:color="auto"/>
              <w:right w:val="single" w:sz="8" w:space="0" w:color="auto"/>
            </w:tcBorders>
            <w:tcMar>
              <w:top w:w="0" w:type="dxa"/>
              <w:left w:w="108" w:type="dxa"/>
              <w:bottom w:w="0" w:type="dxa"/>
              <w:right w:w="108" w:type="dxa"/>
            </w:tcMar>
            <w:hideMark/>
          </w:tcPr>
          <w:p w14:paraId="5A22EBB5" w14:textId="77777777" w:rsidR="00DA7E71" w:rsidRDefault="00DA7E71">
            <w:pPr>
              <w:autoSpaceDE w:val="0"/>
              <w:autoSpaceDN w:val="0"/>
              <w:spacing w:line="252" w:lineRule="auto"/>
            </w:pPr>
            <w:r>
              <w:t>2.11</w:t>
            </w:r>
          </w:p>
        </w:tc>
        <w:tc>
          <w:tcPr>
            <w:tcW w:w="2176" w:type="dxa"/>
            <w:tcBorders>
              <w:top w:val="nil"/>
              <w:left w:val="nil"/>
              <w:bottom w:val="single" w:sz="8" w:space="0" w:color="auto"/>
              <w:right w:val="single" w:sz="8" w:space="0" w:color="auto"/>
            </w:tcBorders>
            <w:tcMar>
              <w:top w:w="0" w:type="dxa"/>
              <w:left w:w="108" w:type="dxa"/>
              <w:bottom w:w="0" w:type="dxa"/>
              <w:right w:w="108" w:type="dxa"/>
            </w:tcMar>
            <w:hideMark/>
          </w:tcPr>
          <w:p w14:paraId="08B96DE0" w14:textId="77777777" w:rsidR="00DA7E71" w:rsidRDefault="00DA7E71">
            <w:pPr>
              <w:spacing w:line="252" w:lineRule="auto"/>
              <w:rPr>
                <w:color w:val="000000"/>
              </w:rPr>
            </w:pPr>
            <w:r>
              <w:t>Land purchase</w:t>
            </w:r>
          </w:p>
        </w:tc>
        <w:tc>
          <w:tcPr>
            <w:tcW w:w="2173" w:type="dxa"/>
            <w:tcBorders>
              <w:top w:val="nil"/>
              <w:left w:val="nil"/>
              <w:bottom w:val="single" w:sz="8" w:space="0" w:color="auto"/>
              <w:right w:val="single" w:sz="24" w:space="0" w:color="auto"/>
            </w:tcBorders>
            <w:tcMar>
              <w:top w:w="0" w:type="dxa"/>
              <w:left w:w="108" w:type="dxa"/>
              <w:bottom w:w="0" w:type="dxa"/>
              <w:right w:w="108" w:type="dxa"/>
            </w:tcMar>
          </w:tcPr>
          <w:p w14:paraId="4CB8EC29" w14:textId="77777777" w:rsidR="00DA7E71" w:rsidRDefault="00DA7E71">
            <w:pPr>
              <w:autoSpaceDE w:val="0"/>
              <w:autoSpaceDN w:val="0"/>
              <w:spacing w:line="252" w:lineRule="auto"/>
              <w:rPr>
                <w:b/>
                <w:bCs/>
              </w:rPr>
            </w:pPr>
          </w:p>
        </w:tc>
      </w:tr>
      <w:tr w:rsidR="00DA7E71" w14:paraId="5D97ADE9" w14:textId="77777777" w:rsidTr="00DA7E71">
        <w:trPr>
          <w:trHeight w:val="279"/>
        </w:trPr>
        <w:tc>
          <w:tcPr>
            <w:tcW w:w="95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1CF3B028" w14:textId="77777777" w:rsidR="00DA7E71" w:rsidRDefault="00DA7E71">
            <w:pPr>
              <w:spacing w:line="252" w:lineRule="auto"/>
              <w:rPr>
                <w:color w:val="000000"/>
              </w:rPr>
            </w:pPr>
            <w:r>
              <w:t>2.4</w:t>
            </w:r>
          </w:p>
        </w:tc>
        <w:tc>
          <w:tcPr>
            <w:tcW w:w="2434" w:type="dxa"/>
            <w:tcBorders>
              <w:top w:val="nil"/>
              <w:left w:val="nil"/>
              <w:bottom w:val="single" w:sz="8" w:space="0" w:color="auto"/>
              <w:right w:val="single" w:sz="8" w:space="0" w:color="auto"/>
            </w:tcBorders>
            <w:tcMar>
              <w:top w:w="0" w:type="dxa"/>
              <w:left w:w="108" w:type="dxa"/>
              <w:bottom w:w="0" w:type="dxa"/>
              <w:right w:w="108" w:type="dxa"/>
            </w:tcMar>
            <w:hideMark/>
          </w:tcPr>
          <w:p w14:paraId="4BB9B796" w14:textId="77777777" w:rsidR="00DA7E71" w:rsidRDefault="00DA7E71">
            <w:pPr>
              <w:autoSpaceDE w:val="0"/>
              <w:autoSpaceDN w:val="0"/>
              <w:spacing w:line="252" w:lineRule="auto"/>
            </w:pPr>
            <w:r>
              <w:t>Health</w:t>
            </w:r>
          </w:p>
        </w:tc>
        <w:tc>
          <w:tcPr>
            <w:tcW w:w="2136" w:type="dxa"/>
            <w:tcBorders>
              <w:top w:val="nil"/>
              <w:left w:val="nil"/>
              <w:bottom w:val="single" w:sz="8" w:space="0" w:color="auto"/>
              <w:right w:val="single" w:sz="8" w:space="0" w:color="auto"/>
            </w:tcBorders>
            <w:tcMar>
              <w:top w:w="0" w:type="dxa"/>
              <w:left w:w="108" w:type="dxa"/>
              <w:bottom w:w="0" w:type="dxa"/>
              <w:right w:w="108" w:type="dxa"/>
            </w:tcMar>
          </w:tcPr>
          <w:p w14:paraId="2EC4D327" w14:textId="77777777" w:rsidR="00DA7E71" w:rsidRDefault="00DA7E71">
            <w:pPr>
              <w:autoSpaceDE w:val="0"/>
              <w:autoSpaceDN w:val="0"/>
              <w:spacing w:line="252" w:lineRule="auto"/>
            </w:pPr>
          </w:p>
        </w:tc>
        <w:tc>
          <w:tcPr>
            <w:tcW w:w="774" w:type="dxa"/>
            <w:tcBorders>
              <w:top w:val="nil"/>
              <w:left w:val="nil"/>
              <w:bottom w:val="single" w:sz="8" w:space="0" w:color="auto"/>
              <w:right w:val="single" w:sz="8" w:space="0" w:color="auto"/>
            </w:tcBorders>
            <w:tcMar>
              <w:top w:w="0" w:type="dxa"/>
              <w:left w:w="108" w:type="dxa"/>
              <w:bottom w:w="0" w:type="dxa"/>
              <w:right w:w="108" w:type="dxa"/>
            </w:tcMar>
            <w:hideMark/>
          </w:tcPr>
          <w:p w14:paraId="4FE55AF4" w14:textId="77777777" w:rsidR="00DA7E71" w:rsidRDefault="00DA7E71">
            <w:pPr>
              <w:autoSpaceDE w:val="0"/>
              <w:autoSpaceDN w:val="0"/>
              <w:spacing w:line="252" w:lineRule="auto"/>
            </w:pPr>
            <w:r>
              <w:t>2.12</w:t>
            </w:r>
          </w:p>
        </w:tc>
        <w:tc>
          <w:tcPr>
            <w:tcW w:w="2176" w:type="dxa"/>
            <w:tcBorders>
              <w:top w:val="nil"/>
              <w:left w:val="nil"/>
              <w:bottom w:val="single" w:sz="8" w:space="0" w:color="auto"/>
              <w:right w:val="single" w:sz="8" w:space="0" w:color="auto"/>
            </w:tcBorders>
            <w:tcMar>
              <w:top w:w="0" w:type="dxa"/>
              <w:left w:w="108" w:type="dxa"/>
              <w:bottom w:w="0" w:type="dxa"/>
              <w:right w:w="108" w:type="dxa"/>
            </w:tcMar>
            <w:hideMark/>
          </w:tcPr>
          <w:p w14:paraId="2CDF300A" w14:textId="77777777" w:rsidR="00DA7E71" w:rsidRDefault="00DA7E71">
            <w:pPr>
              <w:spacing w:line="252" w:lineRule="auto"/>
              <w:rPr>
                <w:color w:val="000000"/>
              </w:rPr>
            </w:pPr>
            <w:r>
              <w:t>Land rent</w:t>
            </w:r>
          </w:p>
        </w:tc>
        <w:tc>
          <w:tcPr>
            <w:tcW w:w="2173" w:type="dxa"/>
            <w:tcBorders>
              <w:top w:val="nil"/>
              <w:left w:val="nil"/>
              <w:bottom w:val="single" w:sz="8" w:space="0" w:color="auto"/>
              <w:right w:val="single" w:sz="24" w:space="0" w:color="auto"/>
            </w:tcBorders>
            <w:tcMar>
              <w:top w:w="0" w:type="dxa"/>
              <w:left w:w="108" w:type="dxa"/>
              <w:bottom w:w="0" w:type="dxa"/>
              <w:right w:w="108" w:type="dxa"/>
            </w:tcMar>
          </w:tcPr>
          <w:p w14:paraId="0942AA9B" w14:textId="77777777" w:rsidR="00DA7E71" w:rsidRDefault="00DA7E71">
            <w:pPr>
              <w:autoSpaceDE w:val="0"/>
              <w:autoSpaceDN w:val="0"/>
              <w:spacing w:line="252" w:lineRule="auto"/>
              <w:rPr>
                <w:b/>
                <w:bCs/>
              </w:rPr>
            </w:pPr>
          </w:p>
        </w:tc>
      </w:tr>
      <w:tr w:rsidR="00DA7E71" w14:paraId="1798BCD2" w14:textId="77777777" w:rsidTr="00DA7E71">
        <w:trPr>
          <w:trHeight w:val="279"/>
        </w:trPr>
        <w:tc>
          <w:tcPr>
            <w:tcW w:w="95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1EF7A6ED" w14:textId="77777777" w:rsidR="00DA7E71" w:rsidRDefault="00DA7E71">
            <w:pPr>
              <w:spacing w:line="252" w:lineRule="auto"/>
              <w:rPr>
                <w:color w:val="000000"/>
              </w:rPr>
            </w:pPr>
            <w:r>
              <w:t>2.5</w:t>
            </w:r>
          </w:p>
        </w:tc>
        <w:tc>
          <w:tcPr>
            <w:tcW w:w="2434" w:type="dxa"/>
            <w:tcBorders>
              <w:top w:val="nil"/>
              <w:left w:val="nil"/>
              <w:bottom w:val="single" w:sz="8" w:space="0" w:color="auto"/>
              <w:right w:val="single" w:sz="8" w:space="0" w:color="auto"/>
            </w:tcBorders>
            <w:tcMar>
              <w:top w:w="0" w:type="dxa"/>
              <w:left w:w="108" w:type="dxa"/>
              <w:bottom w:w="0" w:type="dxa"/>
              <w:right w:w="108" w:type="dxa"/>
            </w:tcMar>
            <w:hideMark/>
          </w:tcPr>
          <w:p w14:paraId="1DCB9F6D" w14:textId="77777777" w:rsidR="00DA7E71" w:rsidRDefault="00DA7E71">
            <w:pPr>
              <w:autoSpaceDE w:val="0"/>
              <w:autoSpaceDN w:val="0"/>
              <w:spacing w:line="252" w:lineRule="auto"/>
            </w:pPr>
            <w:r>
              <w:t>House repair/building</w:t>
            </w:r>
          </w:p>
        </w:tc>
        <w:tc>
          <w:tcPr>
            <w:tcW w:w="2136" w:type="dxa"/>
            <w:tcBorders>
              <w:top w:val="nil"/>
              <w:left w:val="nil"/>
              <w:bottom w:val="single" w:sz="8" w:space="0" w:color="auto"/>
              <w:right w:val="single" w:sz="8" w:space="0" w:color="auto"/>
            </w:tcBorders>
            <w:tcMar>
              <w:top w:w="0" w:type="dxa"/>
              <w:left w:w="108" w:type="dxa"/>
              <w:bottom w:w="0" w:type="dxa"/>
              <w:right w:w="108" w:type="dxa"/>
            </w:tcMar>
          </w:tcPr>
          <w:p w14:paraId="27AFDD75" w14:textId="77777777" w:rsidR="00DA7E71" w:rsidRDefault="00DA7E71">
            <w:pPr>
              <w:autoSpaceDE w:val="0"/>
              <w:autoSpaceDN w:val="0"/>
              <w:spacing w:line="252" w:lineRule="auto"/>
            </w:pPr>
          </w:p>
        </w:tc>
        <w:tc>
          <w:tcPr>
            <w:tcW w:w="774" w:type="dxa"/>
            <w:tcBorders>
              <w:top w:val="nil"/>
              <w:left w:val="nil"/>
              <w:bottom w:val="single" w:sz="8" w:space="0" w:color="auto"/>
              <w:right w:val="single" w:sz="8" w:space="0" w:color="auto"/>
            </w:tcBorders>
            <w:tcMar>
              <w:top w:w="0" w:type="dxa"/>
              <w:left w:w="108" w:type="dxa"/>
              <w:bottom w:w="0" w:type="dxa"/>
              <w:right w:w="108" w:type="dxa"/>
            </w:tcMar>
            <w:hideMark/>
          </w:tcPr>
          <w:p w14:paraId="20CFA893" w14:textId="77777777" w:rsidR="00DA7E71" w:rsidRDefault="00DA7E71">
            <w:pPr>
              <w:autoSpaceDE w:val="0"/>
              <w:autoSpaceDN w:val="0"/>
              <w:spacing w:line="252" w:lineRule="auto"/>
            </w:pPr>
            <w:r>
              <w:t>2.13</w:t>
            </w:r>
          </w:p>
        </w:tc>
        <w:tc>
          <w:tcPr>
            <w:tcW w:w="2176" w:type="dxa"/>
            <w:tcBorders>
              <w:top w:val="nil"/>
              <w:left w:val="nil"/>
              <w:bottom w:val="single" w:sz="8" w:space="0" w:color="auto"/>
              <w:right w:val="single" w:sz="8" w:space="0" w:color="auto"/>
            </w:tcBorders>
            <w:tcMar>
              <w:top w:w="0" w:type="dxa"/>
              <w:left w:w="108" w:type="dxa"/>
              <w:bottom w:w="0" w:type="dxa"/>
              <w:right w:w="108" w:type="dxa"/>
            </w:tcMar>
            <w:hideMark/>
          </w:tcPr>
          <w:p w14:paraId="5982C56D" w14:textId="77777777" w:rsidR="00DA7E71" w:rsidRDefault="00DA7E71">
            <w:pPr>
              <w:spacing w:line="252" w:lineRule="auto"/>
              <w:rPr>
                <w:color w:val="000000"/>
              </w:rPr>
            </w:pPr>
            <w:r>
              <w:t>Livestock/poultry</w:t>
            </w:r>
          </w:p>
        </w:tc>
        <w:tc>
          <w:tcPr>
            <w:tcW w:w="2173" w:type="dxa"/>
            <w:tcBorders>
              <w:top w:val="nil"/>
              <w:left w:val="nil"/>
              <w:bottom w:val="single" w:sz="8" w:space="0" w:color="auto"/>
              <w:right w:val="single" w:sz="24" w:space="0" w:color="auto"/>
            </w:tcBorders>
            <w:tcMar>
              <w:top w:w="0" w:type="dxa"/>
              <w:left w:w="108" w:type="dxa"/>
              <w:bottom w:w="0" w:type="dxa"/>
              <w:right w:w="108" w:type="dxa"/>
            </w:tcMar>
          </w:tcPr>
          <w:p w14:paraId="08DCBF04" w14:textId="77777777" w:rsidR="00DA7E71" w:rsidRDefault="00DA7E71">
            <w:pPr>
              <w:autoSpaceDE w:val="0"/>
              <w:autoSpaceDN w:val="0"/>
              <w:spacing w:line="252" w:lineRule="auto"/>
              <w:rPr>
                <w:b/>
                <w:bCs/>
              </w:rPr>
            </w:pPr>
          </w:p>
        </w:tc>
      </w:tr>
      <w:tr w:rsidR="00DA7E71" w14:paraId="598FA6BE" w14:textId="77777777" w:rsidTr="00DA7E71">
        <w:trPr>
          <w:trHeight w:val="305"/>
        </w:trPr>
        <w:tc>
          <w:tcPr>
            <w:tcW w:w="95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599078E3" w14:textId="77777777" w:rsidR="00DA7E71" w:rsidRDefault="00DA7E71">
            <w:pPr>
              <w:spacing w:line="252" w:lineRule="auto"/>
              <w:rPr>
                <w:color w:val="000000"/>
              </w:rPr>
            </w:pPr>
            <w:r>
              <w:t>2.6</w:t>
            </w:r>
          </w:p>
        </w:tc>
        <w:tc>
          <w:tcPr>
            <w:tcW w:w="2434" w:type="dxa"/>
            <w:tcBorders>
              <w:top w:val="nil"/>
              <w:left w:val="nil"/>
              <w:bottom w:val="single" w:sz="8" w:space="0" w:color="auto"/>
              <w:right w:val="single" w:sz="8" w:space="0" w:color="auto"/>
            </w:tcBorders>
            <w:tcMar>
              <w:top w:w="0" w:type="dxa"/>
              <w:left w:w="108" w:type="dxa"/>
              <w:bottom w:w="0" w:type="dxa"/>
              <w:right w:w="108" w:type="dxa"/>
            </w:tcMar>
            <w:hideMark/>
          </w:tcPr>
          <w:p w14:paraId="167A89F0" w14:textId="77777777" w:rsidR="00DA7E71" w:rsidRDefault="00DA7E71">
            <w:pPr>
              <w:autoSpaceDE w:val="0"/>
              <w:autoSpaceDN w:val="0"/>
              <w:spacing w:line="252" w:lineRule="auto"/>
            </w:pPr>
            <w:r>
              <w:rPr>
                <w:color w:val="000000"/>
              </w:rPr>
              <w:t>Transport Expenses</w:t>
            </w:r>
          </w:p>
        </w:tc>
        <w:tc>
          <w:tcPr>
            <w:tcW w:w="2136" w:type="dxa"/>
            <w:tcBorders>
              <w:top w:val="nil"/>
              <w:left w:val="nil"/>
              <w:bottom w:val="single" w:sz="8" w:space="0" w:color="auto"/>
              <w:right w:val="single" w:sz="8" w:space="0" w:color="auto"/>
            </w:tcBorders>
            <w:tcMar>
              <w:top w:w="0" w:type="dxa"/>
              <w:left w:w="108" w:type="dxa"/>
              <w:bottom w:w="0" w:type="dxa"/>
              <w:right w:w="108" w:type="dxa"/>
            </w:tcMar>
          </w:tcPr>
          <w:p w14:paraId="760A7E1F" w14:textId="77777777" w:rsidR="00DA7E71" w:rsidRDefault="00DA7E71">
            <w:pPr>
              <w:autoSpaceDE w:val="0"/>
              <w:autoSpaceDN w:val="0"/>
              <w:spacing w:line="252" w:lineRule="auto"/>
            </w:pPr>
          </w:p>
        </w:tc>
        <w:tc>
          <w:tcPr>
            <w:tcW w:w="774" w:type="dxa"/>
            <w:tcBorders>
              <w:top w:val="nil"/>
              <w:left w:val="nil"/>
              <w:bottom w:val="single" w:sz="8" w:space="0" w:color="auto"/>
              <w:right w:val="single" w:sz="8" w:space="0" w:color="auto"/>
            </w:tcBorders>
            <w:tcMar>
              <w:top w:w="0" w:type="dxa"/>
              <w:left w:w="108" w:type="dxa"/>
              <w:bottom w:w="0" w:type="dxa"/>
              <w:right w:w="108" w:type="dxa"/>
            </w:tcMar>
            <w:hideMark/>
          </w:tcPr>
          <w:p w14:paraId="0B956579" w14:textId="77777777" w:rsidR="00DA7E71" w:rsidRDefault="00DA7E71">
            <w:pPr>
              <w:autoSpaceDE w:val="0"/>
              <w:autoSpaceDN w:val="0"/>
              <w:spacing w:line="252" w:lineRule="auto"/>
            </w:pPr>
            <w:r>
              <w:t>2.14</w:t>
            </w:r>
          </w:p>
        </w:tc>
        <w:tc>
          <w:tcPr>
            <w:tcW w:w="2176" w:type="dxa"/>
            <w:tcBorders>
              <w:top w:val="nil"/>
              <w:left w:val="nil"/>
              <w:bottom w:val="single" w:sz="8" w:space="0" w:color="auto"/>
              <w:right w:val="single" w:sz="8" w:space="0" w:color="auto"/>
            </w:tcBorders>
            <w:tcMar>
              <w:top w:w="0" w:type="dxa"/>
              <w:left w:w="108" w:type="dxa"/>
              <w:bottom w:w="0" w:type="dxa"/>
              <w:right w:w="108" w:type="dxa"/>
            </w:tcMar>
            <w:hideMark/>
          </w:tcPr>
          <w:p w14:paraId="7D629052" w14:textId="77777777" w:rsidR="00DA7E71" w:rsidRDefault="00DA7E71">
            <w:pPr>
              <w:spacing w:line="252" w:lineRule="auto"/>
              <w:rPr>
                <w:color w:val="000000"/>
              </w:rPr>
            </w:pPr>
            <w:r>
              <w:t>Agricultural inputs</w:t>
            </w:r>
          </w:p>
        </w:tc>
        <w:tc>
          <w:tcPr>
            <w:tcW w:w="2173" w:type="dxa"/>
            <w:tcBorders>
              <w:top w:val="nil"/>
              <w:left w:val="nil"/>
              <w:bottom w:val="single" w:sz="8" w:space="0" w:color="auto"/>
              <w:right w:val="single" w:sz="24" w:space="0" w:color="auto"/>
            </w:tcBorders>
            <w:tcMar>
              <w:top w:w="0" w:type="dxa"/>
              <w:left w:w="108" w:type="dxa"/>
              <w:bottom w:w="0" w:type="dxa"/>
              <w:right w:w="108" w:type="dxa"/>
            </w:tcMar>
          </w:tcPr>
          <w:p w14:paraId="494790ED" w14:textId="77777777" w:rsidR="00DA7E71" w:rsidRDefault="00DA7E71">
            <w:pPr>
              <w:autoSpaceDE w:val="0"/>
              <w:autoSpaceDN w:val="0"/>
              <w:spacing w:line="252" w:lineRule="auto"/>
              <w:rPr>
                <w:b/>
                <w:bCs/>
              </w:rPr>
            </w:pPr>
          </w:p>
        </w:tc>
      </w:tr>
      <w:tr w:rsidR="00DA7E71" w14:paraId="522680D8" w14:textId="77777777" w:rsidTr="00DA7E71">
        <w:trPr>
          <w:trHeight w:val="263"/>
        </w:trPr>
        <w:tc>
          <w:tcPr>
            <w:tcW w:w="95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76FCAE46" w14:textId="77777777" w:rsidR="00DA7E71" w:rsidRDefault="00DA7E71">
            <w:pPr>
              <w:spacing w:line="252" w:lineRule="auto"/>
              <w:rPr>
                <w:color w:val="000000"/>
              </w:rPr>
            </w:pPr>
            <w:r>
              <w:t>2.7</w:t>
            </w:r>
          </w:p>
        </w:tc>
        <w:tc>
          <w:tcPr>
            <w:tcW w:w="2434" w:type="dxa"/>
            <w:tcBorders>
              <w:top w:val="nil"/>
              <w:left w:val="nil"/>
              <w:bottom w:val="single" w:sz="8" w:space="0" w:color="auto"/>
              <w:right w:val="single" w:sz="8" w:space="0" w:color="auto"/>
            </w:tcBorders>
            <w:tcMar>
              <w:top w:w="0" w:type="dxa"/>
              <w:left w:w="108" w:type="dxa"/>
              <w:bottom w:w="0" w:type="dxa"/>
              <w:right w:w="108" w:type="dxa"/>
            </w:tcMar>
            <w:hideMark/>
          </w:tcPr>
          <w:p w14:paraId="56B698CE" w14:textId="77777777" w:rsidR="00DA7E71" w:rsidRDefault="00DA7E71">
            <w:pPr>
              <w:autoSpaceDE w:val="0"/>
              <w:autoSpaceDN w:val="0"/>
              <w:spacing w:line="252" w:lineRule="auto"/>
            </w:pPr>
            <w:r>
              <w:t>Farm equipment</w:t>
            </w:r>
          </w:p>
        </w:tc>
        <w:tc>
          <w:tcPr>
            <w:tcW w:w="2136" w:type="dxa"/>
            <w:tcBorders>
              <w:top w:val="nil"/>
              <w:left w:val="nil"/>
              <w:bottom w:val="single" w:sz="8" w:space="0" w:color="auto"/>
              <w:right w:val="single" w:sz="8" w:space="0" w:color="auto"/>
            </w:tcBorders>
            <w:tcMar>
              <w:top w:w="0" w:type="dxa"/>
              <w:left w:w="108" w:type="dxa"/>
              <w:bottom w:w="0" w:type="dxa"/>
              <w:right w:w="108" w:type="dxa"/>
            </w:tcMar>
          </w:tcPr>
          <w:p w14:paraId="36110DE6" w14:textId="77777777" w:rsidR="00DA7E71" w:rsidRDefault="00DA7E71">
            <w:pPr>
              <w:autoSpaceDE w:val="0"/>
              <w:autoSpaceDN w:val="0"/>
              <w:spacing w:line="252" w:lineRule="auto"/>
            </w:pPr>
          </w:p>
        </w:tc>
        <w:tc>
          <w:tcPr>
            <w:tcW w:w="774" w:type="dxa"/>
            <w:tcBorders>
              <w:top w:val="nil"/>
              <w:left w:val="nil"/>
              <w:bottom w:val="single" w:sz="8" w:space="0" w:color="auto"/>
              <w:right w:val="single" w:sz="8" w:space="0" w:color="auto"/>
            </w:tcBorders>
            <w:tcMar>
              <w:top w:w="0" w:type="dxa"/>
              <w:left w:w="108" w:type="dxa"/>
              <w:bottom w:w="0" w:type="dxa"/>
              <w:right w:w="108" w:type="dxa"/>
            </w:tcMar>
            <w:hideMark/>
          </w:tcPr>
          <w:p w14:paraId="474EFC15" w14:textId="77777777" w:rsidR="00DA7E71" w:rsidRDefault="00DA7E71">
            <w:pPr>
              <w:autoSpaceDE w:val="0"/>
              <w:autoSpaceDN w:val="0"/>
              <w:spacing w:line="252" w:lineRule="auto"/>
            </w:pPr>
            <w:r>
              <w:t>2.15</w:t>
            </w:r>
          </w:p>
        </w:tc>
        <w:tc>
          <w:tcPr>
            <w:tcW w:w="2176" w:type="dxa"/>
            <w:tcBorders>
              <w:top w:val="nil"/>
              <w:left w:val="nil"/>
              <w:bottom w:val="single" w:sz="8" w:space="0" w:color="auto"/>
              <w:right w:val="single" w:sz="8" w:space="0" w:color="auto"/>
            </w:tcBorders>
            <w:tcMar>
              <w:top w:w="0" w:type="dxa"/>
              <w:left w:w="108" w:type="dxa"/>
              <w:bottom w:w="0" w:type="dxa"/>
              <w:right w:w="108" w:type="dxa"/>
            </w:tcMar>
            <w:hideMark/>
          </w:tcPr>
          <w:p w14:paraId="3C298F11" w14:textId="77777777" w:rsidR="00DA7E71" w:rsidRDefault="00DA7E71">
            <w:pPr>
              <w:spacing w:line="252" w:lineRule="auto"/>
              <w:rPr>
                <w:color w:val="000000"/>
              </w:rPr>
            </w:pPr>
            <w:r>
              <w:t>Festivals, ceremonies. marriage</w:t>
            </w:r>
          </w:p>
        </w:tc>
        <w:tc>
          <w:tcPr>
            <w:tcW w:w="2173" w:type="dxa"/>
            <w:tcBorders>
              <w:top w:val="nil"/>
              <w:left w:val="nil"/>
              <w:bottom w:val="single" w:sz="8" w:space="0" w:color="auto"/>
              <w:right w:val="single" w:sz="24" w:space="0" w:color="auto"/>
            </w:tcBorders>
            <w:tcMar>
              <w:top w:w="0" w:type="dxa"/>
              <w:left w:w="108" w:type="dxa"/>
              <w:bottom w:w="0" w:type="dxa"/>
              <w:right w:w="108" w:type="dxa"/>
            </w:tcMar>
          </w:tcPr>
          <w:p w14:paraId="2162460F" w14:textId="77777777" w:rsidR="00DA7E71" w:rsidRDefault="00DA7E71">
            <w:pPr>
              <w:autoSpaceDE w:val="0"/>
              <w:autoSpaceDN w:val="0"/>
              <w:spacing w:line="252" w:lineRule="auto"/>
              <w:rPr>
                <w:b/>
                <w:bCs/>
              </w:rPr>
            </w:pPr>
          </w:p>
        </w:tc>
      </w:tr>
      <w:tr w:rsidR="00DA7E71" w14:paraId="42950517" w14:textId="77777777" w:rsidTr="00DA7E71">
        <w:trPr>
          <w:trHeight w:val="263"/>
        </w:trPr>
        <w:tc>
          <w:tcPr>
            <w:tcW w:w="955" w:type="dxa"/>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2A29BEAE" w14:textId="77777777" w:rsidR="00DA7E71" w:rsidRDefault="00DA7E71">
            <w:pPr>
              <w:spacing w:line="252" w:lineRule="auto"/>
              <w:rPr>
                <w:color w:val="000000"/>
              </w:rPr>
            </w:pPr>
            <w:r>
              <w:t>2.8</w:t>
            </w:r>
          </w:p>
        </w:tc>
        <w:tc>
          <w:tcPr>
            <w:tcW w:w="2434" w:type="dxa"/>
            <w:tcBorders>
              <w:top w:val="nil"/>
              <w:left w:val="nil"/>
              <w:bottom w:val="single" w:sz="24" w:space="0" w:color="auto"/>
              <w:right w:val="single" w:sz="8" w:space="0" w:color="auto"/>
            </w:tcBorders>
            <w:tcMar>
              <w:top w:w="0" w:type="dxa"/>
              <w:left w:w="108" w:type="dxa"/>
              <w:bottom w:w="0" w:type="dxa"/>
              <w:right w:w="108" w:type="dxa"/>
            </w:tcMar>
            <w:hideMark/>
          </w:tcPr>
          <w:p w14:paraId="1E84D561" w14:textId="77777777" w:rsidR="00DA7E71" w:rsidRDefault="00DA7E71">
            <w:pPr>
              <w:autoSpaceDE w:val="0"/>
              <w:autoSpaceDN w:val="0"/>
              <w:spacing w:line="252" w:lineRule="auto"/>
            </w:pPr>
            <w:r>
              <w:rPr>
                <w:color w:val="000000"/>
              </w:rPr>
              <w:t>Fuel (Firewood, gas, charcoal, kerosene etc.)</w:t>
            </w:r>
          </w:p>
        </w:tc>
        <w:tc>
          <w:tcPr>
            <w:tcW w:w="2136" w:type="dxa"/>
            <w:tcBorders>
              <w:top w:val="nil"/>
              <w:left w:val="nil"/>
              <w:bottom w:val="single" w:sz="24" w:space="0" w:color="auto"/>
              <w:right w:val="single" w:sz="8" w:space="0" w:color="auto"/>
            </w:tcBorders>
            <w:tcMar>
              <w:top w:w="0" w:type="dxa"/>
              <w:left w:w="108" w:type="dxa"/>
              <w:bottom w:w="0" w:type="dxa"/>
              <w:right w:w="108" w:type="dxa"/>
            </w:tcMar>
          </w:tcPr>
          <w:p w14:paraId="68FABE9B" w14:textId="77777777" w:rsidR="00DA7E71" w:rsidRDefault="00DA7E71">
            <w:pPr>
              <w:autoSpaceDE w:val="0"/>
              <w:autoSpaceDN w:val="0"/>
              <w:spacing w:line="252" w:lineRule="auto"/>
            </w:pPr>
          </w:p>
        </w:tc>
        <w:tc>
          <w:tcPr>
            <w:tcW w:w="774" w:type="dxa"/>
            <w:tcBorders>
              <w:top w:val="nil"/>
              <w:left w:val="nil"/>
              <w:bottom w:val="single" w:sz="24" w:space="0" w:color="auto"/>
              <w:right w:val="single" w:sz="8" w:space="0" w:color="auto"/>
            </w:tcBorders>
            <w:tcMar>
              <w:top w:w="0" w:type="dxa"/>
              <w:left w:w="108" w:type="dxa"/>
              <w:bottom w:w="0" w:type="dxa"/>
              <w:right w:w="108" w:type="dxa"/>
            </w:tcMar>
            <w:hideMark/>
          </w:tcPr>
          <w:p w14:paraId="766F2E60" w14:textId="77777777" w:rsidR="00DA7E71" w:rsidRDefault="00DA7E71">
            <w:pPr>
              <w:autoSpaceDE w:val="0"/>
              <w:autoSpaceDN w:val="0"/>
              <w:spacing w:line="252" w:lineRule="auto"/>
            </w:pPr>
            <w:r>
              <w:t>2.16</w:t>
            </w:r>
          </w:p>
        </w:tc>
        <w:tc>
          <w:tcPr>
            <w:tcW w:w="2176" w:type="dxa"/>
            <w:tcBorders>
              <w:top w:val="nil"/>
              <w:left w:val="nil"/>
              <w:bottom w:val="single" w:sz="24" w:space="0" w:color="auto"/>
              <w:right w:val="single" w:sz="8" w:space="0" w:color="auto"/>
            </w:tcBorders>
            <w:tcMar>
              <w:top w:w="0" w:type="dxa"/>
              <w:left w:w="108" w:type="dxa"/>
              <w:bottom w:w="0" w:type="dxa"/>
              <w:right w:w="108" w:type="dxa"/>
            </w:tcMar>
            <w:hideMark/>
          </w:tcPr>
          <w:p w14:paraId="22531290" w14:textId="77777777" w:rsidR="00DA7E71" w:rsidRDefault="00DA7E71">
            <w:pPr>
              <w:spacing w:line="252" w:lineRule="auto"/>
              <w:rPr>
                <w:color w:val="000000"/>
              </w:rPr>
            </w:pPr>
            <w:r>
              <w:t>Cosmetics</w:t>
            </w:r>
          </w:p>
        </w:tc>
        <w:tc>
          <w:tcPr>
            <w:tcW w:w="2173" w:type="dxa"/>
            <w:tcBorders>
              <w:top w:val="nil"/>
              <w:left w:val="nil"/>
              <w:bottom w:val="single" w:sz="24" w:space="0" w:color="auto"/>
              <w:right w:val="single" w:sz="24" w:space="0" w:color="auto"/>
            </w:tcBorders>
            <w:tcMar>
              <w:top w:w="0" w:type="dxa"/>
              <w:left w:w="108" w:type="dxa"/>
              <w:bottom w:w="0" w:type="dxa"/>
              <w:right w:w="108" w:type="dxa"/>
            </w:tcMar>
          </w:tcPr>
          <w:p w14:paraId="67FBD130" w14:textId="77777777" w:rsidR="00DA7E71" w:rsidRDefault="00DA7E71">
            <w:pPr>
              <w:autoSpaceDE w:val="0"/>
              <w:autoSpaceDN w:val="0"/>
              <w:spacing w:line="252" w:lineRule="auto"/>
              <w:rPr>
                <w:b/>
                <w:bCs/>
              </w:rPr>
            </w:pPr>
          </w:p>
        </w:tc>
      </w:tr>
    </w:tbl>
    <w:p w14:paraId="69F11759" w14:textId="77777777" w:rsidR="00DA7E71" w:rsidRDefault="00DA7E71" w:rsidP="00DA7E71">
      <w:pPr>
        <w:autoSpaceDE w:val="0"/>
        <w:autoSpaceDN w:val="0"/>
        <w:jc w:val="both"/>
        <w:rPr>
          <w:b/>
          <w:bCs/>
        </w:rPr>
      </w:pPr>
    </w:p>
    <w:p w14:paraId="6119A2EC" w14:textId="77777777" w:rsidR="00DA7E71" w:rsidRDefault="00DA7E71" w:rsidP="00DA7E71">
      <w:pPr>
        <w:autoSpaceDE w:val="0"/>
        <w:autoSpaceDN w:val="0"/>
        <w:ind w:left="720"/>
        <w:jc w:val="both"/>
        <w:rPr>
          <w:b/>
          <w:bCs/>
        </w:rPr>
      </w:pPr>
      <w:r>
        <w:rPr>
          <w:b/>
          <w:bCs/>
        </w:rPr>
        <w:t>3. Weekly Food Expenditures (</w:t>
      </w:r>
      <w:r>
        <w:rPr>
          <w:b/>
          <w:bCs/>
          <w:color w:val="FF0000"/>
        </w:rPr>
        <w:t>7-day recall</w:t>
      </w:r>
      <w:r>
        <w:rPr>
          <w:b/>
          <w:bCs/>
        </w:rPr>
        <w:t>)</w:t>
      </w:r>
    </w:p>
    <w:p w14:paraId="2F8C1FA9" w14:textId="77777777" w:rsidR="00DA7E71" w:rsidRDefault="00DA7E71" w:rsidP="00DA7E71">
      <w:pPr>
        <w:autoSpaceDE w:val="0"/>
        <w:autoSpaceDN w:val="0"/>
        <w:jc w:val="both"/>
        <w:rPr>
          <w:b/>
          <w:bCs/>
          <w:sz w:val="24"/>
          <w:szCs w:val="24"/>
        </w:rPr>
      </w:pPr>
    </w:p>
    <w:tbl>
      <w:tblPr>
        <w:tblW w:w="10620" w:type="dxa"/>
        <w:tblInd w:w="-635" w:type="dxa"/>
        <w:tblCellMar>
          <w:left w:w="0" w:type="dxa"/>
          <w:right w:w="0" w:type="dxa"/>
        </w:tblCellMar>
        <w:tblLook w:val="04A0" w:firstRow="1" w:lastRow="0" w:firstColumn="1" w:lastColumn="0" w:noHBand="0" w:noVBand="1"/>
      </w:tblPr>
      <w:tblGrid>
        <w:gridCol w:w="5310"/>
        <w:gridCol w:w="5310"/>
        <w:tblGridChange w:id="1">
          <w:tblGrid>
            <w:gridCol w:w="605"/>
            <w:gridCol w:w="4705"/>
            <w:gridCol w:w="605"/>
            <w:gridCol w:w="4705"/>
            <w:gridCol w:w="605"/>
          </w:tblGrid>
        </w:tblGridChange>
      </w:tblGrid>
      <w:tr w:rsidR="00DA7E71" w14:paraId="7DD85196" w14:textId="77777777" w:rsidTr="00DA7E71">
        <w:tc>
          <w:tcPr>
            <w:tcW w:w="5310" w:type="dxa"/>
            <w:tcBorders>
              <w:top w:val="single" w:sz="24" w:space="0" w:color="auto"/>
              <w:left w:val="single" w:sz="24" w:space="0" w:color="auto"/>
              <w:bottom w:val="single" w:sz="8" w:space="0" w:color="auto"/>
              <w:right w:val="single" w:sz="8" w:space="0" w:color="auto"/>
            </w:tcBorders>
            <w:tcMar>
              <w:top w:w="0" w:type="dxa"/>
              <w:left w:w="108" w:type="dxa"/>
              <w:bottom w:w="0" w:type="dxa"/>
              <w:right w:w="108" w:type="dxa"/>
            </w:tcMar>
            <w:hideMark/>
          </w:tcPr>
          <w:p w14:paraId="2DA76DC3" w14:textId="77777777" w:rsidR="00DA7E71" w:rsidRDefault="00DA7E71">
            <w:pPr>
              <w:autoSpaceDE w:val="0"/>
              <w:autoSpaceDN w:val="0"/>
              <w:jc w:val="both"/>
              <w:rPr>
                <w:b/>
                <w:bCs/>
                <w:sz w:val="24"/>
                <w:szCs w:val="24"/>
                <w:lang w:val="en-MY"/>
              </w:rPr>
            </w:pPr>
            <w:r>
              <w:rPr>
                <w:b/>
                <w:bCs/>
                <w:sz w:val="24"/>
                <w:szCs w:val="24"/>
                <w:lang w:val="en-MY"/>
              </w:rPr>
              <w:t>Item</w:t>
            </w:r>
          </w:p>
        </w:tc>
        <w:tc>
          <w:tcPr>
            <w:tcW w:w="5310" w:type="dxa"/>
            <w:tcBorders>
              <w:top w:val="single" w:sz="24" w:space="0" w:color="auto"/>
              <w:left w:val="nil"/>
              <w:bottom w:val="single" w:sz="8" w:space="0" w:color="auto"/>
              <w:right w:val="single" w:sz="24" w:space="0" w:color="auto"/>
            </w:tcBorders>
            <w:tcMar>
              <w:top w:w="0" w:type="dxa"/>
              <w:left w:w="108" w:type="dxa"/>
              <w:bottom w:w="0" w:type="dxa"/>
              <w:right w:w="108" w:type="dxa"/>
            </w:tcMar>
            <w:hideMark/>
          </w:tcPr>
          <w:p w14:paraId="0B2AA3BD" w14:textId="77777777" w:rsidR="00DA7E71" w:rsidRDefault="00DA7E71">
            <w:pPr>
              <w:autoSpaceDE w:val="0"/>
              <w:autoSpaceDN w:val="0"/>
              <w:jc w:val="both"/>
              <w:rPr>
                <w:b/>
                <w:bCs/>
                <w:sz w:val="24"/>
                <w:szCs w:val="24"/>
                <w:lang w:val="en-MY"/>
              </w:rPr>
            </w:pPr>
            <w:r>
              <w:rPr>
                <w:b/>
                <w:bCs/>
                <w:sz w:val="24"/>
                <w:szCs w:val="24"/>
                <w:lang w:val="en-MY"/>
              </w:rPr>
              <w:t>Monthly Cost (EGP)</w:t>
            </w:r>
          </w:p>
        </w:tc>
      </w:tr>
      <w:tr w:rsidR="00DA7E71" w14:paraId="47672C96" w14:textId="77777777" w:rsidTr="00DA7E71">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6EBEF614" w14:textId="77777777" w:rsidR="00DA7E71" w:rsidRDefault="00DA7E71">
            <w:pPr>
              <w:autoSpaceDE w:val="0"/>
              <w:autoSpaceDN w:val="0"/>
              <w:jc w:val="both"/>
              <w:rPr>
                <w:lang w:val="en-MY"/>
              </w:rPr>
            </w:pPr>
            <w:r>
              <w:rPr>
                <w:lang w:val="en-MY"/>
              </w:rPr>
              <w:t>3.1 Rice</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2EF35095" w14:textId="77777777" w:rsidR="00DA7E71" w:rsidRDefault="00DA7E71">
            <w:pPr>
              <w:autoSpaceDE w:val="0"/>
              <w:autoSpaceDN w:val="0"/>
              <w:jc w:val="both"/>
              <w:rPr>
                <w:b/>
                <w:bCs/>
                <w:sz w:val="24"/>
                <w:szCs w:val="24"/>
                <w:lang w:val="en-MY"/>
              </w:rPr>
            </w:pPr>
          </w:p>
        </w:tc>
      </w:tr>
      <w:tr w:rsidR="00DA7E71" w14:paraId="19DA8268" w14:textId="77777777" w:rsidTr="00DA7E71">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5C2642C5" w14:textId="77777777" w:rsidR="00DA7E71" w:rsidRDefault="00DA7E71">
            <w:pPr>
              <w:autoSpaceDE w:val="0"/>
              <w:autoSpaceDN w:val="0"/>
              <w:jc w:val="both"/>
              <w:rPr>
                <w:lang w:val="en-MY"/>
              </w:rPr>
            </w:pPr>
            <w:r>
              <w:rPr>
                <w:lang w:val="en-MY"/>
              </w:rPr>
              <w:t>3.2 Grain &amp; Flour</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42DC55F5" w14:textId="77777777" w:rsidR="00DA7E71" w:rsidRDefault="00DA7E71">
            <w:pPr>
              <w:autoSpaceDE w:val="0"/>
              <w:autoSpaceDN w:val="0"/>
              <w:jc w:val="both"/>
              <w:rPr>
                <w:b/>
                <w:bCs/>
                <w:sz w:val="24"/>
                <w:szCs w:val="24"/>
                <w:lang w:val="en-MY"/>
              </w:rPr>
            </w:pPr>
          </w:p>
        </w:tc>
      </w:tr>
      <w:tr w:rsidR="00DA7E71" w14:paraId="4E4B71C8" w14:textId="77777777" w:rsidTr="00DA7E71">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6EC9808F" w14:textId="77777777" w:rsidR="00DA7E71" w:rsidRDefault="00DA7E71">
            <w:pPr>
              <w:autoSpaceDE w:val="0"/>
              <w:autoSpaceDN w:val="0"/>
              <w:jc w:val="both"/>
              <w:rPr>
                <w:lang w:val="en-MY"/>
              </w:rPr>
            </w:pPr>
            <w:r>
              <w:rPr>
                <w:lang w:val="en-MY"/>
              </w:rPr>
              <w:t>3.3 Bread &amp; Cakes</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4355D14E" w14:textId="77777777" w:rsidR="00DA7E71" w:rsidRDefault="00DA7E71">
            <w:pPr>
              <w:autoSpaceDE w:val="0"/>
              <w:autoSpaceDN w:val="0"/>
              <w:jc w:val="both"/>
              <w:rPr>
                <w:b/>
                <w:bCs/>
                <w:sz w:val="24"/>
                <w:szCs w:val="24"/>
                <w:lang w:val="en-MY"/>
              </w:rPr>
            </w:pPr>
          </w:p>
        </w:tc>
      </w:tr>
      <w:tr w:rsidR="00DA7E71" w14:paraId="3B6228E1" w14:textId="77777777" w:rsidTr="00DA7E71">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3F58D455" w14:textId="77777777" w:rsidR="00DA7E71" w:rsidRDefault="00DA7E71">
            <w:pPr>
              <w:autoSpaceDE w:val="0"/>
              <w:autoSpaceDN w:val="0"/>
              <w:jc w:val="both"/>
              <w:rPr>
                <w:lang w:val="en-MY"/>
              </w:rPr>
            </w:pPr>
            <w:r>
              <w:rPr>
                <w:lang w:val="en-MY"/>
              </w:rPr>
              <w:t>3.4 Pasta</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4DD69014" w14:textId="77777777" w:rsidR="00DA7E71" w:rsidRDefault="00DA7E71">
            <w:pPr>
              <w:autoSpaceDE w:val="0"/>
              <w:autoSpaceDN w:val="0"/>
              <w:jc w:val="both"/>
              <w:rPr>
                <w:b/>
                <w:bCs/>
                <w:sz w:val="24"/>
                <w:szCs w:val="24"/>
                <w:lang w:val="en-MY"/>
              </w:rPr>
            </w:pPr>
          </w:p>
        </w:tc>
      </w:tr>
      <w:tr w:rsidR="00DA7E71" w14:paraId="4A913085" w14:textId="77777777" w:rsidTr="00982A89">
        <w:tblPrEx>
          <w:tblW w:w="10620" w:type="dxa"/>
          <w:tblInd w:w="-635" w:type="dxa"/>
          <w:tblCellMar>
            <w:left w:w="0" w:type="dxa"/>
            <w:right w:w="0" w:type="dxa"/>
          </w:tblCellMar>
          <w:tblPrExChange w:id="2" w:author="Murphy, Seamus (WorldFish)" w:date="2017-11-16T10:40:00Z">
            <w:tblPrEx>
              <w:tblW w:w="10620" w:type="dxa"/>
              <w:tblInd w:w="-635" w:type="dxa"/>
              <w:tblCellMar>
                <w:left w:w="0" w:type="dxa"/>
                <w:right w:w="0" w:type="dxa"/>
              </w:tblCellMar>
            </w:tblPrEx>
          </w:tblPrExChange>
        </w:tblPrEx>
        <w:trPr>
          <w:trPrChange w:id="3" w:author="Murphy, Seamus (WorldFish)" w:date="2017-11-16T10:40:00Z">
            <w:trPr>
              <w:gridBefore w:val="1"/>
            </w:trPr>
          </w:trPrChange>
        </w:trPr>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tcPrChange w:id="4" w:author="Murphy, Seamus (WorldFish)" w:date="2017-11-16T10:40:00Z">
              <w:tcPr>
                <w:tcW w:w="5310" w:type="dxa"/>
                <w:gridSpan w:val="2"/>
                <w:tcBorders>
                  <w:top w:val="nil"/>
                  <w:left w:val="single" w:sz="24" w:space="0" w:color="auto"/>
                  <w:bottom w:val="single" w:sz="8" w:space="0" w:color="auto"/>
                  <w:right w:val="single" w:sz="8" w:space="0" w:color="auto"/>
                </w:tcBorders>
                <w:tcMar>
                  <w:top w:w="0" w:type="dxa"/>
                  <w:left w:w="108" w:type="dxa"/>
                  <w:bottom w:w="0" w:type="dxa"/>
                  <w:right w:w="108" w:type="dxa"/>
                </w:tcMar>
              </w:tcPr>
            </w:tcPrChange>
          </w:tcPr>
          <w:p w14:paraId="3FC722DE" w14:textId="5E03E107" w:rsidR="00DA7E71" w:rsidRDefault="00DA7E71">
            <w:pPr>
              <w:autoSpaceDE w:val="0"/>
              <w:autoSpaceDN w:val="0"/>
              <w:jc w:val="both"/>
              <w:rPr>
                <w:lang w:val="en-MY"/>
              </w:rPr>
            </w:pPr>
            <w:del w:id="5" w:author="Murphy, Seamus (WorldFish)" w:date="2017-11-16T10:40:00Z">
              <w:r w:rsidDel="00982A89">
                <w:rPr>
                  <w:lang w:val="en-MY"/>
                </w:rPr>
                <w:delText>3.5 Cereal Preparation</w:delText>
              </w:r>
            </w:del>
          </w:p>
        </w:tc>
        <w:tc>
          <w:tcPr>
            <w:tcW w:w="5310" w:type="dxa"/>
            <w:tcBorders>
              <w:top w:val="nil"/>
              <w:left w:val="nil"/>
              <w:bottom w:val="single" w:sz="8" w:space="0" w:color="auto"/>
              <w:right w:val="single" w:sz="24" w:space="0" w:color="auto"/>
            </w:tcBorders>
            <w:tcMar>
              <w:top w:w="0" w:type="dxa"/>
              <w:left w:w="108" w:type="dxa"/>
              <w:bottom w:w="0" w:type="dxa"/>
              <w:right w:w="108" w:type="dxa"/>
            </w:tcMar>
            <w:tcPrChange w:id="6" w:author="Murphy, Seamus (WorldFish)" w:date="2017-11-16T10:40:00Z">
              <w:tcPr>
                <w:tcW w:w="5310" w:type="dxa"/>
                <w:gridSpan w:val="2"/>
                <w:tcBorders>
                  <w:top w:val="nil"/>
                  <w:left w:val="nil"/>
                  <w:bottom w:val="single" w:sz="8" w:space="0" w:color="auto"/>
                  <w:right w:val="single" w:sz="24" w:space="0" w:color="auto"/>
                </w:tcBorders>
                <w:tcMar>
                  <w:top w:w="0" w:type="dxa"/>
                  <w:left w:w="108" w:type="dxa"/>
                  <w:bottom w:w="0" w:type="dxa"/>
                  <w:right w:w="108" w:type="dxa"/>
                </w:tcMar>
              </w:tcPr>
            </w:tcPrChange>
          </w:tcPr>
          <w:p w14:paraId="55918466" w14:textId="77777777" w:rsidR="00DA7E71" w:rsidRDefault="00DA7E71">
            <w:pPr>
              <w:autoSpaceDE w:val="0"/>
              <w:autoSpaceDN w:val="0"/>
              <w:jc w:val="both"/>
              <w:rPr>
                <w:b/>
                <w:bCs/>
                <w:sz w:val="24"/>
                <w:szCs w:val="24"/>
                <w:lang w:val="en-MY"/>
              </w:rPr>
            </w:pPr>
          </w:p>
        </w:tc>
      </w:tr>
      <w:tr w:rsidR="00DA7E71" w14:paraId="2797BB6C" w14:textId="77777777" w:rsidTr="00DA7E71">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3EFF34A2" w14:textId="77777777" w:rsidR="00DA7E71" w:rsidRDefault="00DA7E71">
            <w:pPr>
              <w:autoSpaceDE w:val="0"/>
              <w:autoSpaceDN w:val="0"/>
              <w:jc w:val="both"/>
              <w:rPr>
                <w:lang w:val="en-MY"/>
              </w:rPr>
            </w:pPr>
            <w:r>
              <w:rPr>
                <w:lang w:val="en-MY"/>
              </w:rPr>
              <w:t>3.6 Sheep/Goat Meat</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5F930E48" w14:textId="77777777" w:rsidR="00DA7E71" w:rsidRDefault="00DA7E71">
            <w:pPr>
              <w:autoSpaceDE w:val="0"/>
              <w:autoSpaceDN w:val="0"/>
              <w:jc w:val="both"/>
              <w:rPr>
                <w:b/>
                <w:bCs/>
                <w:sz w:val="24"/>
                <w:szCs w:val="24"/>
                <w:lang w:val="en-MY"/>
              </w:rPr>
            </w:pPr>
          </w:p>
        </w:tc>
      </w:tr>
      <w:tr w:rsidR="00DA7E71" w14:paraId="254A0970" w14:textId="77777777" w:rsidTr="00DA7E71">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02FDDADB" w14:textId="77777777" w:rsidR="00DA7E71" w:rsidRDefault="00DA7E71">
            <w:pPr>
              <w:autoSpaceDE w:val="0"/>
              <w:autoSpaceDN w:val="0"/>
              <w:jc w:val="both"/>
              <w:rPr>
                <w:lang w:val="en-MY"/>
              </w:rPr>
            </w:pPr>
            <w:r>
              <w:rPr>
                <w:lang w:val="en-MY"/>
              </w:rPr>
              <w:t>3.7 Beef</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5FC1B502" w14:textId="77777777" w:rsidR="00DA7E71" w:rsidRDefault="00DA7E71">
            <w:pPr>
              <w:autoSpaceDE w:val="0"/>
              <w:autoSpaceDN w:val="0"/>
              <w:jc w:val="both"/>
              <w:rPr>
                <w:b/>
                <w:bCs/>
                <w:sz w:val="24"/>
                <w:szCs w:val="24"/>
                <w:lang w:val="en-MY"/>
              </w:rPr>
            </w:pPr>
          </w:p>
        </w:tc>
      </w:tr>
      <w:tr w:rsidR="00DA7E71" w14:paraId="0739A185" w14:textId="77777777" w:rsidTr="00DA7E71">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2458D3E6" w14:textId="77777777" w:rsidR="00DA7E71" w:rsidRDefault="00DA7E71">
            <w:pPr>
              <w:autoSpaceDE w:val="0"/>
              <w:autoSpaceDN w:val="0"/>
              <w:jc w:val="both"/>
              <w:rPr>
                <w:lang w:val="en-MY"/>
              </w:rPr>
            </w:pPr>
            <w:r>
              <w:rPr>
                <w:lang w:val="en-MY"/>
              </w:rPr>
              <w:t>3.8 Chicken</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7EC5D998" w14:textId="77777777" w:rsidR="00DA7E71" w:rsidRDefault="00DA7E71">
            <w:pPr>
              <w:autoSpaceDE w:val="0"/>
              <w:autoSpaceDN w:val="0"/>
              <w:jc w:val="both"/>
              <w:rPr>
                <w:b/>
                <w:bCs/>
                <w:sz w:val="24"/>
                <w:szCs w:val="24"/>
                <w:lang w:val="en-MY"/>
              </w:rPr>
            </w:pPr>
          </w:p>
        </w:tc>
      </w:tr>
      <w:tr w:rsidR="00DA7E71" w14:paraId="48116163" w14:textId="77777777" w:rsidTr="00DA7E71">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48F62430" w14:textId="77777777" w:rsidR="00DA7E71" w:rsidRDefault="00DA7E71">
            <w:pPr>
              <w:autoSpaceDE w:val="0"/>
              <w:autoSpaceDN w:val="0"/>
              <w:jc w:val="both"/>
              <w:rPr>
                <w:lang w:val="en-MY"/>
              </w:rPr>
            </w:pPr>
            <w:r>
              <w:rPr>
                <w:lang w:val="en-MY"/>
              </w:rPr>
              <w:t>3.9 Fish/Seafood</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25D71A1C" w14:textId="77777777" w:rsidR="00DA7E71" w:rsidRDefault="00DA7E71">
            <w:pPr>
              <w:autoSpaceDE w:val="0"/>
              <w:autoSpaceDN w:val="0"/>
              <w:jc w:val="both"/>
              <w:rPr>
                <w:b/>
                <w:bCs/>
                <w:sz w:val="24"/>
                <w:szCs w:val="24"/>
                <w:lang w:val="en-MY"/>
              </w:rPr>
            </w:pPr>
          </w:p>
        </w:tc>
      </w:tr>
      <w:tr w:rsidR="00DA7E71" w14:paraId="7D905C33" w14:textId="77777777" w:rsidTr="00DA7E71">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5DD1FC2A" w14:textId="77777777" w:rsidR="00DA7E71" w:rsidRDefault="00DA7E71">
            <w:pPr>
              <w:autoSpaceDE w:val="0"/>
              <w:autoSpaceDN w:val="0"/>
              <w:jc w:val="both"/>
              <w:rPr>
                <w:lang w:val="en-MY"/>
              </w:rPr>
            </w:pPr>
            <w:r>
              <w:rPr>
                <w:lang w:val="en-MY"/>
              </w:rPr>
              <w:t>3.10 Milk/Yoghurt</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5BC3B1FF" w14:textId="77777777" w:rsidR="00DA7E71" w:rsidRDefault="00DA7E71">
            <w:pPr>
              <w:autoSpaceDE w:val="0"/>
              <w:autoSpaceDN w:val="0"/>
              <w:jc w:val="both"/>
              <w:rPr>
                <w:b/>
                <w:bCs/>
                <w:sz w:val="24"/>
                <w:szCs w:val="24"/>
                <w:lang w:val="en-MY"/>
              </w:rPr>
            </w:pPr>
          </w:p>
        </w:tc>
      </w:tr>
      <w:tr w:rsidR="00DA7E71" w14:paraId="1E85EB69" w14:textId="77777777" w:rsidTr="00DA7E71">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262E0531" w14:textId="77777777" w:rsidR="00DA7E71" w:rsidRDefault="00DA7E71">
            <w:pPr>
              <w:autoSpaceDE w:val="0"/>
              <w:autoSpaceDN w:val="0"/>
              <w:jc w:val="both"/>
              <w:rPr>
                <w:lang w:val="en-MY"/>
              </w:rPr>
            </w:pPr>
            <w:r>
              <w:rPr>
                <w:lang w:val="en-MY"/>
              </w:rPr>
              <w:t>3.11 Cheese</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4E89FB99" w14:textId="77777777" w:rsidR="00DA7E71" w:rsidRDefault="00DA7E71">
            <w:pPr>
              <w:autoSpaceDE w:val="0"/>
              <w:autoSpaceDN w:val="0"/>
              <w:jc w:val="both"/>
              <w:rPr>
                <w:b/>
                <w:bCs/>
                <w:sz w:val="24"/>
                <w:szCs w:val="24"/>
                <w:lang w:val="en-MY"/>
              </w:rPr>
            </w:pPr>
          </w:p>
        </w:tc>
      </w:tr>
      <w:tr w:rsidR="00DA7E71" w14:paraId="5D815DE7" w14:textId="77777777" w:rsidTr="00DA7E71">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12A4D1EC" w14:textId="77777777" w:rsidR="00DA7E71" w:rsidRDefault="00DA7E71">
            <w:pPr>
              <w:autoSpaceDE w:val="0"/>
              <w:autoSpaceDN w:val="0"/>
              <w:jc w:val="both"/>
              <w:rPr>
                <w:lang w:val="en-MY"/>
              </w:rPr>
            </w:pPr>
            <w:r>
              <w:rPr>
                <w:lang w:val="en-MY"/>
              </w:rPr>
              <w:t>3.12 Eggs</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5815F5BE" w14:textId="77777777" w:rsidR="00DA7E71" w:rsidRDefault="00DA7E71">
            <w:pPr>
              <w:autoSpaceDE w:val="0"/>
              <w:autoSpaceDN w:val="0"/>
              <w:jc w:val="both"/>
              <w:rPr>
                <w:b/>
                <w:bCs/>
                <w:sz w:val="24"/>
                <w:szCs w:val="24"/>
                <w:lang w:val="en-MY"/>
              </w:rPr>
            </w:pPr>
          </w:p>
        </w:tc>
      </w:tr>
      <w:tr w:rsidR="00DA7E71" w14:paraId="68518216" w14:textId="77777777" w:rsidTr="00DA7E71">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46FC45A1" w14:textId="77777777" w:rsidR="00DA7E71" w:rsidRDefault="00DA7E71">
            <w:pPr>
              <w:autoSpaceDE w:val="0"/>
              <w:autoSpaceDN w:val="0"/>
              <w:jc w:val="both"/>
              <w:rPr>
                <w:lang w:val="en-MY"/>
              </w:rPr>
            </w:pPr>
            <w:r>
              <w:rPr>
                <w:lang w:val="en-MY"/>
              </w:rPr>
              <w:t>3.13 Cooking Oil</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5707FBBE" w14:textId="77777777" w:rsidR="00DA7E71" w:rsidRDefault="00DA7E71">
            <w:pPr>
              <w:autoSpaceDE w:val="0"/>
              <w:autoSpaceDN w:val="0"/>
              <w:jc w:val="both"/>
              <w:rPr>
                <w:b/>
                <w:bCs/>
                <w:sz w:val="24"/>
                <w:szCs w:val="24"/>
                <w:lang w:val="en-MY"/>
              </w:rPr>
            </w:pPr>
          </w:p>
        </w:tc>
      </w:tr>
      <w:tr w:rsidR="00DA7E71" w14:paraId="7C455D86" w14:textId="77777777" w:rsidTr="00DA7E71">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19F86C92" w14:textId="77777777" w:rsidR="00DA7E71" w:rsidRDefault="00DA7E71">
            <w:pPr>
              <w:autoSpaceDE w:val="0"/>
              <w:autoSpaceDN w:val="0"/>
              <w:jc w:val="both"/>
              <w:rPr>
                <w:lang w:val="en-MY"/>
              </w:rPr>
            </w:pPr>
            <w:r>
              <w:rPr>
                <w:lang w:val="en-MY"/>
              </w:rPr>
              <w:t>3.14 Butter/Margarine</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6A69EA10" w14:textId="77777777" w:rsidR="00DA7E71" w:rsidRDefault="00DA7E71">
            <w:pPr>
              <w:autoSpaceDE w:val="0"/>
              <w:autoSpaceDN w:val="0"/>
              <w:jc w:val="both"/>
              <w:rPr>
                <w:b/>
                <w:bCs/>
                <w:sz w:val="24"/>
                <w:szCs w:val="24"/>
                <w:lang w:val="en-MY"/>
              </w:rPr>
            </w:pPr>
          </w:p>
        </w:tc>
      </w:tr>
      <w:tr w:rsidR="00DA7E71" w14:paraId="1A614709" w14:textId="77777777" w:rsidTr="00DA7E71">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0C21C53C" w14:textId="77777777" w:rsidR="00DA7E71" w:rsidRDefault="00DA7E71">
            <w:pPr>
              <w:autoSpaceDE w:val="0"/>
              <w:autoSpaceDN w:val="0"/>
              <w:jc w:val="both"/>
              <w:rPr>
                <w:lang w:val="en-MY"/>
              </w:rPr>
            </w:pPr>
            <w:r>
              <w:rPr>
                <w:lang w:val="en-MY"/>
              </w:rPr>
              <w:t>3.15 Fruits</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0698437A" w14:textId="77777777" w:rsidR="00DA7E71" w:rsidRDefault="00DA7E71">
            <w:pPr>
              <w:autoSpaceDE w:val="0"/>
              <w:autoSpaceDN w:val="0"/>
              <w:jc w:val="both"/>
              <w:rPr>
                <w:b/>
                <w:bCs/>
                <w:sz w:val="24"/>
                <w:szCs w:val="24"/>
                <w:lang w:val="en-MY"/>
              </w:rPr>
            </w:pPr>
          </w:p>
        </w:tc>
      </w:tr>
      <w:tr w:rsidR="00DA7E71" w14:paraId="2B1A09C0" w14:textId="77777777" w:rsidTr="00DA7E71">
        <w:trPr>
          <w:trHeight w:val="368"/>
        </w:trPr>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20EEE216" w14:textId="77777777" w:rsidR="00DA7E71" w:rsidRDefault="00DA7E71">
            <w:pPr>
              <w:autoSpaceDE w:val="0"/>
              <w:autoSpaceDN w:val="0"/>
              <w:jc w:val="both"/>
              <w:rPr>
                <w:lang w:val="en-MY"/>
              </w:rPr>
            </w:pPr>
            <w:r>
              <w:rPr>
                <w:lang w:val="en-MY"/>
              </w:rPr>
              <w:t>3.16 Vegetables</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07643A37" w14:textId="77777777" w:rsidR="00DA7E71" w:rsidRDefault="00DA7E71">
            <w:pPr>
              <w:autoSpaceDE w:val="0"/>
              <w:autoSpaceDN w:val="0"/>
              <w:jc w:val="both"/>
              <w:rPr>
                <w:b/>
                <w:bCs/>
                <w:sz w:val="24"/>
                <w:szCs w:val="24"/>
                <w:lang w:val="en-MY"/>
              </w:rPr>
            </w:pPr>
          </w:p>
        </w:tc>
      </w:tr>
      <w:tr w:rsidR="00DA7E71" w14:paraId="6ADC05EA" w14:textId="77777777" w:rsidTr="00DA7E71">
        <w:trPr>
          <w:trHeight w:val="368"/>
        </w:trPr>
        <w:tc>
          <w:tcPr>
            <w:tcW w:w="5310"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20F4E651" w14:textId="77777777" w:rsidR="00DA7E71" w:rsidRDefault="00DA7E71">
            <w:pPr>
              <w:autoSpaceDE w:val="0"/>
              <w:autoSpaceDN w:val="0"/>
              <w:jc w:val="both"/>
              <w:rPr>
                <w:lang w:val="en-MY"/>
              </w:rPr>
            </w:pPr>
            <w:r>
              <w:rPr>
                <w:lang w:val="en-MY"/>
              </w:rPr>
              <w:t>3.17 Sugar</w:t>
            </w:r>
          </w:p>
        </w:tc>
        <w:tc>
          <w:tcPr>
            <w:tcW w:w="5310" w:type="dxa"/>
            <w:tcBorders>
              <w:top w:val="nil"/>
              <w:left w:val="nil"/>
              <w:bottom w:val="single" w:sz="8" w:space="0" w:color="auto"/>
              <w:right w:val="single" w:sz="24" w:space="0" w:color="auto"/>
            </w:tcBorders>
            <w:tcMar>
              <w:top w:w="0" w:type="dxa"/>
              <w:left w:w="108" w:type="dxa"/>
              <w:bottom w:w="0" w:type="dxa"/>
              <w:right w:w="108" w:type="dxa"/>
            </w:tcMar>
          </w:tcPr>
          <w:p w14:paraId="6E34638D" w14:textId="77777777" w:rsidR="00DA7E71" w:rsidRDefault="00DA7E71">
            <w:pPr>
              <w:autoSpaceDE w:val="0"/>
              <w:autoSpaceDN w:val="0"/>
              <w:jc w:val="both"/>
              <w:rPr>
                <w:b/>
                <w:bCs/>
                <w:sz w:val="24"/>
                <w:szCs w:val="24"/>
                <w:lang w:val="en-MY"/>
              </w:rPr>
            </w:pPr>
          </w:p>
        </w:tc>
      </w:tr>
      <w:tr w:rsidR="00DA7E71" w14:paraId="6EC75B84" w14:textId="77777777" w:rsidTr="00DA7E71">
        <w:trPr>
          <w:trHeight w:val="368"/>
        </w:trPr>
        <w:tc>
          <w:tcPr>
            <w:tcW w:w="5310" w:type="dxa"/>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15DBDF37" w14:textId="77777777" w:rsidR="00DA7E71" w:rsidRDefault="00DA7E71">
            <w:pPr>
              <w:autoSpaceDE w:val="0"/>
              <w:autoSpaceDN w:val="0"/>
              <w:jc w:val="both"/>
              <w:rPr>
                <w:lang w:val="en-MY"/>
              </w:rPr>
            </w:pPr>
            <w:r>
              <w:rPr>
                <w:lang w:val="en-MY"/>
              </w:rPr>
              <w:t>3.18 Spices</w:t>
            </w:r>
          </w:p>
        </w:tc>
        <w:tc>
          <w:tcPr>
            <w:tcW w:w="5310" w:type="dxa"/>
            <w:tcBorders>
              <w:top w:val="nil"/>
              <w:left w:val="nil"/>
              <w:bottom w:val="single" w:sz="24" w:space="0" w:color="auto"/>
              <w:right w:val="single" w:sz="24" w:space="0" w:color="auto"/>
            </w:tcBorders>
            <w:tcMar>
              <w:top w:w="0" w:type="dxa"/>
              <w:left w:w="108" w:type="dxa"/>
              <w:bottom w:w="0" w:type="dxa"/>
              <w:right w:w="108" w:type="dxa"/>
            </w:tcMar>
          </w:tcPr>
          <w:p w14:paraId="2F0F088A" w14:textId="77777777" w:rsidR="00DA7E71" w:rsidRDefault="00DA7E71">
            <w:pPr>
              <w:autoSpaceDE w:val="0"/>
              <w:autoSpaceDN w:val="0"/>
              <w:jc w:val="both"/>
              <w:rPr>
                <w:b/>
                <w:bCs/>
                <w:sz w:val="24"/>
                <w:szCs w:val="24"/>
                <w:lang w:val="en-MY"/>
              </w:rPr>
            </w:pPr>
          </w:p>
        </w:tc>
      </w:tr>
    </w:tbl>
    <w:p w14:paraId="710EB86F" w14:textId="77777777" w:rsidR="00DA7E71" w:rsidRDefault="00DA7E71" w:rsidP="00DA7E71">
      <w:pPr>
        <w:autoSpaceDE w:val="0"/>
        <w:autoSpaceDN w:val="0"/>
        <w:jc w:val="both"/>
        <w:rPr>
          <w:b/>
          <w:bCs/>
          <w:sz w:val="24"/>
          <w:szCs w:val="24"/>
        </w:rPr>
      </w:pPr>
    </w:p>
    <w:p w14:paraId="5CC6604D" w14:textId="77777777" w:rsidR="00DA7E71" w:rsidRDefault="00DA7E71" w:rsidP="00DA7E71">
      <w:pPr>
        <w:autoSpaceDE w:val="0"/>
        <w:autoSpaceDN w:val="0"/>
        <w:jc w:val="both"/>
        <w:rPr>
          <w:b/>
          <w:bCs/>
        </w:rPr>
      </w:pPr>
    </w:p>
    <w:p w14:paraId="41694C0E" w14:textId="77777777" w:rsidR="00DA7E71" w:rsidRDefault="00DA7E71" w:rsidP="00DA7E71">
      <w:pPr>
        <w:autoSpaceDE w:val="0"/>
        <w:autoSpaceDN w:val="0"/>
        <w:jc w:val="both"/>
        <w:rPr>
          <w:b/>
          <w:bCs/>
        </w:rPr>
      </w:pPr>
    </w:p>
    <w:p w14:paraId="7F978601" w14:textId="77777777" w:rsidR="00DA7E71" w:rsidRDefault="00DA7E71" w:rsidP="00DA7E71">
      <w:pPr>
        <w:autoSpaceDE w:val="0"/>
        <w:autoSpaceDN w:val="0"/>
        <w:jc w:val="both"/>
        <w:rPr>
          <w:b/>
          <w:bCs/>
        </w:rPr>
      </w:pPr>
    </w:p>
    <w:p w14:paraId="72FCDB28" w14:textId="77777777" w:rsidR="00DA7E71" w:rsidRDefault="00DA7E71" w:rsidP="00DA7E71">
      <w:pPr>
        <w:autoSpaceDE w:val="0"/>
        <w:autoSpaceDN w:val="0"/>
        <w:jc w:val="both"/>
        <w:rPr>
          <w:b/>
          <w:bCs/>
        </w:rPr>
      </w:pPr>
    </w:p>
    <w:p w14:paraId="6970850A" w14:textId="77777777" w:rsidR="00DA7E71" w:rsidRDefault="00DA7E71" w:rsidP="00DA7E71">
      <w:pPr>
        <w:pStyle w:val="NoSpacing"/>
        <w:numPr>
          <w:ilvl w:val="0"/>
          <w:numId w:val="2"/>
        </w:numPr>
        <w:rPr>
          <w:b/>
          <w:bCs/>
        </w:rPr>
      </w:pPr>
      <w:r>
        <w:rPr>
          <w:b/>
          <w:bCs/>
        </w:rPr>
        <w:lastRenderedPageBreak/>
        <w:t>Weekly Fish Expenditures (</w:t>
      </w:r>
      <w:r>
        <w:rPr>
          <w:b/>
          <w:bCs/>
          <w:color w:val="FF0000"/>
        </w:rPr>
        <w:t>7 day recall</w:t>
      </w:r>
      <w:r>
        <w:rPr>
          <w:b/>
          <w:bCs/>
        </w:rPr>
        <w:t>)</w:t>
      </w:r>
    </w:p>
    <w:tbl>
      <w:tblPr>
        <w:tblW w:w="5679" w:type="pct"/>
        <w:tblInd w:w="-635" w:type="dxa"/>
        <w:tblCellMar>
          <w:left w:w="0" w:type="dxa"/>
          <w:right w:w="0" w:type="dxa"/>
        </w:tblCellMar>
        <w:tblLook w:val="04A0" w:firstRow="1" w:lastRow="0" w:firstColumn="1" w:lastColumn="0" w:noHBand="0" w:noVBand="1"/>
      </w:tblPr>
      <w:tblGrid>
        <w:gridCol w:w="2329"/>
        <w:gridCol w:w="1432"/>
        <w:gridCol w:w="3310"/>
        <w:gridCol w:w="1703"/>
        <w:gridCol w:w="1789"/>
      </w:tblGrid>
      <w:tr w:rsidR="00DA7E71" w14:paraId="60A4D098" w14:textId="77777777" w:rsidTr="00DA7E71">
        <w:trPr>
          <w:trHeight w:val="765"/>
        </w:trPr>
        <w:tc>
          <w:tcPr>
            <w:tcW w:w="1102" w:type="pct"/>
            <w:tcBorders>
              <w:top w:val="single" w:sz="24" w:space="0" w:color="auto"/>
              <w:left w:val="single" w:sz="24" w:space="0" w:color="auto"/>
              <w:bottom w:val="single" w:sz="8" w:space="0" w:color="auto"/>
              <w:right w:val="single" w:sz="8" w:space="0" w:color="auto"/>
            </w:tcBorders>
            <w:tcMar>
              <w:top w:w="0" w:type="dxa"/>
              <w:left w:w="108" w:type="dxa"/>
              <w:bottom w:w="0" w:type="dxa"/>
              <w:right w:w="108" w:type="dxa"/>
            </w:tcMar>
            <w:hideMark/>
          </w:tcPr>
          <w:p w14:paraId="1CACC60C" w14:textId="77777777" w:rsidR="00DA7E71" w:rsidRDefault="00DA7E71">
            <w:pPr>
              <w:autoSpaceDE w:val="0"/>
              <w:autoSpaceDN w:val="0"/>
              <w:jc w:val="both"/>
              <w:rPr>
                <w:b/>
                <w:bCs/>
                <w:sz w:val="24"/>
                <w:szCs w:val="24"/>
                <w:lang w:val="en-MY"/>
              </w:rPr>
            </w:pPr>
            <w:r>
              <w:rPr>
                <w:b/>
                <w:bCs/>
                <w:sz w:val="24"/>
                <w:szCs w:val="24"/>
                <w:lang w:val="en-MY"/>
              </w:rPr>
              <w:t xml:space="preserve">Fish Species </w:t>
            </w:r>
          </w:p>
        </w:tc>
        <w:tc>
          <w:tcPr>
            <w:tcW w:w="678" w:type="pct"/>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2B36860A" w14:textId="77777777" w:rsidR="00DA7E71" w:rsidRDefault="00DA7E71">
            <w:pPr>
              <w:autoSpaceDE w:val="0"/>
              <w:autoSpaceDN w:val="0"/>
              <w:jc w:val="both"/>
              <w:rPr>
                <w:b/>
                <w:bCs/>
                <w:sz w:val="24"/>
                <w:szCs w:val="24"/>
                <w:lang w:val="en-MY"/>
              </w:rPr>
            </w:pPr>
            <w:r>
              <w:rPr>
                <w:b/>
                <w:bCs/>
                <w:sz w:val="24"/>
                <w:szCs w:val="24"/>
                <w:lang w:val="en-MY"/>
              </w:rPr>
              <w:t>Size of Fish Piece.</w:t>
            </w:r>
          </w:p>
        </w:tc>
        <w:tc>
          <w:tcPr>
            <w:tcW w:w="1567" w:type="pct"/>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65C0F2A4" w14:textId="77777777" w:rsidR="00DA7E71" w:rsidRDefault="00DA7E71">
            <w:pPr>
              <w:autoSpaceDE w:val="0"/>
              <w:autoSpaceDN w:val="0"/>
              <w:jc w:val="both"/>
              <w:rPr>
                <w:b/>
                <w:bCs/>
                <w:sz w:val="24"/>
                <w:szCs w:val="24"/>
                <w:lang w:val="en-MY"/>
              </w:rPr>
            </w:pPr>
            <w:r>
              <w:rPr>
                <w:b/>
                <w:bCs/>
                <w:sz w:val="24"/>
                <w:szCs w:val="24"/>
                <w:lang w:val="en-MY"/>
              </w:rPr>
              <w:t>Product Type (live, fresh, frozen, fried, smoked, filleted)</w:t>
            </w:r>
          </w:p>
        </w:tc>
        <w:tc>
          <w:tcPr>
            <w:tcW w:w="806" w:type="pct"/>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36296295" w14:textId="77777777" w:rsidR="00DA7E71" w:rsidRDefault="00DA7E71">
            <w:pPr>
              <w:autoSpaceDE w:val="0"/>
              <w:autoSpaceDN w:val="0"/>
              <w:jc w:val="both"/>
              <w:rPr>
                <w:b/>
                <w:bCs/>
                <w:sz w:val="24"/>
                <w:szCs w:val="24"/>
                <w:lang w:val="en-MY"/>
              </w:rPr>
            </w:pPr>
            <w:r>
              <w:rPr>
                <w:b/>
                <w:bCs/>
                <w:sz w:val="24"/>
                <w:szCs w:val="24"/>
                <w:lang w:val="en-MY"/>
              </w:rPr>
              <w:t>Quantity (kg)</w:t>
            </w:r>
          </w:p>
        </w:tc>
        <w:tc>
          <w:tcPr>
            <w:tcW w:w="847" w:type="pct"/>
            <w:tcBorders>
              <w:top w:val="single" w:sz="24" w:space="0" w:color="auto"/>
              <w:left w:val="nil"/>
              <w:bottom w:val="single" w:sz="8" w:space="0" w:color="auto"/>
              <w:right w:val="single" w:sz="24" w:space="0" w:color="auto"/>
            </w:tcBorders>
            <w:tcMar>
              <w:top w:w="0" w:type="dxa"/>
              <w:left w:w="108" w:type="dxa"/>
              <w:bottom w:w="0" w:type="dxa"/>
              <w:right w:w="108" w:type="dxa"/>
            </w:tcMar>
            <w:hideMark/>
          </w:tcPr>
          <w:p w14:paraId="6CB7C245" w14:textId="77777777" w:rsidR="00DA7E71" w:rsidRDefault="00DA7E71">
            <w:pPr>
              <w:autoSpaceDE w:val="0"/>
              <w:autoSpaceDN w:val="0"/>
              <w:jc w:val="both"/>
              <w:rPr>
                <w:b/>
                <w:bCs/>
                <w:sz w:val="24"/>
                <w:szCs w:val="24"/>
                <w:lang w:val="en-MY"/>
              </w:rPr>
            </w:pPr>
            <w:r>
              <w:rPr>
                <w:b/>
                <w:bCs/>
                <w:sz w:val="24"/>
                <w:szCs w:val="24"/>
                <w:lang w:val="en-MY"/>
              </w:rPr>
              <w:t>Price/kg</w:t>
            </w:r>
          </w:p>
        </w:tc>
      </w:tr>
      <w:tr w:rsidR="00DA7E71" w14:paraId="7998F87D" w14:textId="77777777" w:rsidTr="00DA7E71">
        <w:trPr>
          <w:trHeight w:val="422"/>
        </w:trPr>
        <w:tc>
          <w:tcPr>
            <w:tcW w:w="110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2DE3370E" w14:textId="77777777" w:rsidR="00DA7E71" w:rsidRDefault="00DA7E71">
            <w:pPr>
              <w:autoSpaceDE w:val="0"/>
              <w:autoSpaceDN w:val="0"/>
              <w:jc w:val="both"/>
              <w:rPr>
                <w:b/>
                <w:bCs/>
                <w:sz w:val="24"/>
                <w:szCs w:val="24"/>
                <w:lang w:val="en-MY"/>
              </w:rPr>
            </w:pPr>
          </w:p>
        </w:tc>
        <w:tc>
          <w:tcPr>
            <w:tcW w:w="678" w:type="pct"/>
            <w:tcBorders>
              <w:top w:val="nil"/>
              <w:left w:val="nil"/>
              <w:bottom w:val="single" w:sz="8" w:space="0" w:color="auto"/>
              <w:right w:val="single" w:sz="8" w:space="0" w:color="auto"/>
            </w:tcBorders>
            <w:tcMar>
              <w:top w:w="0" w:type="dxa"/>
              <w:left w:w="108" w:type="dxa"/>
              <w:bottom w:w="0" w:type="dxa"/>
              <w:right w:w="108" w:type="dxa"/>
            </w:tcMar>
          </w:tcPr>
          <w:p w14:paraId="00C3D3C7" w14:textId="77777777" w:rsidR="00DA7E71" w:rsidRDefault="00DA7E71">
            <w:pPr>
              <w:autoSpaceDE w:val="0"/>
              <w:autoSpaceDN w:val="0"/>
              <w:jc w:val="both"/>
              <w:rPr>
                <w:b/>
                <w:bCs/>
                <w:sz w:val="24"/>
                <w:szCs w:val="24"/>
                <w:lang w:val="en-MY"/>
              </w:rPr>
            </w:pPr>
          </w:p>
        </w:tc>
        <w:tc>
          <w:tcPr>
            <w:tcW w:w="1567" w:type="pct"/>
            <w:tcBorders>
              <w:top w:val="nil"/>
              <w:left w:val="nil"/>
              <w:bottom w:val="single" w:sz="8" w:space="0" w:color="auto"/>
              <w:right w:val="single" w:sz="8" w:space="0" w:color="auto"/>
            </w:tcBorders>
            <w:tcMar>
              <w:top w:w="0" w:type="dxa"/>
              <w:left w:w="108" w:type="dxa"/>
              <w:bottom w:w="0" w:type="dxa"/>
              <w:right w:w="108" w:type="dxa"/>
            </w:tcMar>
          </w:tcPr>
          <w:p w14:paraId="73A03BE7" w14:textId="77777777" w:rsidR="00DA7E71" w:rsidRDefault="00DA7E71">
            <w:pPr>
              <w:autoSpaceDE w:val="0"/>
              <w:autoSpaceDN w:val="0"/>
              <w:jc w:val="both"/>
              <w:rPr>
                <w:b/>
                <w:bCs/>
                <w:sz w:val="24"/>
                <w:szCs w:val="24"/>
                <w:lang w:val="en-MY"/>
              </w:rPr>
            </w:pPr>
          </w:p>
        </w:tc>
        <w:tc>
          <w:tcPr>
            <w:tcW w:w="806" w:type="pct"/>
            <w:tcBorders>
              <w:top w:val="nil"/>
              <w:left w:val="nil"/>
              <w:bottom w:val="single" w:sz="8" w:space="0" w:color="auto"/>
              <w:right w:val="single" w:sz="8" w:space="0" w:color="auto"/>
            </w:tcBorders>
            <w:tcMar>
              <w:top w:w="0" w:type="dxa"/>
              <w:left w:w="108" w:type="dxa"/>
              <w:bottom w:w="0" w:type="dxa"/>
              <w:right w:w="108" w:type="dxa"/>
            </w:tcMar>
          </w:tcPr>
          <w:p w14:paraId="6526F91D" w14:textId="77777777" w:rsidR="00DA7E71" w:rsidRDefault="00DA7E71">
            <w:pPr>
              <w:autoSpaceDE w:val="0"/>
              <w:autoSpaceDN w:val="0"/>
              <w:jc w:val="both"/>
              <w:rPr>
                <w:b/>
                <w:bCs/>
                <w:sz w:val="24"/>
                <w:szCs w:val="24"/>
                <w:lang w:val="en-MY"/>
              </w:rPr>
            </w:pPr>
          </w:p>
        </w:tc>
        <w:tc>
          <w:tcPr>
            <w:tcW w:w="847" w:type="pct"/>
            <w:tcBorders>
              <w:top w:val="nil"/>
              <w:left w:val="nil"/>
              <w:bottom w:val="single" w:sz="8" w:space="0" w:color="auto"/>
              <w:right w:val="single" w:sz="24" w:space="0" w:color="auto"/>
            </w:tcBorders>
            <w:tcMar>
              <w:top w:w="0" w:type="dxa"/>
              <w:left w:w="108" w:type="dxa"/>
              <w:bottom w:w="0" w:type="dxa"/>
              <w:right w:w="108" w:type="dxa"/>
            </w:tcMar>
          </w:tcPr>
          <w:p w14:paraId="232FBE01" w14:textId="77777777" w:rsidR="00DA7E71" w:rsidRDefault="00DA7E71">
            <w:pPr>
              <w:autoSpaceDE w:val="0"/>
              <w:autoSpaceDN w:val="0"/>
              <w:jc w:val="both"/>
              <w:rPr>
                <w:b/>
                <w:bCs/>
                <w:sz w:val="24"/>
                <w:szCs w:val="24"/>
                <w:lang w:val="en-MY"/>
              </w:rPr>
            </w:pPr>
          </w:p>
        </w:tc>
      </w:tr>
      <w:tr w:rsidR="00DA7E71" w14:paraId="17F06E60" w14:textId="77777777" w:rsidTr="00DA7E71">
        <w:trPr>
          <w:trHeight w:val="332"/>
        </w:trPr>
        <w:tc>
          <w:tcPr>
            <w:tcW w:w="110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7C81C23A" w14:textId="77777777" w:rsidR="00DA7E71" w:rsidRDefault="00DA7E71">
            <w:pPr>
              <w:autoSpaceDE w:val="0"/>
              <w:autoSpaceDN w:val="0"/>
              <w:jc w:val="both"/>
              <w:rPr>
                <w:b/>
                <w:bCs/>
                <w:sz w:val="24"/>
                <w:szCs w:val="24"/>
                <w:lang w:val="en-MY"/>
              </w:rPr>
            </w:pPr>
          </w:p>
        </w:tc>
        <w:tc>
          <w:tcPr>
            <w:tcW w:w="678" w:type="pct"/>
            <w:tcBorders>
              <w:top w:val="nil"/>
              <w:left w:val="nil"/>
              <w:bottom w:val="single" w:sz="8" w:space="0" w:color="auto"/>
              <w:right w:val="single" w:sz="8" w:space="0" w:color="auto"/>
            </w:tcBorders>
            <w:tcMar>
              <w:top w:w="0" w:type="dxa"/>
              <w:left w:w="108" w:type="dxa"/>
              <w:bottom w:w="0" w:type="dxa"/>
              <w:right w:w="108" w:type="dxa"/>
            </w:tcMar>
          </w:tcPr>
          <w:p w14:paraId="19051DCA" w14:textId="77777777" w:rsidR="00DA7E71" w:rsidRDefault="00DA7E71">
            <w:pPr>
              <w:autoSpaceDE w:val="0"/>
              <w:autoSpaceDN w:val="0"/>
              <w:jc w:val="both"/>
              <w:rPr>
                <w:b/>
                <w:bCs/>
                <w:sz w:val="24"/>
                <w:szCs w:val="24"/>
                <w:lang w:val="en-MY"/>
              </w:rPr>
            </w:pPr>
          </w:p>
        </w:tc>
        <w:tc>
          <w:tcPr>
            <w:tcW w:w="1567" w:type="pct"/>
            <w:tcBorders>
              <w:top w:val="nil"/>
              <w:left w:val="nil"/>
              <w:bottom w:val="single" w:sz="8" w:space="0" w:color="auto"/>
              <w:right w:val="single" w:sz="8" w:space="0" w:color="auto"/>
            </w:tcBorders>
            <w:tcMar>
              <w:top w:w="0" w:type="dxa"/>
              <w:left w:w="108" w:type="dxa"/>
              <w:bottom w:w="0" w:type="dxa"/>
              <w:right w:w="108" w:type="dxa"/>
            </w:tcMar>
          </w:tcPr>
          <w:p w14:paraId="74548574" w14:textId="77777777" w:rsidR="00DA7E71" w:rsidRDefault="00DA7E71">
            <w:pPr>
              <w:autoSpaceDE w:val="0"/>
              <w:autoSpaceDN w:val="0"/>
              <w:jc w:val="both"/>
              <w:rPr>
                <w:b/>
                <w:bCs/>
                <w:sz w:val="24"/>
                <w:szCs w:val="24"/>
                <w:lang w:val="en-MY"/>
              </w:rPr>
            </w:pPr>
          </w:p>
        </w:tc>
        <w:tc>
          <w:tcPr>
            <w:tcW w:w="806" w:type="pct"/>
            <w:tcBorders>
              <w:top w:val="nil"/>
              <w:left w:val="nil"/>
              <w:bottom w:val="single" w:sz="8" w:space="0" w:color="auto"/>
              <w:right w:val="single" w:sz="8" w:space="0" w:color="auto"/>
            </w:tcBorders>
            <w:tcMar>
              <w:top w:w="0" w:type="dxa"/>
              <w:left w:w="108" w:type="dxa"/>
              <w:bottom w:w="0" w:type="dxa"/>
              <w:right w:w="108" w:type="dxa"/>
            </w:tcMar>
          </w:tcPr>
          <w:p w14:paraId="6990A062" w14:textId="77777777" w:rsidR="00DA7E71" w:rsidRDefault="00DA7E71">
            <w:pPr>
              <w:autoSpaceDE w:val="0"/>
              <w:autoSpaceDN w:val="0"/>
              <w:jc w:val="both"/>
              <w:rPr>
                <w:b/>
                <w:bCs/>
                <w:sz w:val="24"/>
                <w:szCs w:val="24"/>
                <w:lang w:val="en-MY"/>
              </w:rPr>
            </w:pPr>
          </w:p>
        </w:tc>
        <w:tc>
          <w:tcPr>
            <w:tcW w:w="847" w:type="pct"/>
            <w:tcBorders>
              <w:top w:val="nil"/>
              <w:left w:val="nil"/>
              <w:bottom w:val="single" w:sz="8" w:space="0" w:color="auto"/>
              <w:right w:val="single" w:sz="24" w:space="0" w:color="auto"/>
            </w:tcBorders>
            <w:tcMar>
              <w:top w:w="0" w:type="dxa"/>
              <w:left w:w="108" w:type="dxa"/>
              <w:bottom w:w="0" w:type="dxa"/>
              <w:right w:w="108" w:type="dxa"/>
            </w:tcMar>
          </w:tcPr>
          <w:p w14:paraId="6C65C982" w14:textId="77777777" w:rsidR="00DA7E71" w:rsidRDefault="00DA7E71">
            <w:pPr>
              <w:autoSpaceDE w:val="0"/>
              <w:autoSpaceDN w:val="0"/>
              <w:jc w:val="both"/>
              <w:rPr>
                <w:b/>
                <w:bCs/>
                <w:sz w:val="24"/>
                <w:szCs w:val="24"/>
                <w:lang w:val="en-MY"/>
              </w:rPr>
            </w:pPr>
          </w:p>
        </w:tc>
      </w:tr>
      <w:tr w:rsidR="00DA7E71" w14:paraId="04B0F3BA" w14:textId="77777777" w:rsidTr="00DA7E71">
        <w:trPr>
          <w:trHeight w:val="332"/>
        </w:trPr>
        <w:tc>
          <w:tcPr>
            <w:tcW w:w="110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7DC70CF2" w14:textId="77777777" w:rsidR="00DA7E71" w:rsidRDefault="00DA7E71">
            <w:pPr>
              <w:autoSpaceDE w:val="0"/>
              <w:autoSpaceDN w:val="0"/>
              <w:jc w:val="both"/>
              <w:rPr>
                <w:b/>
                <w:bCs/>
                <w:sz w:val="24"/>
                <w:szCs w:val="24"/>
                <w:lang w:val="en-MY"/>
              </w:rPr>
            </w:pPr>
          </w:p>
        </w:tc>
        <w:tc>
          <w:tcPr>
            <w:tcW w:w="678" w:type="pct"/>
            <w:tcBorders>
              <w:top w:val="nil"/>
              <w:left w:val="nil"/>
              <w:bottom w:val="single" w:sz="8" w:space="0" w:color="auto"/>
              <w:right w:val="single" w:sz="8" w:space="0" w:color="auto"/>
            </w:tcBorders>
            <w:tcMar>
              <w:top w:w="0" w:type="dxa"/>
              <w:left w:w="108" w:type="dxa"/>
              <w:bottom w:w="0" w:type="dxa"/>
              <w:right w:w="108" w:type="dxa"/>
            </w:tcMar>
          </w:tcPr>
          <w:p w14:paraId="5848A955" w14:textId="77777777" w:rsidR="00DA7E71" w:rsidRDefault="00DA7E71">
            <w:pPr>
              <w:autoSpaceDE w:val="0"/>
              <w:autoSpaceDN w:val="0"/>
              <w:jc w:val="both"/>
              <w:rPr>
                <w:b/>
                <w:bCs/>
                <w:sz w:val="24"/>
                <w:szCs w:val="24"/>
                <w:lang w:val="en-MY"/>
              </w:rPr>
            </w:pPr>
          </w:p>
        </w:tc>
        <w:tc>
          <w:tcPr>
            <w:tcW w:w="1567" w:type="pct"/>
            <w:tcBorders>
              <w:top w:val="nil"/>
              <w:left w:val="nil"/>
              <w:bottom w:val="single" w:sz="8" w:space="0" w:color="auto"/>
              <w:right w:val="single" w:sz="8" w:space="0" w:color="auto"/>
            </w:tcBorders>
            <w:tcMar>
              <w:top w:w="0" w:type="dxa"/>
              <w:left w:w="108" w:type="dxa"/>
              <w:bottom w:w="0" w:type="dxa"/>
              <w:right w:w="108" w:type="dxa"/>
            </w:tcMar>
          </w:tcPr>
          <w:p w14:paraId="769500CF" w14:textId="77777777" w:rsidR="00DA7E71" w:rsidRDefault="00DA7E71">
            <w:pPr>
              <w:autoSpaceDE w:val="0"/>
              <w:autoSpaceDN w:val="0"/>
              <w:jc w:val="both"/>
              <w:rPr>
                <w:b/>
                <w:bCs/>
                <w:sz w:val="24"/>
                <w:szCs w:val="24"/>
                <w:lang w:val="en-MY"/>
              </w:rPr>
            </w:pPr>
          </w:p>
        </w:tc>
        <w:tc>
          <w:tcPr>
            <w:tcW w:w="806" w:type="pct"/>
            <w:tcBorders>
              <w:top w:val="nil"/>
              <w:left w:val="nil"/>
              <w:bottom w:val="single" w:sz="8" w:space="0" w:color="auto"/>
              <w:right w:val="single" w:sz="8" w:space="0" w:color="auto"/>
            </w:tcBorders>
            <w:tcMar>
              <w:top w:w="0" w:type="dxa"/>
              <w:left w:w="108" w:type="dxa"/>
              <w:bottom w:w="0" w:type="dxa"/>
              <w:right w:w="108" w:type="dxa"/>
            </w:tcMar>
          </w:tcPr>
          <w:p w14:paraId="4D4D0AB9" w14:textId="77777777" w:rsidR="00DA7E71" w:rsidRDefault="00DA7E71">
            <w:pPr>
              <w:autoSpaceDE w:val="0"/>
              <w:autoSpaceDN w:val="0"/>
              <w:jc w:val="both"/>
              <w:rPr>
                <w:b/>
                <w:bCs/>
                <w:sz w:val="24"/>
                <w:szCs w:val="24"/>
                <w:lang w:val="en-MY"/>
              </w:rPr>
            </w:pPr>
          </w:p>
        </w:tc>
        <w:tc>
          <w:tcPr>
            <w:tcW w:w="847" w:type="pct"/>
            <w:tcBorders>
              <w:top w:val="nil"/>
              <w:left w:val="nil"/>
              <w:bottom w:val="single" w:sz="8" w:space="0" w:color="auto"/>
              <w:right w:val="single" w:sz="24" w:space="0" w:color="auto"/>
            </w:tcBorders>
            <w:tcMar>
              <w:top w:w="0" w:type="dxa"/>
              <w:left w:w="108" w:type="dxa"/>
              <w:bottom w:w="0" w:type="dxa"/>
              <w:right w:w="108" w:type="dxa"/>
            </w:tcMar>
          </w:tcPr>
          <w:p w14:paraId="1FA1290F" w14:textId="77777777" w:rsidR="00DA7E71" w:rsidRDefault="00DA7E71">
            <w:pPr>
              <w:autoSpaceDE w:val="0"/>
              <w:autoSpaceDN w:val="0"/>
              <w:jc w:val="both"/>
              <w:rPr>
                <w:b/>
                <w:bCs/>
                <w:sz w:val="24"/>
                <w:szCs w:val="24"/>
                <w:lang w:val="en-MY"/>
              </w:rPr>
            </w:pPr>
          </w:p>
        </w:tc>
      </w:tr>
      <w:tr w:rsidR="00DA7E71" w14:paraId="39C1E770" w14:textId="77777777" w:rsidTr="00DA7E71">
        <w:trPr>
          <w:trHeight w:val="332"/>
        </w:trPr>
        <w:tc>
          <w:tcPr>
            <w:tcW w:w="110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1382E0CB" w14:textId="77777777" w:rsidR="00DA7E71" w:rsidRDefault="00DA7E71">
            <w:pPr>
              <w:autoSpaceDE w:val="0"/>
              <w:autoSpaceDN w:val="0"/>
              <w:jc w:val="both"/>
              <w:rPr>
                <w:b/>
                <w:bCs/>
                <w:sz w:val="24"/>
                <w:szCs w:val="24"/>
                <w:lang w:val="en-MY"/>
              </w:rPr>
            </w:pPr>
          </w:p>
        </w:tc>
        <w:tc>
          <w:tcPr>
            <w:tcW w:w="678" w:type="pct"/>
            <w:tcBorders>
              <w:top w:val="nil"/>
              <w:left w:val="nil"/>
              <w:bottom w:val="single" w:sz="8" w:space="0" w:color="auto"/>
              <w:right w:val="single" w:sz="8" w:space="0" w:color="auto"/>
            </w:tcBorders>
            <w:tcMar>
              <w:top w:w="0" w:type="dxa"/>
              <w:left w:w="108" w:type="dxa"/>
              <w:bottom w:w="0" w:type="dxa"/>
              <w:right w:w="108" w:type="dxa"/>
            </w:tcMar>
          </w:tcPr>
          <w:p w14:paraId="1EF68465" w14:textId="77777777" w:rsidR="00DA7E71" w:rsidRDefault="00DA7E71">
            <w:pPr>
              <w:autoSpaceDE w:val="0"/>
              <w:autoSpaceDN w:val="0"/>
              <w:jc w:val="both"/>
              <w:rPr>
                <w:b/>
                <w:bCs/>
                <w:sz w:val="24"/>
                <w:szCs w:val="24"/>
                <w:lang w:val="en-MY"/>
              </w:rPr>
            </w:pPr>
          </w:p>
        </w:tc>
        <w:tc>
          <w:tcPr>
            <w:tcW w:w="1567" w:type="pct"/>
            <w:tcBorders>
              <w:top w:val="nil"/>
              <w:left w:val="nil"/>
              <w:bottom w:val="single" w:sz="8" w:space="0" w:color="auto"/>
              <w:right w:val="single" w:sz="8" w:space="0" w:color="auto"/>
            </w:tcBorders>
            <w:tcMar>
              <w:top w:w="0" w:type="dxa"/>
              <w:left w:w="108" w:type="dxa"/>
              <w:bottom w:w="0" w:type="dxa"/>
              <w:right w:w="108" w:type="dxa"/>
            </w:tcMar>
          </w:tcPr>
          <w:p w14:paraId="7241D674" w14:textId="77777777" w:rsidR="00DA7E71" w:rsidRDefault="00DA7E71">
            <w:pPr>
              <w:autoSpaceDE w:val="0"/>
              <w:autoSpaceDN w:val="0"/>
              <w:jc w:val="both"/>
              <w:rPr>
                <w:b/>
                <w:bCs/>
                <w:sz w:val="24"/>
                <w:szCs w:val="24"/>
                <w:lang w:val="en-MY"/>
              </w:rPr>
            </w:pPr>
          </w:p>
        </w:tc>
        <w:tc>
          <w:tcPr>
            <w:tcW w:w="806" w:type="pct"/>
            <w:tcBorders>
              <w:top w:val="nil"/>
              <w:left w:val="nil"/>
              <w:bottom w:val="single" w:sz="8" w:space="0" w:color="auto"/>
              <w:right w:val="single" w:sz="8" w:space="0" w:color="auto"/>
            </w:tcBorders>
            <w:tcMar>
              <w:top w:w="0" w:type="dxa"/>
              <w:left w:w="108" w:type="dxa"/>
              <w:bottom w:w="0" w:type="dxa"/>
              <w:right w:w="108" w:type="dxa"/>
            </w:tcMar>
          </w:tcPr>
          <w:p w14:paraId="62CD1015" w14:textId="77777777" w:rsidR="00DA7E71" w:rsidRDefault="00DA7E71">
            <w:pPr>
              <w:autoSpaceDE w:val="0"/>
              <w:autoSpaceDN w:val="0"/>
              <w:jc w:val="both"/>
              <w:rPr>
                <w:b/>
                <w:bCs/>
                <w:sz w:val="24"/>
                <w:szCs w:val="24"/>
                <w:lang w:val="en-MY"/>
              </w:rPr>
            </w:pPr>
          </w:p>
        </w:tc>
        <w:tc>
          <w:tcPr>
            <w:tcW w:w="847" w:type="pct"/>
            <w:tcBorders>
              <w:top w:val="nil"/>
              <w:left w:val="nil"/>
              <w:bottom w:val="single" w:sz="8" w:space="0" w:color="auto"/>
              <w:right w:val="single" w:sz="24" w:space="0" w:color="auto"/>
            </w:tcBorders>
            <w:tcMar>
              <w:top w:w="0" w:type="dxa"/>
              <w:left w:w="108" w:type="dxa"/>
              <w:bottom w:w="0" w:type="dxa"/>
              <w:right w:w="108" w:type="dxa"/>
            </w:tcMar>
          </w:tcPr>
          <w:p w14:paraId="6FEEDDDA" w14:textId="77777777" w:rsidR="00DA7E71" w:rsidRDefault="00DA7E71">
            <w:pPr>
              <w:autoSpaceDE w:val="0"/>
              <w:autoSpaceDN w:val="0"/>
              <w:jc w:val="both"/>
              <w:rPr>
                <w:b/>
                <w:bCs/>
                <w:sz w:val="24"/>
                <w:szCs w:val="24"/>
                <w:lang w:val="en-MY"/>
              </w:rPr>
            </w:pPr>
          </w:p>
        </w:tc>
      </w:tr>
      <w:tr w:rsidR="00DA7E71" w14:paraId="0B1B714D" w14:textId="77777777" w:rsidTr="00DA7E71">
        <w:trPr>
          <w:trHeight w:val="332"/>
        </w:trPr>
        <w:tc>
          <w:tcPr>
            <w:tcW w:w="110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5ED87540" w14:textId="77777777" w:rsidR="00DA7E71" w:rsidRDefault="00DA7E71">
            <w:pPr>
              <w:autoSpaceDE w:val="0"/>
              <w:autoSpaceDN w:val="0"/>
              <w:jc w:val="both"/>
              <w:rPr>
                <w:b/>
                <w:bCs/>
                <w:sz w:val="24"/>
                <w:szCs w:val="24"/>
                <w:lang w:val="en-MY"/>
              </w:rPr>
            </w:pPr>
          </w:p>
        </w:tc>
        <w:tc>
          <w:tcPr>
            <w:tcW w:w="678" w:type="pct"/>
            <w:tcBorders>
              <w:top w:val="nil"/>
              <w:left w:val="nil"/>
              <w:bottom w:val="single" w:sz="8" w:space="0" w:color="auto"/>
              <w:right w:val="single" w:sz="8" w:space="0" w:color="auto"/>
            </w:tcBorders>
            <w:tcMar>
              <w:top w:w="0" w:type="dxa"/>
              <w:left w:w="108" w:type="dxa"/>
              <w:bottom w:w="0" w:type="dxa"/>
              <w:right w:w="108" w:type="dxa"/>
            </w:tcMar>
          </w:tcPr>
          <w:p w14:paraId="3116EF9E" w14:textId="77777777" w:rsidR="00DA7E71" w:rsidRDefault="00DA7E71">
            <w:pPr>
              <w:autoSpaceDE w:val="0"/>
              <w:autoSpaceDN w:val="0"/>
              <w:jc w:val="both"/>
              <w:rPr>
                <w:b/>
                <w:bCs/>
                <w:sz w:val="24"/>
                <w:szCs w:val="24"/>
                <w:lang w:val="en-MY"/>
              </w:rPr>
            </w:pPr>
          </w:p>
        </w:tc>
        <w:tc>
          <w:tcPr>
            <w:tcW w:w="1567" w:type="pct"/>
            <w:tcBorders>
              <w:top w:val="nil"/>
              <w:left w:val="nil"/>
              <w:bottom w:val="single" w:sz="8" w:space="0" w:color="auto"/>
              <w:right w:val="single" w:sz="8" w:space="0" w:color="auto"/>
            </w:tcBorders>
            <w:tcMar>
              <w:top w:w="0" w:type="dxa"/>
              <w:left w:w="108" w:type="dxa"/>
              <w:bottom w:w="0" w:type="dxa"/>
              <w:right w:w="108" w:type="dxa"/>
            </w:tcMar>
          </w:tcPr>
          <w:p w14:paraId="57F3524B" w14:textId="77777777" w:rsidR="00DA7E71" w:rsidRDefault="00DA7E71">
            <w:pPr>
              <w:autoSpaceDE w:val="0"/>
              <w:autoSpaceDN w:val="0"/>
              <w:jc w:val="both"/>
              <w:rPr>
                <w:b/>
                <w:bCs/>
                <w:sz w:val="24"/>
                <w:szCs w:val="24"/>
                <w:lang w:val="en-MY"/>
              </w:rPr>
            </w:pPr>
          </w:p>
        </w:tc>
        <w:tc>
          <w:tcPr>
            <w:tcW w:w="806" w:type="pct"/>
            <w:tcBorders>
              <w:top w:val="nil"/>
              <w:left w:val="nil"/>
              <w:bottom w:val="single" w:sz="8" w:space="0" w:color="auto"/>
              <w:right w:val="single" w:sz="8" w:space="0" w:color="auto"/>
            </w:tcBorders>
            <w:tcMar>
              <w:top w:w="0" w:type="dxa"/>
              <w:left w:w="108" w:type="dxa"/>
              <w:bottom w:w="0" w:type="dxa"/>
              <w:right w:w="108" w:type="dxa"/>
            </w:tcMar>
          </w:tcPr>
          <w:p w14:paraId="2CA8F58B" w14:textId="77777777" w:rsidR="00DA7E71" w:rsidRDefault="00DA7E71">
            <w:pPr>
              <w:autoSpaceDE w:val="0"/>
              <w:autoSpaceDN w:val="0"/>
              <w:jc w:val="both"/>
              <w:rPr>
                <w:b/>
                <w:bCs/>
                <w:sz w:val="24"/>
                <w:szCs w:val="24"/>
                <w:lang w:val="en-MY"/>
              </w:rPr>
            </w:pPr>
          </w:p>
        </w:tc>
        <w:tc>
          <w:tcPr>
            <w:tcW w:w="847" w:type="pct"/>
            <w:tcBorders>
              <w:top w:val="nil"/>
              <w:left w:val="nil"/>
              <w:bottom w:val="single" w:sz="8" w:space="0" w:color="auto"/>
              <w:right w:val="single" w:sz="24" w:space="0" w:color="auto"/>
            </w:tcBorders>
            <w:tcMar>
              <w:top w:w="0" w:type="dxa"/>
              <w:left w:w="108" w:type="dxa"/>
              <w:bottom w:w="0" w:type="dxa"/>
              <w:right w:w="108" w:type="dxa"/>
            </w:tcMar>
          </w:tcPr>
          <w:p w14:paraId="68E0975B" w14:textId="77777777" w:rsidR="00DA7E71" w:rsidRDefault="00DA7E71">
            <w:pPr>
              <w:autoSpaceDE w:val="0"/>
              <w:autoSpaceDN w:val="0"/>
              <w:jc w:val="both"/>
              <w:rPr>
                <w:b/>
                <w:bCs/>
                <w:sz w:val="24"/>
                <w:szCs w:val="24"/>
                <w:lang w:val="en-MY"/>
              </w:rPr>
            </w:pPr>
          </w:p>
        </w:tc>
      </w:tr>
      <w:tr w:rsidR="00DA7E71" w14:paraId="67E20911" w14:textId="77777777" w:rsidTr="00DA7E71">
        <w:trPr>
          <w:trHeight w:val="332"/>
        </w:trPr>
        <w:tc>
          <w:tcPr>
            <w:tcW w:w="110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36D65863" w14:textId="77777777" w:rsidR="00DA7E71" w:rsidRDefault="00DA7E71">
            <w:pPr>
              <w:autoSpaceDE w:val="0"/>
              <w:autoSpaceDN w:val="0"/>
              <w:jc w:val="both"/>
              <w:rPr>
                <w:b/>
                <w:bCs/>
                <w:sz w:val="24"/>
                <w:szCs w:val="24"/>
                <w:lang w:val="en-MY"/>
              </w:rPr>
            </w:pPr>
          </w:p>
        </w:tc>
        <w:tc>
          <w:tcPr>
            <w:tcW w:w="678" w:type="pct"/>
            <w:tcBorders>
              <w:top w:val="nil"/>
              <w:left w:val="nil"/>
              <w:bottom w:val="single" w:sz="8" w:space="0" w:color="auto"/>
              <w:right w:val="single" w:sz="8" w:space="0" w:color="auto"/>
            </w:tcBorders>
            <w:tcMar>
              <w:top w:w="0" w:type="dxa"/>
              <w:left w:w="108" w:type="dxa"/>
              <w:bottom w:w="0" w:type="dxa"/>
              <w:right w:w="108" w:type="dxa"/>
            </w:tcMar>
          </w:tcPr>
          <w:p w14:paraId="58099765" w14:textId="77777777" w:rsidR="00DA7E71" w:rsidRDefault="00DA7E71">
            <w:pPr>
              <w:autoSpaceDE w:val="0"/>
              <w:autoSpaceDN w:val="0"/>
              <w:jc w:val="both"/>
              <w:rPr>
                <w:b/>
                <w:bCs/>
                <w:sz w:val="24"/>
                <w:szCs w:val="24"/>
                <w:lang w:val="en-MY"/>
              </w:rPr>
            </w:pPr>
          </w:p>
        </w:tc>
        <w:tc>
          <w:tcPr>
            <w:tcW w:w="1567" w:type="pct"/>
            <w:tcBorders>
              <w:top w:val="nil"/>
              <w:left w:val="nil"/>
              <w:bottom w:val="single" w:sz="8" w:space="0" w:color="auto"/>
              <w:right w:val="single" w:sz="8" w:space="0" w:color="auto"/>
            </w:tcBorders>
            <w:tcMar>
              <w:top w:w="0" w:type="dxa"/>
              <w:left w:w="108" w:type="dxa"/>
              <w:bottom w:w="0" w:type="dxa"/>
              <w:right w:w="108" w:type="dxa"/>
            </w:tcMar>
          </w:tcPr>
          <w:p w14:paraId="0301D7D6" w14:textId="77777777" w:rsidR="00DA7E71" w:rsidRDefault="00DA7E71">
            <w:pPr>
              <w:autoSpaceDE w:val="0"/>
              <w:autoSpaceDN w:val="0"/>
              <w:jc w:val="both"/>
              <w:rPr>
                <w:b/>
                <w:bCs/>
                <w:sz w:val="24"/>
                <w:szCs w:val="24"/>
                <w:lang w:val="en-MY"/>
              </w:rPr>
            </w:pPr>
          </w:p>
        </w:tc>
        <w:tc>
          <w:tcPr>
            <w:tcW w:w="806" w:type="pct"/>
            <w:tcBorders>
              <w:top w:val="nil"/>
              <w:left w:val="nil"/>
              <w:bottom w:val="single" w:sz="8" w:space="0" w:color="auto"/>
              <w:right w:val="single" w:sz="8" w:space="0" w:color="auto"/>
            </w:tcBorders>
            <w:tcMar>
              <w:top w:w="0" w:type="dxa"/>
              <w:left w:w="108" w:type="dxa"/>
              <w:bottom w:w="0" w:type="dxa"/>
              <w:right w:w="108" w:type="dxa"/>
            </w:tcMar>
          </w:tcPr>
          <w:p w14:paraId="78C1CD8F" w14:textId="77777777" w:rsidR="00DA7E71" w:rsidRDefault="00DA7E71">
            <w:pPr>
              <w:autoSpaceDE w:val="0"/>
              <w:autoSpaceDN w:val="0"/>
              <w:jc w:val="both"/>
              <w:rPr>
                <w:b/>
                <w:bCs/>
                <w:sz w:val="24"/>
                <w:szCs w:val="24"/>
                <w:lang w:val="en-MY"/>
              </w:rPr>
            </w:pPr>
          </w:p>
        </w:tc>
        <w:tc>
          <w:tcPr>
            <w:tcW w:w="847" w:type="pct"/>
            <w:tcBorders>
              <w:top w:val="nil"/>
              <w:left w:val="nil"/>
              <w:bottom w:val="single" w:sz="8" w:space="0" w:color="auto"/>
              <w:right w:val="single" w:sz="24" w:space="0" w:color="auto"/>
            </w:tcBorders>
            <w:tcMar>
              <w:top w:w="0" w:type="dxa"/>
              <w:left w:w="108" w:type="dxa"/>
              <w:bottom w:w="0" w:type="dxa"/>
              <w:right w:w="108" w:type="dxa"/>
            </w:tcMar>
          </w:tcPr>
          <w:p w14:paraId="3DF7D638" w14:textId="77777777" w:rsidR="00DA7E71" w:rsidRDefault="00DA7E71">
            <w:pPr>
              <w:autoSpaceDE w:val="0"/>
              <w:autoSpaceDN w:val="0"/>
              <w:jc w:val="both"/>
              <w:rPr>
                <w:b/>
                <w:bCs/>
                <w:sz w:val="24"/>
                <w:szCs w:val="24"/>
                <w:lang w:val="en-MY"/>
              </w:rPr>
            </w:pPr>
          </w:p>
        </w:tc>
      </w:tr>
      <w:tr w:rsidR="00DA7E71" w14:paraId="1826F368" w14:textId="77777777" w:rsidTr="00DA7E71">
        <w:trPr>
          <w:trHeight w:val="332"/>
        </w:trPr>
        <w:tc>
          <w:tcPr>
            <w:tcW w:w="110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6582D280" w14:textId="77777777" w:rsidR="00DA7E71" w:rsidRDefault="00DA7E71">
            <w:pPr>
              <w:autoSpaceDE w:val="0"/>
              <w:autoSpaceDN w:val="0"/>
              <w:jc w:val="both"/>
              <w:rPr>
                <w:b/>
                <w:bCs/>
                <w:sz w:val="24"/>
                <w:szCs w:val="24"/>
                <w:lang w:val="en-MY"/>
              </w:rPr>
            </w:pPr>
          </w:p>
        </w:tc>
        <w:tc>
          <w:tcPr>
            <w:tcW w:w="678" w:type="pct"/>
            <w:tcBorders>
              <w:top w:val="nil"/>
              <w:left w:val="nil"/>
              <w:bottom w:val="single" w:sz="8" w:space="0" w:color="auto"/>
              <w:right w:val="single" w:sz="8" w:space="0" w:color="auto"/>
            </w:tcBorders>
            <w:tcMar>
              <w:top w:w="0" w:type="dxa"/>
              <w:left w:w="108" w:type="dxa"/>
              <w:bottom w:w="0" w:type="dxa"/>
              <w:right w:w="108" w:type="dxa"/>
            </w:tcMar>
          </w:tcPr>
          <w:p w14:paraId="66D265F8" w14:textId="77777777" w:rsidR="00DA7E71" w:rsidRDefault="00DA7E71">
            <w:pPr>
              <w:autoSpaceDE w:val="0"/>
              <w:autoSpaceDN w:val="0"/>
              <w:jc w:val="both"/>
              <w:rPr>
                <w:b/>
                <w:bCs/>
                <w:sz w:val="24"/>
                <w:szCs w:val="24"/>
                <w:lang w:val="en-MY"/>
              </w:rPr>
            </w:pPr>
          </w:p>
        </w:tc>
        <w:tc>
          <w:tcPr>
            <w:tcW w:w="1567" w:type="pct"/>
            <w:tcBorders>
              <w:top w:val="nil"/>
              <w:left w:val="nil"/>
              <w:bottom w:val="single" w:sz="8" w:space="0" w:color="auto"/>
              <w:right w:val="single" w:sz="8" w:space="0" w:color="auto"/>
            </w:tcBorders>
            <w:tcMar>
              <w:top w:w="0" w:type="dxa"/>
              <w:left w:w="108" w:type="dxa"/>
              <w:bottom w:w="0" w:type="dxa"/>
              <w:right w:w="108" w:type="dxa"/>
            </w:tcMar>
          </w:tcPr>
          <w:p w14:paraId="309EC365" w14:textId="77777777" w:rsidR="00DA7E71" w:rsidRDefault="00DA7E71">
            <w:pPr>
              <w:autoSpaceDE w:val="0"/>
              <w:autoSpaceDN w:val="0"/>
              <w:jc w:val="both"/>
              <w:rPr>
                <w:b/>
                <w:bCs/>
                <w:sz w:val="24"/>
                <w:szCs w:val="24"/>
                <w:lang w:val="en-MY"/>
              </w:rPr>
            </w:pPr>
          </w:p>
        </w:tc>
        <w:tc>
          <w:tcPr>
            <w:tcW w:w="806" w:type="pct"/>
            <w:tcBorders>
              <w:top w:val="nil"/>
              <w:left w:val="nil"/>
              <w:bottom w:val="single" w:sz="8" w:space="0" w:color="auto"/>
              <w:right w:val="single" w:sz="8" w:space="0" w:color="auto"/>
            </w:tcBorders>
            <w:tcMar>
              <w:top w:w="0" w:type="dxa"/>
              <w:left w:w="108" w:type="dxa"/>
              <w:bottom w:w="0" w:type="dxa"/>
              <w:right w:w="108" w:type="dxa"/>
            </w:tcMar>
          </w:tcPr>
          <w:p w14:paraId="55BACD89" w14:textId="77777777" w:rsidR="00DA7E71" w:rsidRDefault="00DA7E71">
            <w:pPr>
              <w:autoSpaceDE w:val="0"/>
              <w:autoSpaceDN w:val="0"/>
              <w:jc w:val="both"/>
              <w:rPr>
                <w:b/>
                <w:bCs/>
                <w:sz w:val="24"/>
                <w:szCs w:val="24"/>
                <w:lang w:val="en-MY"/>
              </w:rPr>
            </w:pPr>
          </w:p>
        </w:tc>
        <w:tc>
          <w:tcPr>
            <w:tcW w:w="847" w:type="pct"/>
            <w:tcBorders>
              <w:top w:val="nil"/>
              <w:left w:val="nil"/>
              <w:bottom w:val="single" w:sz="8" w:space="0" w:color="auto"/>
              <w:right w:val="single" w:sz="24" w:space="0" w:color="auto"/>
            </w:tcBorders>
            <w:tcMar>
              <w:top w:w="0" w:type="dxa"/>
              <w:left w:w="108" w:type="dxa"/>
              <w:bottom w:w="0" w:type="dxa"/>
              <w:right w:w="108" w:type="dxa"/>
            </w:tcMar>
          </w:tcPr>
          <w:p w14:paraId="7A6BE46C" w14:textId="77777777" w:rsidR="00DA7E71" w:rsidRDefault="00DA7E71">
            <w:pPr>
              <w:autoSpaceDE w:val="0"/>
              <w:autoSpaceDN w:val="0"/>
              <w:jc w:val="both"/>
              <w:rPr>
                <w:b/>
                <w:bCs/>
                <w:sz w:val="24"/>
                <w:szCs w:val="24"/>
                <w:lang w:val="en-MY"/>
              </w:rPr>
            </w:pPr>
          </w:p>
        </w:tc>
      </w:tr>
      <w:tr w:rsidR="00DA7E71" w14:paraId="28AB000A" w14:textId="77777777" w:rsidTr="00DA7E71">
        <w:trPr>
          <w:trHeight w:val="323"/>
        </w:trPr>
        <w:tc>
          <w:tcPr>
            <w:tcW w:w="110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29548D1D" w14:textId="77777777" w:rsidR="00DA7E71" w:rsidRDefault="00DA7E71">
            <w:pPr>
              <w:autoSpaceDE w:val="0"/>
              <w:autoSpaceDN w:val="0"/>
              <w:jc w:val="both"/>
              <w:rPr>
                <w:b/>
                <w:bCs/>
                <w:sz w:val="24"/>
                <w:szCs w:val="24"/>
                <w:lang w:val="en-MY"/>
              </w:rPr>
            </w:pPr>
          </w:p>
        </w:tc>
        <w:tc>
          <w:tcPr>
            <w:tcW w:w="678" w:type="pct"/>
            <w:tcBorders>
              <w:top w:val="nil"/>
              <w:left w:val="nil"/>
              <w:bottom w:val="single" w:sz="8" w:space="0" w:color="auto"/>
              <w:right w:val="single" w:sz="8" w:space="0" w:color="auto"/>
            </w:tcBorders>
            <w:tcMar>
              <w:top w:w="0" w:type="dxa"/>
              <w:left w:w="108" w:type="dxa"/>
              <w:bottom w:w="0" w:type="dxa"/>
              <w:right w:w="108" w:type="dxa"/>
            </w:tcMar>
          </w:tcPr>
          <w:p w14:paraId="2BB64B15" w14:textId="77777777" w:rsidR="00DA7E71" w:rsidRDefault="00DA7E71">
            <w:pPr>
              <w:autoSpaceDE w:val="0"/>
              <w:autoSpaceDN w:val="0"/>
              <w:jc w:val="both"/>
              <w:rPr>
                <w:b/>
                <w:bCs/>
                <w:sz w:val="24"/>
                <w:szCs w:val="24"/>
                <w:lang w:val="en-MY"/>
              </w:rPr>
            </w:pPr>
          </w:p>
        </w:tc>
        <w:tc>
          <w:tcPr>
            <w:tcW w:w="1567" w:type="pct"/>
            <w:tcBorders>
              <w:top w:val="nil"/>
              <w:left w:val="nil"/>
              <w:bottom w:val="single" w:sz="8" w:space="0" w:color="auto"/>
              <w:right w:val="single" w:sz="8" w:space="0" w:color="auto"/>
            </w:tcBorders>
            <w:tcMar>
              <w:top w:w="0" w:type="dxa"/>
              <w:left w:w="108" w:type="dxa"/>
              <w:bottom w:w="0" w:type="dxa"/>
              <w:right w:w="108" w:type="dxa"/>
            </w:tcMar>
          </w:tcPr>
          <w:p w14:paraId="0B6B2B4A" w14:textId="77777777" w:rsidR="00DA7E71" w:rsidRDefault="00DA7E71">
            <w:pPr>
              <w:autoSpaceDE w:val="0"/>
              <w:autoSpaceDN w:val="0"/>
              <w:jc w:val="both"/>
              <w:rPr>
                <w:b/>
                <w:bCs/>
                <w:sz w:val="24"/>
                <w:szCs w:val="24"/>
                <w:lang w:val="en-MY"/>
              </w:rPr>
            </w:pPr>
          </w:p>
        </w:tc>
        <w:tc>
          <w:tcPr>
            <w:tcW w:w="806" w:type="pct"/>
            <w:tcBorders>
              <w:top w:val="nil"/>
              <w:left w:val="nil"/>
              <w:bottom w:val="single" w:sz="8" w:space="0" w:color="auto"/>
              <w:right w:val="single" w:sz="8" w:space="0" w:color="auto"/>
            </w:tcBorders>
            <w:tcMar>
              <w:top w:w="0" w:type="dxa"/>
              <w:left w:w="108" w:type="dxa"/>
              <w:bottom w:w="0" w:type="dxa"/>
              <w:right w:w="108" w:type="dxa"/>
            </w:tcMar>
          </w:tcPr>
          <w:p w14:paraId="29687460" w14:textId="77777777" w:rsidR="00DA7E71" w:rsidRDefault="00DA7E71">
            <w:pPr>
              <w:autoSpaceDE w:val="0"/>
              <w:autoSpaceDN w:val="0"/>
              <w:jc w:val="both"/>
              <w:rPr>
                <w:b/>
                <w:bCs/>
                <w:sz w:val="24"/>
                <w:szCs w:val="24"/>
                <w:lang w:val="en-MY"/>
              </w:rPr>
            </w:pPr>
          </w:p>
        </w:tc>
        <w:tc>
          <w:tcPr>
            <w:tcW w:w="847" w:type="pct"/>
            <w:tcBorders>
              <w:top w:val="nil"/>
              <w:left w:val="nil"/>
              <w:bottom w:val="single" w:sz="8" w:space="0" w:color="auto"/>
              <w:right w:val="single" w:sz="24" w:space="0" w:color="auto"/>
            </w:tcBorders>
            <w:tcMar>
              <w:top w:w="0" w:type="dxa"/>
              <w:left w:w="108" w:type="dxa"/>
              <w:bottom w:w="0" w:type="dxa"/>
              <w:right w:w="108" w:type="dxa"/>
            </w:tcMar>
          </w:tcPr>
          <w:p w14:paraId="27454D16" w14:textId="77777777" w:rsidR="00DA7E71" w:rsidRDefault="00DA7E71">
            <w:pPr>
              <w:autoSpaceDE w:val="0"/>
              <w:autoSpaceDN w:val="0"/>
              <w:jc w:val="both"/>
              <w:rPr>
                <w:b/>
                <w:bCs/>
                <w:sz w:val="24"/>
                <w:szCs w:val="24"/>
                <w:lang w:val="en-MY"/>
              </w:rPr>
            </w:pPr>
          </w:p>
        </w:tc>
      </w:tr>
      <w:tr w:rsidR="00DA7E71" w14:paraId="53EE9B90" w14:textId="77777777" w:rsidTr="00DA7E71">
        <w:trPr>
          <w:trHeight w:val="143"/>
        </w:trPr>
        <w:tc>
          <w:tcPr>
            <w:tcW w:w="1102"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432D3834" w14:textId="77777777" w:rsidR="00DA7E71" w:rsidRDefault="00DA7E71">
            <w:pPr>
              <w:autoSpaceDE w:val="0"/>
              <w:autoSpaceDN w:val="0"/>
              <w:jc w:val="both"/>
              <w:rPr>
                <w:b/>
                <w:bCs/>
                <w:sz w:val="24"/>
                <w:szCs w:val="24"/>
                <w:lang w:val="en-MY"/>
              </w:rPr>
            </w:pPr>
          </w:p>
        </w:tc>
        <w:tc>
          <w:tcPr>
            <w:tcW w:w="678" w:type="pct"/>
            <w:tcBorders>
              <w:top w:val="nil"/>
              <w:left w:val="nil"/>
              <w:bottom w:val="single" w:sz="8" w:space="0" w:color="auto"/>
              <w:right w:val="single" w:sz="8" w:space="0" w:color="auto"/>
            </w:tcBorders>
            <w:tcMar>
              <w:top w:w="0" w:type="dxa"/>
              <w:left w:w="108" w:type="dxa"/>
              <w:bottom w:w="0" w:type="dxa"/>
              <w:right w:w="108" w:type="dxa"/>
            </w:tcMar>
          </w:tcPr>
          <w:p w14:paraId="38D2020D" w14:textId="77777777" w:rsidR="00DA7E71" w:rsidRDefault="00DA7E71">
            <w:pPr>
              <w:autoSpaceDE w:val="0"/>
              <w:autoSpaceDN w:val="0"/>
              <w:jc w:val="both"/>
              <w:rPr>
                <w:b/>
                <w:bCs/>
                <w:sz w:val="24"/>
                <w:szCs w:val="24"/>
                <w:lang w:val="en-MY"/>
              </w:rPr>
            </w:pPr>
          </w:p>
        </w:tc>
        <w:tc>
          <w:tcPr>
            <w:tcW w:w="1567" w:type="pct"/>
            <w:tcBorders>
              <w:top w:val="nil"/>
              <w:left w:val="nil"/>
              <w:bottom w:val="single" w:sz="8" w:space="0" w:color="auto"/>
              <w:right w:val="single" w:sz="8" w:space="0" w:color="auto"/>
            </w:tcBorders>
            <w:tcMar>
              <w:top w:w="0" w:type="dxa"/>
              <w:left w:w="108" w:type="dxa"/>
              <w:bottom w:w="0" w:type="dxa"/>
              <w:right w:w="108" w:type="dxa"/>
            </w:tcMar>
          </w:tcPr>
          <w:p w14:paraId="6BA57A6C" w14:textId="77777777" w:rsidR="00DA7E71" w:rsidRDefault="00DA7E71">
            <w:pPr>
              <w:autoSpaceDE w:val="0"/>
              <w:autoSpaceDN w:val="0"/>
              <w:jc w:val="both"/>
              <w:rPr>
                <w:b/>
                <w:bCs/>
                <w:sz w:val="24"/>
                <w:szCs w:val="24"/>
                <w:lang w:val="en-MY"/>
              </w:rPr>
            </w:pPr>
          </w:p>
        </w:tc>
        <w:tc>
          <w:tcPr>
            <w:tcW w:w="806" w:type="pct"/>
            <w:tcBorders>
              <w:top w:val="nil"/>
              <w:left w:val="nil"/>
              <w:bottom w:val="single" w:sz="8" w:space="0" w:color="auto"/>
              <w:right w:val="single" w:sz="8" w:space="0" w:color="auto"/>
            </w:tcBorders>
            <w:tcMar>
              <w:top w:w="0" w:type="dxa"/>
              <w:left w:w="108" w:type="dxa"/>
              <w:bottom w:w="0" w:type="dxa"/>
              <w:right w:w="108" w:type="dxa"/>
            </w:tcMar>
          </w:tcPr>
          <w:p w14:paraId="465668EF" w14:textId="77777777" w:rsidR="00DA7E71" w:rsidRDefault="00DA7E71">
            <w:pPr>
              <w:autoSpaceDE w:val="0"/>
              <w:autoSpaceDN w:val="0"/>
              <w:jc w:val="both"/>
              <w:rPr>
                <w:b/>
                <w:bCs/>
                <w:sz w:val="24"/>
                <w:szCs w:val="24"/>
                <w:lang w:val="en-MY"/>
              </w:rPr>
            </w:pPr>
          </w:p>
        </w:tc>
        <w:tc>
          <w:tcPr>
            <w:tcW w:w="847" w:type="pct"/>
            <w:tcBorders>
              <w:top w:val="nil"/>
              <w:left w:val="nil"/>
              <w:bottom w:val="single" w:sz="8" w:space="0" w:color="auto"/>
              <w:right w:val="single" w:sz="24" w:space="0" w:color="auto"/>
            </w:tcBorders>
            <w:tcMar>
              <w:top w:w="0" w:type="dxa"/>
              <w:left w:w="108" w:type="dxa"/>
              <w:bottom w:w="0" w:type="dxa"/>
              <w:right w:w="108" w:type="dxa"/>
            </w:tcMar>
          </w:tcPr>
          <w:p w14:paraId="7C0481A5" w14:textId="77777777" w:rsidR="00DA7E71" w:rsidRDefault="00DA7E71">
            <w:pPr>
              <w:autoSpaceDE w:val="0"/>
              <w:autoSpaceDN w:val="0"/>
              <w:jc w:val="both"/>
              <w:rPr>
                <w:b/>
                <w:bCs/>
                <w:sz w:val="24"/>
                <w:szCs w:val="24"/>
                <w:lang w:val="en-MY"/>
              </w:rPr>
            </w:pPr>
          </w:p>
        </w:tc>
      </w:tr>
      <w:tr w:rsidR="00DA7E71" w14:paraId="29BBA9C9" w14:textId="77777777" w:rsidTr="00DA7E71">
        <w:trPr>
          <w:trHeight w:val="125"/>
        </w:trPr>
        <w:tc>
          <w:tcPr>
            <w:tcW w:w="1102" w:type="pct"/>
            <w:tcBorders>
              <w:top w:val="nil"/>
              <w:left w:val="single" w:sz="24" w:space="0" w:color="auto"/>
              <w:bottom w:val="single" w:sz="24" w:space="0" w:color="auto"/>
              <w:right w:val="single" w:sz="8" w:space="0" w:color="auto"/>
            </w:tcBorders>
            <w:tcMar>
              <w:top w:w="0" w:type="dxa"/>
              <w:left w:w="108" w:type="dxa"/>
              <w:bottom w:w="0" w:type="dxa"/>
              <w:right w:w="108" w:type="dxa"/>
            </w:tcMar>
          </w:tcPr>
          <w:p w14:paraId="03D2D0A3" w14:textId="77777777" w:rsidR="00DA7E71" w:rsidRDefault="00DA7E71">
            <w:pPr>
              <w:autoSpaceDE w:val="0"/>
              <w:autoSpaceDN w:val="0"/>
              <w:jc w:val="both"/>
              <w:rPr>
                <w:b/>
                <w:bCs/>
                <w:sz w:val="24"/>
                <w:szCs w:val="24"/>
                <w:lang w:val="en-MY"/>
              </w:rPr>
            </w:pPr>
          </w:p>
        </w:tc>
        <w:tc>
          <w:tcPr>
            <w:tcW w:w="678" w:type="pct"/>
            <w:tcBorders>
              <w:top w:val="nil"/>
              <w:left w:val="nil"/>
              <w:bottom w:val="single" w:sz="24" w:space="0" w:color="auto"/>
              <w:right w:val="single" w:sz="8" w:space="0" w:color="auto"/>
            </w:tcBorders>
            <w:tcMar>
              <w:top w:w="0" w:type="dxa"/>
              <w:left w:w="108" w:type="dxa"/>
              <w:bottom w:w="0" w:type="dxa"/>
              <w:right w:w="108" w:type="dxa"/>
            </w:tcMar>
          </w:tcPr>
          <w:p w14:paraId="499AB137" w14:textId="77777777" w:rsidR="00DA7E71" w:rsidRDefault="00DA7E71">
            <w:pPr>
              <w:autoSpaceDE w:val="0"/>
              <w:autoSpaceDN w:val="0"/>
              <w:jc w:val="both"/>
              <w:rPr>
                <w:b/>
                <w:bCs/>
                <w:sz w:val="24"/>
                <w:szCs w:val="24"/>
                <w:lang w:val="en-MY"/>
              </w:rPr>
            </w:pPr>
          </w:p>
        </w:tc>
        <w:tc>
          <w:tcPr>
            <w:tcW w:w="1567" w:type="pct"/>
            <w:tcBorders>
              <w:top w:val="nil"/>
              <w:left w:val="nil"/>
              <w:bottom w:val="single" w:sz="24" w:space="0" w:color="auto"/>
              <w:right w:val="single" w:sz="8" w:space="0" w:color="auto"/>
            </w:tcBorders>
            <w:tcMar>
              <w:top w:w="0" w:type="dxa"/>
              <w:left w:w="108" w:type="dxa"/>
              <w:bottom w:w="0" w:type="dxa"/>
              <w:right w:w="108" w:type="dxa"/>
            </w:tcMar>
          </w:tcPr>
          <w:p w14:paraId="4E8D6711" w14:textId="77777777" w:rsidR="00DA7E71" w:rsidRDefault="00DA7E71">
            <w:pPr>
              <w:autoSpaceDE w:val="0"/>
              <w:autoSpaceDN w:val="0"/>
              <w:jc w:val="both"/>
              <w:rPr>
                <w:b/>
                <w:bCs/>
                <w:sz w:val="24"/>
                <w:szCs w:val="24"/>
                <w:lang w:val="en-MY"/>
              </w:rPr>
            </w:pPr>
          </w:p>
        </w:tc>
        <w:tc>
          <w:tcPr>
            <w:tcW w:w="806" w:type="pct"/>
            <w:tcBorders>
              <w:top w:val="nil"/>
              <w:left w:val="nil"/>
              <w:bottom w:val="single" w:sz="24" w:space="0" w:color="auto"/>
              <w:right w:val="single" w:sz="8" w:space="0" w:color="auto"/>
            </w:tcBorders>
            <w:tcMar>
              <w:top w:w="0" w:type="dxa"/>
              <w:left w:w="108" w:type="dxa"/>
              <w:bottom w:w="0" w:type="dxa"/>
              <w:right w:w="108" w:type="dxa"/>
            </w:tcMar>
          </w:tcPr>
          <w:p w14:paraId="21B7DA15" w14:textId="77777777" w:rsidR="00DA7E71" w:rsidRDefault="00DA7E71">
            <w:pPr>
              <w:autoSpaceDE w:val="0"/>
              <w:autoSpaceDN w:val="0"/>
              <w:jc w:val="both"/>
              <w:rPr>
                <w:b/>
                <w:bCs/>
                <w:sz w:val="24"/>
                <w:szCs w:val="24"/>
                <w:lang w:val="en-MY"/>
              </w:rPr>
            </w:pPr>
          </w:p>
        </w:tc>
        <w:tc>
          <w:tcPr>
            <w:tcW w:w="847" w:type="pct"/>
            <w:tcBorders>
              <w:top w:val="nil"/>
              <w:left w:val="nil"/>
              <w:bottom w:val="single" w:sz="24" w:space="0" w:color="auto"/>
              <w:right w:val="single" w:sz="24" w:space="0" w:color="auto"/>
            </w:tcBorders>
            <w:tcMar>
              <w:top w:w="0" w:type="dxa"/>
              <w:left w:w="108" w:type="dxa"/>
              <w:bottom w:w="0" w:type="dxa"/>
              <w:right w:w="108" w:type="dxa"/>
            </w:tcMar>
          </w:tcPr>
          <w:p w14:paraId="2536287A" w14:textId="77777777" w:rsidR="00DA7E71" w:rsidRDefault="00DA7E71">
            <w:pPr>
              <w:autoSpaceDE w:val="0"/>
              <w:autoSpaceDN w:val="0"/>
              <w:jc w:val="both"/>
              <w:rPr>
                <w:b/>
                <w:bCs/>
                <w:sz w:val="24"/>
                <w:szCs w:val="24"/>
                <w:lang w:val="en-MY"/>
              </w:rPr>
            </w:pPr>
          </w:p>
        </w:tc>
      </w:tr>
    </w:tbl>
    <w:p w14:paraId="1F6D5937" w14:textId="77777777" w:rsidR="00DA7E71" w:rsidRDefault="00DA7E71" w:rsidP="00DA7E71"/>
    <w:p w14:paraId="41045A9D" w14:textId="77777777" w:rsidR="00DA7E71" w:rsidRDefault="00DA7E71" w:rsidP="00DA7E71">
      <w:pPr>
        <w:pStyle w:val="ListParagraph"/>
        <w:numPr>
          <w:ilvl w:val="0"/>
          <w:numId w:val="2"/>
        </w:numPr>
        <w:rPr>
          <w:rFonts w:ascii="Arial" w:hAnsi="Arial" w:cs="Arial"/>
          <w:b/>
          <w:bCs/>
          <w:color w:val="2E74B5"/>
        </w:rPr>
      </w:pPr>
      <w:r>
        <w:rPr>
          <w:b/>
          <w:bCs/>
        </w:rPr>
        <w:t>Dietary Diversity of Mother/ Woman (</w:t>
      </w:r>
      <w:r>
        <w:rPr>
          <w:b/>
          <w:bCs/>
          <w:color w:val="FF0000"/>
        </w:rPr>
        <w:t>24 hour recall</w:t>
      </w:r>
      <w:r>
        <w:rPr>
          <w:b/>
          <w:bCs/>
        </w:rPr>
        <w:t>)</w:t>
      </w:r>
    </w:p>
    <w:p w14:paraId="5F150563" w14:textId="3D38B36D" w:rsidR="00DA7E71" w:rsidRDefault="00DA7E71" w:rsidP="00DA7E71">
      <w:pPr>
        <w:spacing w:line="276" w:lineRule="auto"/>
        <w:rPr>
          <w:b/>
          <w:bCs/>
          <w:sz w:val="20"/>
          <w:szCs w:val="20"/>
        </w:rPr>
      </w:pPr>
      <w:commentRangeStart w:id="7"/>
      <w:r w:rsidRPr="00DA7E71">
        <w:rPr>
          <w:i/>
          <w:iCs/>
          <w:color w:val="FF0000"/>
        </w:rPr>
        <w:t>Enumerator</w:t>
      </w:r>
      <w:r>
        <w:rPr>
          <w:i/>
          <w:iCs/>
          <w:color w:val="000000"/>
        </w:rPr>
        <w:t xml:space="preserve">: Record </w:t>
      </w:r>
      <w:r w:rsidR="00141CDD">
        <w:rPr>
          <w:i/>
          <w:iCs/>
          <w:color w:val="000000"/>
        </w:rPr>
        <w:t xml:space="preserve">discussions of </w:t>
      </w:r>
      <w:r>
        <w:rPr>
          <w:i/>
          <w:iCs/>
          <w:color w:val="000000"/>
        </w:rPr>
        <w:t>foods eaten on a separate page. When complete</w:t>
      </w:r>
      <w:r w:rsidR="00141CDD">
        <w:rPr>
          <w:i/>
          <w:iCs/>
          <w:color w:val="000000"/>
        </w:rPr>
        <w:t>,</w:t>
      </w:r>
      <w:r>
        <w:rPr>
          <w:i/>
          <w:iCs/>
          <w:color w:val="000000"/>
        </w:rPr>
        <w:t xml:space="preserve"> fill in the food groups table below. Make sure to generate discussion of each time period during that day; </w:t>
      </w:r>
      <w:r>
        <w:rPr>
          <w:b/>
          <w:bCs/>
          <w:i/>
          <w:iCs/>
          <w:color w:val="000000"/>
          <w:sz w:val="24"/>
          <w:szCs w:val="24"/>
        </w:rPr>
        <w:t>‘</w:t>
      </w:r>
      <w:r>
        <w:rPr>
          <w:b/>
          <w:bCs/>
          <w:sz w:val="20"/>
          <w:szCs w:val="20"/>
        </w:rPr>
        <w:t>Think about when [NAME] first woke up yesterday. Did [NAME] eat anything at that time?’ IF YES: Please tell me everything [NAME] ate at that time. Probe: Anything else? Until the respondent says nothing else, continue to question b (morning snacks, and so on and so on)</w:t>
      </w:r>
      <w:commentRangeEnd w:id="7"/>
      <w:r w:rsidR="00141CDD">
        <w:rPr>
          <w:rStyle w:val="CommentReference"/>
        </w:rPr>
        <w:commentReference w:id="7"/>
      </w:r>
    </w:p>
    <w:p w14:paraId="447C8453" w14:textId="77777777" w:rsidR="00DA7E71" w:rsidRDefault="00DA7E71" w:rsidP="00DA7E71">
      <w:pPr>
        <w:spacing w:line="276" w:lineRule="auto"/>
        <w:rPr>
          <w:i/>
          <w:iCs/>
          <w:sz w:val="12"/>
          <w:szCs w:val="12"/>
        </w:rPr>
      </w:pPr>
    </w:p>
    <w:tbl>
      <w:tblPr>
        <w:tblW w:w="0" w:type="auto"/>
        <w:tblCellMar>
          <w:left w:w="0" w:type="dxa"/>
          <w:right w:w="0" w:type="dxa"/>
        </w:tblCellMar>
        <w:tblLook w:val="04A0" w:firstRow="1" w:lastRow="0" w:firstColumn="1" w:lastColumn="0" w:noHBand="0" w:noVBand="1"/>
      </w:tblPr>
      <w:tblGrid>
        <w:gridCol w:w="1665"/>
        <w:gridCol w:w="1365"/>
        <w:gridCol w:w="1955"/>
        <w:gridCol w:w="1275"/>
        <w:gridCol w:w="1688"/>
        <w:gridCol w:w="1392"/>
      </w:tblGrid>
      <w:tr w:rsidR="00DA7E71" w14:paraId="10C70FB1" w14:textId="77777777" w:rsidTr="00DA7E71">
        <w:tc>
          <w:tcPr>
            <w:tcW w:w="17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7ED4A6D" w14:textId="77777777" w:rsidR="00DA7E71" w:rsidRDefault="00DA7E71">
            <w:pPr>
              <w:jc w:val="center"/>
              <w:rPr>
                <w:sz w:val="20"/>
                <w:szCs w:val="20"/>
              </w:rPr>
            </w:pPr>
            <w:r>
              <w:rPr>
                <w:sz w:val="20"/>
                <w:szCs w:val="20"/>
              </w:rPr>
              <w:t>Breakfast</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54D357A" w14:textId="77777777" w:rsidR="00DA7E71" w:rsidRDefault="00DA7E71">
            <w:pPr>
              <w:jc w:val="center"/>
              <w:rPr>
                <w:sz w:val="20"/>
                <w:szCs w:val="20"/>
              </w:rPr>
            </w:pPr>
            <w:r>
              <w:rPr>
                <w:sz w:val="20"/>
                <w:szCs w:val="20"/>
              </w:rPr>
              <w:t>Morning Snacks</w:t>
            </w:r>
          </w:p>
        </w:tc>
        <w:tc>
          <w:tcPr>
            <w:tcW w:w="209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E096927" w14:textId="77777777" w:rsidR="00DA7E71" w:rsidRDefault="00DA7E71">
            <w:pPr>
              <w:jc w:val="center"/>
              <w:rPr>
                <w:sz w:val="20"/>
                <w:szCs w:val="20"/>
              </w:rPr>
            </w:pPr>
            <w:r>
              <w:rPr>
                <w:sz w:val="20"/>
                <w:szCs w:val="20"/>
              </w:rPr>
              <w:t>Lunch</w:t>
            </w:r>
          </w:p>
        </w:tc>
        <w:tc>
          <w:tcPr>
            <w:tcW w:w="130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A13E339" w14:textId="77777777" w:rsidR="00DA7E71" w:rsidRDefault="00DA7E71">
            <w:pPr>
              <w:jc w:val="center"/>
              <w:rPr>
                <w:sz w:val="20"/>
                <w:szCs w:val="20"/>
              </w:rPr>
            </w:pPr>
            <w:r>
              <w:rPr>
                <w:sz w:val="20"/>
                <w:szCs w:val="20"/>
              </w:rPr>
              <w:t>Afternoon Snacks</w:t>
            </w:r>
          </w:p>
        </w:tc>
        <w:tc>
          <w:tcPr>
            <w:tcW w:w="17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800C451" w14:textId="77777777" w:rsidR="00DA7E71" w:rsidRDefault="00DA7E71">
            <w:pPr>
              <w:jc w:val="center"/>
              <w:rPr>
                <w:sz w:val="20"/>
                <w:szCs w:val="20"/>
              </w:rPr>
            </w:pPr>
            <w:r>
              <w:rPr>
                <w:sz w:val="20"/>
                <w:szCs w:val="20"/>
              </w:rPr>
              <w:t>Dinner</w:t>
            </w:r>
          </w:p>
        </w:tc>
        <w:tc>
          <w:tcPr>
            <w:tcW w:w="14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07843A0" w14:textId="77777777" w:rsidR="00DA7E71" w:rsidRDefault="00DA7E71">
            <w:pPr>
              <w:rPr>
                <w:sz w:val="20"/>
                <w:szCs w:val="20"/>
              </w:rPr>
            </w:pPr>
            <w:r>
              <w:rPr>
                <w:sz w:val="20"/>
                <w:szCs w:val="20"/>
              </w:rPr>
              <w:t>Late night snacks</w:t>
            </w:r>
          </w:p>
        </w:tc>
      </w:tr>
      <w:tr w:rsidR="00DA7E71" w14:paraId="1B8BAB96" w14:textId="77777777" w:rsidTr="00DA7E71">
        <w:trPr>
          <w:trHeight w:val="2222"/>
        </w:trPr>
        <w:tc>
          <w:tcPr>
            <w:tcW w:w="174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FB1C67A" w14:textId="77777777" w:rsidR="00DA7E71" w:rsidRDefault="00DA7E71">
            <w:pPr>
              <w:rPr>
                <w:color w:val="000000"/>
                <w:sz w:val="20"/>
                <w:szCs w:val="20"/>
              </w:rPr>
            </w:pPr>
          </w:p>
          <w:p w14:paraId="2218139C" w14:textId="77777777" w:rsidR="00DA7E71" w:rsidRDefault="00DA7E71">
            <w:pPr>
              <w:rPr>
                <w:color w:val="000000"/>
                <w:sz w:val="20"/>
                <w:szCs w:val="20"/>
              </w:rPr>
            </w:pPr>
          </w:p>
          <w:p w14:paraId="10B5009F" w14:textId="77777777" w:rsidR="00DA7E71" w:rsidRDefault="00DA7E71">
            <w:pPr>
              <w:rPr>
                <w:color w:val="000000"/>
                <w:sz w:val="20"/>
                <w:szCs w:val="20"/>
              </w:rPr>
            </w:pPr>
          </w:p>
          <w:p w14:paraId="0AE5890A" w14:textId="77777777" w:rsidR="00DA7E71" w:rsidRDefault="00DA7E71">
            <w:pPr>
              <w:rPr>
                <w:color w:val="000000"/>
                <w:sz w:val="20"/>
                <w:szCs w:val="20"/>
              </w:rPr>
            </w:pPr>
          </w:p>
          <w:p w14:paraId="22C6FDBB" w14:textId="77777777" w:rsidR="00DA7E71" w:rsidRDefault="00DA7E71">
            <w:pPr>
              <w:rPr>
                <w:color w:val="000000"/>
                <w:sz w:val="20"/>
                <w:szCs w:val="20"/>
              </w:rPr>
            </w:pPr>
          </w:p>
          <w:p w14:paraId="4700B225" w14:textId="77777777" w:rsidR="00DA7E71" w:rsidRDefault="00DA7E71">
            <w:pPr>
              <w:rPr>
                <w:color w:val="000000"/>
                <w:sz w:val="20"/>
                <w:szCs w:val="20"/>
              </w:rPr>
            </w:pPr>
          </w:p>
          <w:p w14:paraId="00BF0CAA" w14:textId="77777777" w:rsidR="00DA7E71" w:rsidRDefault="00DA7E71">
            <w:pPr>
              <w:rPr>
                <w:color w:val="000000"/>
                <w:sz w:val="20"/>
                <w:szCs w:val="20"/>
              </w:rPr>
            </w:pPr>
          </w:p>
          <w:p w14:paraId="3C55735B" w14:textId="77777777" w:rsidR="00DA7E71" w:rsidRDefault="00DA7E71">
            <w:pPr>
              <w:rPr>
                <w:color w:val="000000"/>
                <w:sz w:val="20"/>
                <w:szCs w:val="20"/>
              </w:rPr>
            </w:pPr>
          </w:p>
          <w:p w14:paraId="35373A3C" w14:textId="77777777" w:rsidR="00DA7E71" w:rsidRDefault="00DA7E71">
            <w:pPr>
              <w:rPr>
                <w:color w:val="000000"/>
                <w:sz w:val="20"/>
                <w:szCs w:val="20"/>
              </w:rPr>
            </w:pPr>
          </w:p>
          <w:p w14:paraId="22C1DC60" w14:textId="77777777" w:rsidR="00DA7E71" w:rsidRDefault="00DA7E71">
            <w:pPr>
              <w:rPr>
                <w:color w:val="000000"/>
                <w:sz w:val="20"/>
                <w:szCs w:val="20"/>
              </w:rPr>
            </w:pPr>
          </w:p>
          <w:p w14:paraId="02301AC8" w14:textId="77777777" w:rsidR="00DA7E71" w:rsidRDefault="00DA7E71">
            <w:pPr>
              <w:rPr>
                <w:color w:val="000000"/>
                <w:sz w:val="20"/>
                <w:szCs w:val="20"/>
              </w:rPr>
            </w:pPr>
          </w:p>
          <w:p w14:paraId="0A801E36" w14:textId="77777777" w:rsidR="00DA7E71" w:rsidRDefault="00DA7E71">
            <w:pPr>
              <w:rPr>
                <w:color w:val="000000"/>
                <w:sz w:val="20"/>
                <w:szCs w:val="20"/>
              </w:rPr>
            </w:pPr>
          </w:p>
          <w:p w14:paraId="7013AFE5" w14:textId="77777777" w:rsidR="00DA7E71" w:rsidRDefault="00DA7E71">
            <w:pPr>
              <w:rPr>
                <w:color w:val="000000"/>
                <w:sz w:val="20"/>
                <w:szCs w:val="20"/>
              </w:rPr>
            </w:pPr>
          </w:p>
        </w:tc>
        <w:tc>
          <w:tcPr>
            <w:tcW w:w="1417" w:type="dxa"/>
            <w:tcBorders>
              <w:top w:val="nil"/>
              <w:left w:val="nil"/>
              <w:bottom w:val="single" w:sz="8" w:space="0" w:color="000000"/>
              <w:right w:val="single" w:sz="8" w:space="0" w:color="000000"/>
            </w:tcBorders>
            <w:tcMar>
              <w:top w:w="0" w:type="dxa"/>
              <w:left w:w="108" w:type="dxa"/>
              <w:bottom w:w="0" w:type="dxa"/>
              <w:right w:w="108" w:type="dxa"/>
            </w:tcMar>
          </w:tcPr>
          <w:p w14:paraId="3E4FD074" w14:textId="77777777" w:rsidR="00DA7E71" w:rsidRDefault="00DA7E71">
            <w:pPr>
              <w:rPr>
                <w:color w:val="000000"/>
                <w:sz w:val="20"/>
                <w:szCs w:val="20"/>
              </w:rPr>
            </w:pPr>
          </w:p>
        </w:tc>
        <w:tc>
          <w:tcPr>
            <w:tcW w:w="2099" w:type="dxa"/>
            <w:tcBorders>
              <w:top w:val="nil"/>
              <w:left w:val="nil"/>
              <w:bottom w:val="single" w:sz="8" w:space="0" w:color="000000"/>
              <w:right w:val="single" w:sz="8" w:space="0" w:color="000000"/>
            </w:tcBorders>
            <w:tcMar>
              <w:top w:w="0" w:type="dxa"/>
              <w:left w:w="108" w:type="dxa"/>
              <w:bottom w:w="0" w:type="dxa"/>
              <w:right w:w="108" w:type="dxa"/>
            </w:tcMar>
          </w:tcPr>
          <w:p w14:paraId="16FCCED4" w14:textId="77777777" w:rsidR="00DA7E71" w:rsidRDefault="00DA7E71">
            <w:pPr>
              <w:rPr>
                <w:color w:val="000000"/>
                <w:sz w:val="20"/>
                <w:szCs w:val="20"/>
              </w:rPr>
            </w:pPr>
          </w:p>
        </w:tc>
        <w:tc>
          <w:tcPr>
            <w:tcW w:w="1301" w:type="dxa"/>
            <w:tcBorders>
              <w:top w:val="nil"/>
              <w:left w:val="nil"/>
              <w:bottom w:val="single" w:sz="8" w:space="0" w:color="000000"/>
              <w:right w:val="single" w:sz="8" w:space="0" w:color="000000"/>
            </w:tcBorders>
            <w:tcMar>
              <w:top w:w="0" w:type="dxa"/>
              <w:left w:w="108" w:type="dxa"/>
              <w:bottom w:w="0" w:type="dxa"/>
              <w:right w:w="108" w:type="dxa"/>
            </w:tcMar>
          </w:tcPr>
          <w:p w14:paraId="7B9768F0" w14:textId="77777777" w:rsidR="00DA7E71" w:rsidRDefault="00DA7E71">
            <w:pPr>
              <w:rPr>
                <w:color w:val="000000"/>
                <w:sz w:val="20"/>
                <w:szCs w:val="20"/>
              </w:rPr>
            </w:pPr>
          </w:p>
        </w:tc>
        <w:tc>
          <w:tcPr>
            <w:tcW w:w="1794" w:type="dxa"/>
            <w:tcBorders>
              <w:top w:val="nil"/>
              <w:left w:val="nil"/>
              <w:bottom w:val="single" w:sz="8" w:space="0" w:color="000000"/>
              <w:right w:val="single" w:sz="8" w:space="0" w:color="000000"/>
            </w:tcBorders>
            <w:tcMar>
              <w:top w:w="0" w:type="dxa"/>
              <w:left w:w="108" w:type="dxa"/>
              <w:bottom w:w="0" w:type="dxa"/>
              <w:right w:w="108" w:type="dxa"/>
            </w:tcMar>
          </w:tcPr>
          <w:p w14:paraId="7AA1BBCA" w14:textId="77777777" w:rsidR="00DA7E71" w:rsidRDefault="00DA7E71">
            <w:pPr>
              <w:rPr>
                <w:color w:val="000000"/>
                <w:sz w:val="20"/>
                <w:szCs w:val="20"/>
              </w:rPr>
            </w:pPr>
          </w:p>
        </w:tc>
        <w:tc>
          <w:tcPr>
            <w:tcW w:w="1466" w:type="dxa"/>
            <w:tcBorders>
              <w:top w:val="nil"/>
              <w:left w:val="nil"/>
              <w:bottom w:val="single" w:sz="8" w:space="0" w:color="000000"/>
              <w:right w:val="single" w:sz="8" w:space="0" w:color="000000"/>
            </w:tcBorders>
            <w:tcMar>
              <w:top w:w="0" w:type="dxa"/>
              <w:left w:w="108" w:type="dxa"/>
              <w:bottom w:w="0" w:type="dxa"/>
              <w:right w:w="108" w:type="dxa"/>
            </w:tcMar>
          </w:tcPr>
          <w:p w14:paraId="29AE3749" w14:textId="77777777" w:rsidR="00DA7E71" w:rsidRDefault="00DA7E71">
            <w:pPr>
              <w:rPr>
                <w:color w:val="000000"/>
                <w:sz w:val="20"/>
                <w:szCs w:val="20"/>
              </w:rPr>
            </w:pPr>
          </w:p>
        </w:tc>
      </w:tr>
    </w:tbl>
    <w:p w14:paraId="58425895" w14:textId="77777777" w:rsidR="00DA7E71" w:rsidRDefault="00DA7E71" w:rsidP="00DA7E71">
      <w:pPr>
        <w:rPr>
          <w:color w:val="000000"/>
          <w:sz w:val="6"/>
          <w:szCs w:val="6"/>
        </w:rPr>
      </w:pPr>
    </w:p>
    <w:p w14:paraId="044D23B9" w14:textId="77777777" w:rsidR="00DA7E71" w:rsidRDefault="00DA7E71" w:rsidP="00DA7E71">
      <w:pPr>
        <w:spacing w:after="60"/>
        <w:rPr>
          <w:i/>
          <w:iCs/>
          <w:sz w:val="20"/>
          <w:szCs w:val="20"/>
        </w:rPr>
      </w:pPr>
      <w:r>
        <w:rPr>
          <w:i/>
          <w:iCs/>
          <w:sz w:val="20"/>
          <w:szCs w:val="20"/>
        </w:rPr>
        <w:t>                          </w:t>
      </w:r>
    </w:p>
    <w:p w14:paraId="1E6030A6" w14:textId="2D2D6549" w:rsidR="00DA7E71" w:rsidRDefault="00DA7E71" w:rsidP="00DA7E71">
      <w:pPr>
        <w:spacing w:after="60"/>
        <w:rPr>
          <w:i/>
          <w:iCs/>
          <w:sz w:val="20"/>
          <w:szCs w:val="20"/>
        </w:rPr>
      </w:pPr>
    </w:p>
    <w:p w14:paraId="41935E23" w14:textId="4D8F3C88" w:rsidR="00C55DAE" w:rsidRDefault="00C55DAE" w:rsidP="00DA7E71">
      <w:pPr>
        <w:spacing w:after="60"/>
        <w:rPr>
          <w:i/>
          <w:iCs/>
          <w:sz w:val="20"/>
          <w:szCs w:val="20"/>
        </w:rPr>
      </w:pPr>
    </w:p>
    <w:p w14:paraId="0B1202C1" w14:textId="77777777" w:rsidR="00C55DAE" w:rsidRDefault="00C55DAE" w:rsidP="00DA7E71">
      <w:pPr>
        <w:spacing w:after="60"/>
        <w:rPr>
          <w:i/>
          <w:iCs/>
          <w:sz w:val="20"/>
          <w:szCs w:val="20"/>
        </w:rPr>
      </w:pPr>
    </w:p>
    <w:p w14:paraId="61BDD93F" w14:textId="4C0AA1F9" w:rsidR="00DA7E71" w:rsidRDefault="00DA7E71" w:rsidP="00DA7E71">
      <w:pPr>
        <w:spacing w:after="60"/>
        <w:rPr>
          <w:i/>
          <w:iCs/>
          <w:sz w:val="20"/>
          <w:szCs w:val="20"/>
        </w:rPr>
      </w:pPr>
      <w:r>
        <w:rPr>
          <w:i/>
          <w:iCs/>
          <w:sz w:val="20"/>
          <w:szCs w:val="20"/>
        </w:rPr>
        <w:t xml:space="preserve">                                                                                                                            </w:t>
      </w:r>
    </w:p>
    <w:tbl>
      <w:tblPr>
        <w:tblW w:w="0" w:type="dxa"/>
        <w:tblCellMar>
          <w:left w:w="0" w:type="dxa"/>
          <w:right w:w="0" w:type="dxa"/>
        </w:tblCellMar>
        <w:tblLook w:val="04A0" w:firstRow="1" w:lastRow="0" w:firstColumn="1" w:lastColumn="0" w:noHBand="0" w:noVBand="1"/>
      </w:tblPr>
      <w:tblGrid>
        <w:gridCol w:w="632"/>
        <w:gridCol w:w="2190"/>
        <w:gridCol w:w="4054"/>
        <w:gridCol w:w="621"/>
        <w:gridCol w:w="535"/>
        <w:gridCol w:w="1308"/>
      </w:tblGrid>
      <w:tr w:rsidR="00DA7E71" w14:paraId="5EF1F469" w14:textId="77777777" w:rsidTr="00DA7E71">
        <w:trPr>
          <w:trHeight w:val="701"/>
        </w:trPr>
        <w:tc>
          <w:tcPr>
            <w:tcW w:w="64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B442425" w14:textId="77777777" w:rsidR="00DA7E71" w:rsidRDefault="00DA7E71">
            <w:pPr>
              <w:rPr>
                <w:color w:val="000000"/>
                <w:sz w:val="24"/>
                <w:szCs w:val="24"/>
              </w:rPr>
            </w:pPr>
            <w:commentRangeStart w:id="8"/>
          </w:p>
        </w:tc>
        <w:tc>
          <w:tcPr>
            <w:tcW w:w="234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02B8C9D" w14:textId="77777777" w:rsidR="00DA7E71" w:rsidRDefault="00DA7E71">
            <w:pPr>
              <w:rPr>
                <w:b/>
                <w:bCs/>
                <w:color w:val="000000"/>
                <w:sz w:val="24"/>
                <w:szCs w:val="24"/>
              </w:rPr>
            </w:pPr>
            <w:r>
              <w:rPr>
                <w:b/>
                <w:bCs/>
                <w:color w:val="000000"/>
                <w:sz w:val="24"/>
                <w:szCs w:val="24"/>
              </w:rPr>
              <w:t>Type of food</w:t>
            </w:r>
          </w:p>
        </w:tc>
        <w:tc>
          <w:tcPr>
            <w:tcW w:w="447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1BE2F76" w14:textId="77777777" w:rsidR="00DA7E71" w:rsidRDefault="00DA7E71">
            <w:pPr>
              <w:rPr>
                <w:b/>
                <w:bCs/>
                <w:color w:val="000000"/>
                <w:sz w:val="24"/>
                <w:szCs w:val="24"/>
              </w:rPr>
            </w:pPr>
            <w:r>
              <w:rPr>
                <w:b/>
                <w:bCs/>
                <w:color w:val="000000"/>
                <w:sz w:val="24"/>
                <w:szCs w:val="24"/>
              </w:rPr>
              <w:t>Examples</w:t>
            </w:r>
          </w:p>
        </w:tc>
        <w:tc>
          <w:tcPr>
            <w:tcW w:w="63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82FA633" w14:textId="77777777" w:rsidR="00DA7E71" w:rsidRDefault="00DA7E71">
            <w:pPr>
              <w:spacing w:line="276" w:lineRule="auto"/>
              <w:jc w:val="center"/>
              <w:rPr>
                <w:b/>
                <w:bCs/>
                <w:i/>
                <w:iCs/>
                <w:sz w:val="24"/>
                <w:szCs w:val="24"/>
              </w:rPr>
            </w:pPr>
            <w:r>
              <w:rPr>
                <w:b/>
                <w:bCs/>
                <w:sz w:val="24"/>
                <w:szCs w:val="24"/>
              </w:rPr>
              <w:t>Yes</w:t>
            </w:r>
          </w:p>
        </w:tc>
        <w:tc>
          <w:tcPr>
            <w:tcW w:w="54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707AE65" w14:textId="77777777" w:rsidR="00DA7E71" w:rsidRDefault="00DA7E71">
            <w:pPr>
              <w:spacing w:line="276" w:lineRule="auto"/>
              <w:jc w:val="center"/>
              <w:rPr>
                <w:b/>
                <w:bCs/>
                <w:i/>
                <w:iCs/>
                <w:sz w:val="24"/>
                <w:szCs w:val="24"/>
              </w:rPr>
            </w:pPr>
            <w:r>
              <w:rPr>
                <w:b/>
                <w:bCs/>
                <w:sz w:val="24"/>
                <w:szCs w:val="24"/>
              </w:rPr>
              <w:t>No</w:t>
            </w:r>
          </w:p>
        </w:tc>
        <w:tc>
          <w:tcPr>
            <w:tcW w:w="138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0CBA378E" w14:textId="77777777" w:rsidR="00DA7E71" w:rsidRDefault="00DA7E71">
            <w:pPr>
              <w:spacing w:line="276" w:lineRule="auto"/>
              <w:jc w:val="center"/>
              <w:rPr>
                <w:b/>
                <w:bCs/>
                <w:i/>
                <w:iCs/>
                <w:sz w:val="24"/>
                <w:szCs w:val="24"/>
              </w:rPr>
            </w:pPr>
            <w:r>
              <w:rPr>
                <w:b/>
                <w:bCs/>
                <w:sz w:val="24"/>
                <w:szCs w:val="24"/>
              </w:rPr>
              <w:t>Don’t know</w:t>
            </w:r>
          </w:p>
        </w:tc>
      </w:tr>
      <w:tr w:rsidR="00DA7E71" w14:paraId="597658C0" w14:textId="77777777" w:rsidTr="00DA7E71">
        <w:trPr>
          <w:trHeight w:val="689"/>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33A5855" w14:textId="77777777" w:rsidR="00DA7E71" w:rsidRDefault="00DA7E71">
            <w:pPr>
              <w:rPr>
                <w:color w:val="000000"/>
                <w:sz w:val="20"/>
                <w:szCs w:val="20"/>
              </w:rPr>
            </w:pPr>
            <w:r>
              <w:rPr>
                <w:color w:val="000000"/>
                <w:sz w:val="20"/>
                <w:szCs w:val="20"/>
              </w:rPr>
              <w:t>1</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705B75D7" w14:textId="77777777" w:rsidR="00DA7E71" w:rsidRDefault="00DA7E71">
            <w:pPr>
              <w:rPr>
                <w:color w:val="000000"/>
                <w:sz w:val="20"/>
                <w:szCs w:val="20"/>
              </w:rPr>
            </w:pPr>
            <w:r>
              <w:rPr>
                <w:color w:val="000000"/>
                <w:sz w:val="16"/>
                <w:szCs w:val="16"/>
              </w:rPr>
              <w:t>CEREALS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7FC4A573" w14:textId="77777777" w:rsidR="00DA7E71" w:rsidRDefault="00DA7E71">
            <w:pPr>
              <w:rPr>
                <w:color w:val="000000"/>
                <w:sz w:val="20"/>
                <w:szCs w:val="20"/>
              </w:rPr>
            </w:pPr>
            <w:r>
              <w:rPr>
                <w:color w:val="000000"/>
                <w:sz w:val="20"/>
                <w:szCs w:val="20"/>
              </w:rPr>
              <w:t>Bread, rice, wheat, corn, or any other grains or foods made from these (flour, other products containing cereals)</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360C36B9"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0D9C1A1F"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38A2D29B" w14:textId="77777777" w:rsidR="00DA7E71" w:rsidRDefault="00DA7E71">
            <w:pPr>
              <w:spacing w:line="276" w:lineRule="auto"/>
              <w:jc w:val="center"/>
              <w:rPr>
                <w:sz w:val="24"/>
                <w:szCs w:val="24"/>
              </w:rPr>
            </w:pPr>
            <w:r>
              <w:rPr>
                <w:sz w:val="24"/>
                <w:szCs w:val="24"/>
              </w:rPr>
              <w:t>7</w:t>
            </w:r>
          </w:p>
        </w:tc>
      </w:tr>
      <w:tr w:rsidR="00DA7E71" w14:paraId="47BD765B" w14:textId="77777777" w:rsidTr="00DA7E71">
        <w:trPr>
          <w:trHeight w:val="513"/>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C37B2CA" w14:textId="77777777" w:rsidR="00DA7E71" w:rsidRDefault="00DA7E71">
            <w:pPr>
              <w:rPr>
                <w:color w:val="000000"/>
                <w:sz w:val="20"/>
                <w:szCs w:val="20"/>
              </w:rPr>
            </w:pPr>
            <w:r>
              <w:rPr>
                <w:color w:val="000000"/>
                <w:sz w:val="20"/>
                <w:szCs w:val="20"/>
              </w:rPr>
              <w:t>2</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6FD2BE94" w14:textId="77777777" w:rsidR="00DA7E71" w:rsidRDefault="00DA7E71">
            <w:pPr>
              <w:rPr>
                <w:color w:val="000000"/>
                <w:sz w:val="20"/>
                <w:szCs w:val="20"/>
              </w:rPr>
            </w:pPr>
            <w:r>
              <w:rPr>
                <w:color w:val="000000"/>
                <w:sz w:val="16"/>
                <w:szCs w:val="16"/>
              </w:rPr>
              <w:t>WHITE ROOTS, TUBERS, AND PLANTAINS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02E633BF" w14:textId="77777777" w:rsidR="00DA7E71" w:rsidRDefault="00DA7E71">
            <w:pPr>
              <w:rPr>
                <w:color w:val="000000"/>
                <w:sz w:val="20"/>
                <w:szCs w:val="20"/>
              </w:rPr>
            </w:pPr>
            <w:r>
              <w:rPr>
                <w:color w:val="000000"/>
                <w:sz w:val="20"/>
                <w:szCs w:val="20"/>
              </w:rPr>
              <w:t>White potatoes, yams, other foods made from roots</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545BE327"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642634EC"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28C925D7" w14:textId="77777777" w:rsidR="00DA7E71" w:rsidRDefault="00DA7E71">
            <w:pPr>
              <w:spacing w:line="276" w:lineRule="auto"/>
              <w:jc w:val="center"/>
              <w:rPr>
                <w:sz w:val="24"/>
                <w:szCs w:val="24"/>
              </w:rPr>
            </w:pPr>
            <w:r>
              <w:rPr>
                <w:sz w:val="24"/>
                <w:szCs w:val="24"/>
              </w:rPr>
              <w:t>7</w:t>
            </w:r>
          </w:p>
        </w:tc>
      </w:tr>
      <w:tr w:rsidR="00DA7E71" w14:paraId="309B1E2D" w14:textId="77777777" w:rsidTr="00DA7E71">
        <w:trPr>
          <w:trHeight w:val="496"/>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A726550" w14:textId="77777777" w:rsidR="00DA7E71" w:rsidRDefault="00DA7E71">
            <w:pPr>
              <w:rPr>
                <w:color w:val="000000"/>
                <w:sz w:val="20"/>
                <w:szCs w:val="20"/>
              </w:rPr>
            </w:pPr>
            <w:r>
              <w:rPr>
                <w:color w:val="000000"/>
                <w:sz w:val="20"/>
                <w:szCs w:val="20"/>
              </w:rPr>
              <w:t>3</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21A58941" w14:textId="77777777" w:rsidR="00DA7E71" w:rsidRDefault="00DA7E71">
            <w:pPr>
              <w:rPr>
                <w:color w:val="000000"/>
                <w:sz w:val="20"/>
                <w:szCs w:val="20"/>
              </w:rPr>
            </w:pPr>
            <w:r>
              <w:rPr>
                <w:color w:val="000000"/>
                <w:sz w:val="16"/>
                <w:szCs w:val="16"/>
              </w:rPr>
              <w:t>DARK GREEN LEAFY VEGETABLES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668F3843" w14:textId="77777777" w:rsidR="00DA7E71" w:rsidRDefault="00DA7E71">
            <w:pPr>
              <w:rPr>
                <w:color w:val="000000"/>
                <w:sz w:val="20"/>
                <w:szCs w:val="20"/>
              </w:rPr>
            </w:pPr>
            <w:r>
              <w:rPr>
                <w:color w:val="000000"/>
                <w:sz w:val="20"/>
                <w:szCs w:val="20"/>
              </w:rPr>
              <w:t>Spinach, sweet potato leaves, or other green leaves</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1F6E3E47"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6357FEC3"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41D557EE" w14:textId="77777777" w:rsidR="00DA7E71" w:rsidRDefault="00DA7E71">
            <w:pPr>
              <w:spacing w:line="276" w:lineRule="auto"/>
              <w:jc w:val="center"/>
              <w:rPr>
                <w:sz w:val="24"/>
                <w:szCs w:val="24"/>
              </w:rPr>
            </w:pPr>
            <w:r>
              <w:rPr>
                <w:sz w:val="24"/>
                <w:szCs w:val="24"/>
              </w:rPr>
              <w:t>7</w:t>
            </w:r>
          </w:p>
        </w:tc>
      </w:tr>
      <w:tr w:rsidR="00DA7E71" w14:paraId="4E33B014" w14:textId="77777777" w:rsidTr="00DA7E71">
        <w:trPr>
          <w:trHeight w:val="513"/>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9E18096" w14:textId="77777777" w:rsidR="00DA7E71" w:rsidRDefault="00DA7E71">
            <w:pPr>
              <w:rPr>
                <w:color w:val="000000"/>
                <w:sz w:val="20"/>
                <w:szCs w:val="20"/>
              </w:rPr>
            </w:pPr>
            <w:r>
              <w:rPr>
                <w:color w:val="000000"/>
                <w:sz w:val="20"/>
                <w:szCs w:val="20"/>
              </w:rPr>
              <w:t>4</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6B0EC4F8" w14:textId="77777777" w:rsidR="00DA7E71" w:rsidRDefault="00DA7E71">
            <w:pPr>
              <w:rPr>
                <w:color w:val="000000"/>
                <w:sz w:val="20"/>
                <w:szCs w:val="20"/>
              </w:rPr>
            </w:pPr>
            <w:r>
              <w:rPr>
                <w:color w:val="000000"/>
                <w:sz w:val="16"/>
                <w:szCs w:val="16"/>
              </w:rPr>
              <w:t>VITAMIN A RICH VEGETABLES AND TUBERS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30A74D10" w14:textId="77777777" w:rsidR="00DA7E71" w:rsidRDefault="00DA7E71">
            <w:pPr>
              <w:rPr>
                <w:color w:val="000000"/>
                <w:sz w:val="20"/>
                <w:szCs w:val="20"/>
              </w:rPr>
            </w:pPr>
            <w:r>
              <w:rPr>
                <w:color w:val="000000"/>
                <w:sz w:val="20"/>
                <w:szCs w:val="20"/>
              </w:rPr>
              <w:t>Pumpkin, carrot</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1D44391B"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5D4F6F90"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4B77CE57" w14:textId="77777777" w:rsidR="00DA7E71" w:rsidRDefault="00DA7E71">
            <w:pPr>
              <w:spacing w:line="276" w:lineRule="auto"/>
              <w:jc w:val="center"/>
              <w:rPr>
                <w:sz w:val="24"/>
                <w:szCs w:val="24"/>
              </w:rPr>
            </w:pPr>
            <w:r>
              <w:rPr>
                <w:sz w:val="24"/>
                <w:szCs w:val="24"/>
              </w:rPr>
              <w:t>7</w:t>
            </w:r>
          </w:p>
        </w:tc>
      </w:tr>
      <w:tr w:rsidR="00DA7E71" w14:paraId="0EC1225F" w14:textId="77777777" w:rsidTr="00DA7E71">
        <w:trPr>
          <w:trHeight w:val="513"/>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FF6CC41" w14:textId="77777777" w:rsidR="00DA7E71" w:rsidRDefault="00DA7E71">
            <w:pPr>
              <w:rPr>
                <w:color w:val="000000"/>
                <w:sz w:val="20"/>
                <w:szCs w:val="20"/>
              </w:rPr>
            </w:pPr>
            <w:r>
              <w:rPr>
                <w:color w:val="000000"/>
                <w:sz w:val="20"/>
                <w:szCs w:val="20"/>
              </w:rPr>
              <w:t>4a</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2A069D0D" w14:textId="77777777" w:rsidR="00DA7E71" w:rsidRDefault="00DA7E71">
            <w:pPr>
              <w:rPr>
                <w:color w:val="000000"/>
                <w:sz w:val="16"/>
                <w:szCs w:val="16"/>
              </w:rPr>
            </w:pPr>
            <w:r>
              <w:rPr>
                <w:color w:val="000000"/>
                <w:sz w:val="16"/>
                <w:szCs w:val="16"/>
              </w:rPr>
              <w:t>Orange sweet potato</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5AC3C17B" w14:textId="77777777" w:rsidR="00DA7E71" w:rsidRDefault="00DA7E71">
            <w:pPr>
              <w:rPr>
                <w:color w:val="000000"/>
                <w:sz w:val="20"/>
                <w:szCs w:val="20"/>
              </w:rPr>
            </w:pPr>
            <w:r>
              <w:rPr>
                <w:color w:val="000000"/>
                <w:sz w:val="20"/>
                <w:szCs w:val="20"/>
              </w:rPr>
              <w:t>Orange sweet potato</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22E269A5"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62FBB03D"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6CA4F112" w14:textId="77777777" w:rsidR="00DA7E71" w:rsidRDefault="00DA7E71">
            <w:pPr>
              <w:spacing w:line="276" w:lineRule="auto"/>
              <w:jc w:val="center"/>
              <w:rPr>
                <w:sz w:val="24"/>
                <w:szCs w:val="24"/>
              </w:rPr>
            </w:pPr>
            <w:r>
              <w:rPr>
                <w:sz w:val="24"/>
                <w:szCs w:val="24"/>
              </w:rPr>
              <w:t>7</w:t>
            </w:r>
          </w:p>
        </w:tc>
      </w:tr>
      <w:tr w:rsidR="00DA7E71" w14:paraId="60E89352" w14:textId="77777777" w:rsidTr="00DA7E71">
        <w:trPr>
          <w:trHeight w:val="496"/>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506078" w14:textId="77777777" w:rsidR="00DA7E71" w:rsidRDefault="00DA7E71">
            <w:pPr>
              <w:rPr>
                <w:color w:val="000000"/>
                <w:sz w:val="20"/>
                <w:szCs w:val="20"/>
              </w:rPr>
            </w:pPr>
            <w:r>
              <w:rPr>
                <w:color w:val="000000"/>
                <w:sz w:val="20"/>
                <w:szCs w:val="20"/>
              </w:rPr>
              <w:t>5</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009199CA" w14:textId="77777777" w:rsidR="00DA7E71" w:rsidRDefault="00DA7E71">
            <w:pPr>
              <w:rPr>
                <w:color w:val="000000"/>
                <w:sz w:val="20"/>
                <w:szCs w:val="20"/>
              </w:rPr>
            </w:pPr>
            <w:r>
              <w:rPr>
                <w:color w:val="000000"/>
                <w:sz w:val="16"/>
                <w:szCs w:val="16"/>
              </w:rPr>
              <w:t>OTHER VEGETABLES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6CC584B7" w14:textId="77777777" w:rsidR="00DA7E71" w:rsidRDefault="00DA7E71">
            <w:pPr>
              <w:rPr>
                <w:color w:val="000000"/>
                <w:sz w:val="20"/>
                <w:szCs w:val="20"/>
              </w:rPr>
            </w:pPr>
            <w:r>
              <w:rPr>
                <w:color w:val="000000"/>
                <w:sz w:val="20"/>
                <w:szCs w:val="20"/>
              </w:rPr>
              <w:t>Tomato, eggplant etc.</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7081525F"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2C41EF7D"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788D5451" w14:textId="77777777" w:rsidR="00DA7E71" w:rsidRDefault="00DA7E71">
            <w:pPr>
              <w:spacing w:line="276" w:lineRule="auto"/>
              <w:jc w:val="center"/>
              <w:rPr>
                <w:sz w:val="24"/>
                <w:szCs w:val="24"/>
              </w:rPr>
            </w:pPr>
            <w:r>
              <w:rPr>
                <w:sz w:val="24"/>
                <w:szCs w:val="24"/>
              </w:rPr>
              <w:t>7</w:t>
            </w:r>
          </w:p>
        </w:tc>
      </w:tr>
      <w:tr w:rsidR="00DA7E71" w14:paraId="3CA88E74" w14:textId="77777777" w:rsidTr="00DA7E71">
        <w:trPr>
          <w:trHeight w:val="513"/>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568A035" w14:textId="77777777" w:rsidR="00DA7E71" w:rsidRDefault="00DA7E71">
            <w:pPr>
              <w:rPr>
                <w:color w:val="000000"/>
                <w:sz w:val="20"/>
                <w:szCs w:val="20"/>
              </w:rPr>
            </w:pPr>
            <w:r>
              <w:rPr>
                <w:color w:val="000000"/>
                <w:sz w:val="20"/>
                <w:szCs w:val="20"/>
              </w:rPr>
              <w:t>6</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29D6EEEA" w14:textId="77777777" w:rsidR="00DA7E71" w:rsidRDefault="00DA7E71">
            <w:pPr>
              <w:rPr>
                <w:color w:val="000000"/>
                <w:sz w:val="20"/>
                <w:szCs w:val="20"/>
              </w:rPr>
            </w:pPr>
            <w:r>
              <w:rPr>
                <w:color w:val="000000"/>
                <w:sz w:val="16"/>
                <w:szCs w:val="16"/>
              </w:rPr>
              <w:t>VITAMIN A RICH FRUITS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359862CC" w14:textId="77777777" w:rsidR="00DA7E71" w:rsidRDefault="00DA7E71">
            <w:pPr>
              <w:rPr>
                <w:color w:val="000000"/>
                <w:sz w:val="20"/>
                <w:szCs w:val="20"/>
              </w:rPr>
            </w:pPr>
            <w:r>
              <w:rPr>
                <w:color w:val="000000"/>
                <w:sz w:val="20"/>
                <w:szCs w:val="20"/>
              </w:rPr>
              <w:t>Ripe mango, ripe papaya, fruit juice from these</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3212F324"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1C068D6A"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426BCD1C" w14:textId="77777777" w:rsidR="00DA7E71" w:rsidRDefault="00DA7E71">
            <w:pPr>
              <w:spacing w:line="276" w:lineRule="auto"/>
              <w:jc w:val="center"/>
              <w:rPr>
                <w:sz w:val="24"/>
                <w:szCs w:val="24"/>
              </w:rPr>
            </w:pPr>
            <w:r>
              <w:rPr>
                <w:sz w:val="24"/>
                <w:szCs w:val="24"/>
              </w:rPr>
              <w:t>7</w:t>
            </w:r>
          </w:p>
        </w:tc>
      </w:tr>
      <w:tr w:rsidR="00DA7E71" w14:paraId="499EC05E" w14:textId="77777777" w:rsidTr="00DA7E71">
        <w:trPr>
          <w:trHeight w:val="513"/>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96DC578" w14:textId="77777777" w:rsidR="00DA7E71" w:rsidRDefault="00DA7E71">
            <w:pPr>
              <w:rPr>
                <w:color w:val="000000"/>
                <w:sz w:val="20"/>
                <w:szCs w:val="20"/>
              </w:rPr>
            </w:pPr>
            <w:r>
              <w:rPr>
                <w:color w:val="000000"/>
                <w:sz w:val="20"/>
                <w:szCs w:val="20"/>
              </w:rPr>
              <w:t>7</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733D5173" w14:textId="77777777" w:rsidR="00DA7E71" w:rsidRDefault="00DA7E71">
            <w:pPr>
              <w:rPr>
                <w:color w:val="000000"/>
                <w:sz w:val="20"/>
                <w:szCs w:val="20"/>
              </w:rPr>
            </w:pPr>
            <w:r>
              <w:rPr>
                <w:color w:val="000000"/>
                <w:sz w:val="16"/>
                <w:szCs w:val="16"/>
              </w:rPr>
              <w:t>OTHER FRUITS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126AA636" w14:textId="77777777" w:rsidR="00DA7E71" w:rsidRDefault="00DA7E71">
            <w:pPr>
              <w:rPr>
                <w:color w:val="000000"/>
                <w:sz w:val="20"/>
                <w:szCs w:val="20"/>
              </w:rPr>
            </w:pPr>
            <w:r>
              <w:rPr>
                <w:color w:val="000000"/>
                <w:sz w:val="20"/>
                <w:szCs w:val="20"/>
              </w:rPr>
              <w:t>Bananas, jackfruit, oranges, apples, melon, lemon, other fruits</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20771BCB"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1471FABD"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73ACDCC7" w14:textId="77777777" w:rsidR="00DA7E71" w:rsidRDefault="00DA7E71">
            <w:pPr>
              <w:spacing w:line="276" w:lineRule="auto"/>
              <w:jc w:val="center"/>
              <w:rPr>
                <w:sz w:val="24"/>
                <w:szCs w:val="24"/>
              </w:rPr>
            </w:pPr>
            <w:r>
              <w:rPr>
                <w:sz w:val="24"/>
                <w:szCs w:val="24"/>
              </w:rPr>
              <w:t>7</w:t>
            </w:r>
          </w:p>
        </w:tc>
      </w:tr>
      <w:tr w:rsidR="00DA7E71" w14:paraId="4BC6E1E7" w14:textId="77777777" w:rsidTr="00DA7E71">
        <w:trPr>
          <w:trHeight w:val="496"/>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A46BC93" w14:textId="77777777" w:rsidR="00DA7E71" w:rsidRDefault="00DA7E71">
            <w:pPr>
              <w:rPr>
                <w:color w:val="000000"/>
                <w:sz w:val="20"/>
                <w:szCs w:val="20"/>
              </w:rPr>
            </w:pPr>
            <w:r>
              <w:rPr>
                <w:color w:val="000000"/>
                <w:sz w:val="20"/>
                <w:szCs w:val="20"/>
              </w:rPr>
              <w:t>8</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36BD38DB" w14:textId="77777777" w:rsidR="00DA7E71" w:rsidRDefault="00DA7E71">
            <w:pPr>
              <w:rPr>
                <w:color w:val="000000"/>
                <w:sz w:val="20"/>
                <w:szCs w:val="20"/>
              </w:rPr>
            </w:pPr>
            <w:r>
              <w:rPr>
                <w:color w:val="000000"/>
                <w:sz w:val="16"/>
                <w:szCs w:val="16"/>
              </w:rPr>
              <w:t>ORGAN MEAT</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143B0127" w14:textId="77777777" w:rsidR="00DA7E71" w:rsidRDefault="00DA7E71">
            <w:pPr>
              <w:rPr>
                <w:color w:val="000000"/>
                <w:sz w:val="20"/>
                <w:szCs w:val="20"/>
              </w:rPr>
            </w:pPr>
            <w:r>
              <w:rPr>
                <w:color w:val="000000"/>
                <w:sz w:val="20"/>
                <w:szCs w:val="20"/>
              </w:rPr>
              <w:t>Liver, kidney, heart, or other organ meets or blood-based foods</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36A7F59B"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64861D3D"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081C9683" w14:textId="77777777" w:rsidR="00DA7E71" w:rsidRDefault="00DA7E71">
            <w:pPr>
              <w:spacing w:line="276" w:lineRule="auto"/>
              <w:jc w:val="center"/>
              <w:rPr>
                <w:sz w:val="24"/>
                <w:szCs w:val="24"/>
              </w:rPr>
            </w:pPr>
            <w:r>
              <w:rPr>
                <w:sz w:val="24"/>
                <w:szCs w:val="24"/>
              </w:rPr>
              <w:t>7</w:t>
            </w:r>
          </w:p>
        </w:tc>
      </w:tr>
      <w:tr w:rsidR="00DA7E71" w14:paraId="2A47E578" w14:textId="77777777" w:rsidTr="00DA7E71">
        <w:trPr>
          <w:trHeight w:val="513"/>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7D52B3E" w14:textId="4601255E" w:rsidR="00DA7E71" w:rsidRDefault="00141CDD">
            <w:pPr>
              <w:rPr>
                <w:color w:val="000000"/>
                <w:sz w:val="20"/>
                <w:szCs w:val="20"/>
              </w:rPr>
            </w:pPr>
            <w:r>
              <w:rPr>
                <w:color w:val="000000"/>
                <w:sz w:val="20"/>
                <w:szCs w:val="20"/>
              </w:rPr>
              <w:t>8a</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37E8B893" w14:textId="77777777" w:rsidR="00DA7E71" w:rsidRDefault="00DA7E71">
            <w:pPr>
              <w:rPr>
                <w:color w:val="000000"/>
                <w:sz w:val="20"/>
                <w:szCs w:val="20"/>
              </w:rPr>
            </w:pPr>
            <w:r>
              <w:rPr>
                <w:color w:val="000000"/>
                <w:sz w:val="16"/>
                <w:szCs w:val="16"/>
              </w:rPr>
              <w:t>POULTRY MEATS- Chicken, ducks, koel &amp; other birds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75FDAB14" w14:textId="77777777" w:rsidR="00DA7E71" w:rsidRDefault="00DA7E71">
            <w:pPr>
              <w:rPr>
                <w:color w:val="000000"/>
                <w:sz w:val="20"/>
                <w:szCs w:val="20"/>
              </w:rPr>
            </w:pPr>
            <w:r>
              <w:rPr>
                <w:color w:val="000000"/>
                <w:sz w:val="20"/>
                <w:szCs w:val="20"/>
              </w:rPr>
              <w:t>Chicken, ducks, &amp; other birds</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1F9909A4"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4D13974B"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039FF35D" w14:textId="77777777" w:rsidR="00DA7E71" w:rsidRDefault="00DA7E71">
            <w:pPr>
              <w:spacing w:line="276" w:lineRule="auto"/>
              <w:jc w:val="center"/>
              <w:rPr>
                <w:sz w:val="24"/>
                <w:szCs w:val="24"/>
              </w:rPr>
            </w:pPr>
            <w:r>
              <w:rPr>
                <w:sz w:val="24"/>
                <w:szCs w:val="24"/>
              </w:rPr>
              <w:t>7</w:t>
            </w:r>
          </w:p>
        </w:tc>
      </w:tr>
      <w:tr w:rsidR="00DA7E71" w14:paraId="1BB5D6E7" w14:textId="77777777" w:rsidTr="00DA7E71">
        <w:trPr>
          <w:trHeight w:val="513"/>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33AE64A" w14:textId="61158551" w:rsidR="00DA7E71" w:rsidRDefault="00141CDD">
            <w:pPr>
              <w:rPr>
                <w:color w:val="000000"/>
                <w:sz w:val="20"/>
                <w:szCs w:val="20"/>
              </w:rPr>
            </w:pPr>
            <w:r>
              <w:rPr>
                <w:color w:val="000000"/>
                <w:sz w:val="20"/>
                <w:szCs w:val="20"/>
              </w:rPr>
              <w:t>8b</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25A1797B" w14:textId="77777777" w:rsidR="00DA7E71" w:rsidRDefault="00DA7E71">
            <w:pPr>
              <w:rPr>
                <w:color w:val="000000"/>
                <w:sz w:val="20"/>
                <w:szCs w:val="20"/>
              </w:rPr>
            </w:pPr>
            <w:r>
              <w:rPr>
                <w:color w:val="000000"/>
                <w:sz w:val="16"/>
                <w:szCs w:val="16"/>
              </w:rPr>
              <w:t>Other FLESH MEATS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3EBE19EF" w14:textId="77777777" w:rsidR="00DA7E71" w:rsidRDefault="00DA7E71">
            <w:pPr>
              <w:rPr>
                <w:color w:val="000000"/>
                <w:sz w:val="20"/>
                <w:szCs w:val="20"/>
              </w:rPr>
            </w:pPr>
            <w:r>
              <w:rPr>
                <w:color w:val="000000"/>
                <w:sz w:val="20"/>
                <w:szCs w:val="20"/>
              </w:rPr>
              <w:t>Mutton, lamb, beef, pork or other animal meat</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1DF5ACC9"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74F24F04"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0ECE4EE8" w14:textId="77777777" w:rsidR="00DA7E71" w:rsidRDefault="00DA7E71">
            <w:pPr>
              <w:spacing w:line="276" w:lineRule="auto"/>
              <w:jc w:val="center"/>
              <w:rPr>
                <w:sz w:val="24"/>
                <w:szCs w:val="24"/>
              </w:rPr>
            </w:pPr>
            <w:r>
              <w:rPr>
                <w:sz w:val="24"/>
                <w:szCs w:val="24"/>
              </w:rPr>
              <w:t>7</w:t>
            </w:r>
          </w:p>
        </w:tc>
      </w:tr>
      <w:tr w:rsidR="00DA7E71" w14:paraId="72D154F0" w14:textId="77777777" w:rsidTr="00DA7E71">
        <w:trPr>
          <w:trHeight w:val="496"/>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020D5F" w14:textId="77777777" w:rsidR="00DA7E71" w:rsidRDefault="00DA7E71">
            <w:pPr>
              <w:rPr>
                <w:color w:val="000000"/>
                <w:sz w:val="20"/>
                <w:szCs w:val="20"/>
              </w:rPr>
            </w:pPr>
            <w:r>
              <w:rPr>
                <w:color w:val="000000"/>
                <w:sz w:val="20"/>
                <w:szCs w:val="20"/>
              </w:rPr>
              <w:t>9</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2BC7CADB" w14:textId="77777777" w:rsidR="00DA7E71" w:rsidRDefault="00DA7E71">
            <w:pPr>
              <w:rPr>
                <w:color w:val="000000"/>
                <w:sz w:val="20"/>
                <w:szCs w:val="20"/>
              </w:rPr>
            </w:pPr>
            <w:r>
              <w:rPr>
                <w:color w:val="000000"/>
                <w:sz w:val="16"/>
                <w:szCs w:val="16"/>
              </w:rPr>
              <w:t>EGGS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2ABE0921" w14:textId="77777777" w:rsidR="00DA7E71" w:rsidRDefault="00DA7E71">
            <w:pPr>
              <w:rPr>
                <w:color w:val="000000"/>
                <w:sz w:val="20"/>
                <w:szCs w:val="20"/>
              </w:rPr>
            </w:pPr>
            <w:r>
              <w:rPr>
                <w:color w:val="000000"/>
                <w:sz w:val="20"/>
                <w:szCs w:val="20"/>
              </w:rPr>
              <w:t>Egg from chicken, duck, or other birds</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5770FB19"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245DCC32"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3D6F5309" w14:textId="77777777" w:rsidR="00DA7E71" w:rsidRDefault="00DA7E71">
            <w:pPr>
              <w:spacing w:line="276" w:lineRule="auto"/>
              <w:jc w:val="center"/>
              <w:rPr>
                <w:sz w:val="24"/>
                <w:szCs w:val="24"/>
              </w:rPr>
            </w:pPr>
            <w:r>
              <w:rPr>
                <w:sz w:val="24"/>
                <w:szCs w:val="24"/>
              </w:rPr>
              <w:t>7</w:t>
            </w:r>
          </w:p>
        </w:tc>
      </w:tr>
      <w:tr w:rsidR="00DA7E71" w14:paraId="7717DCE9" w14:textId="77777777" w:rsidTr="00DA7E71">
        <w:trPr>
          <w:trHeight w:val="560"/>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3B45EC4" w14:textId="77777777" w:rsidR="00DA7E71" w:rsidRDefault="00DA7E71">
            <w:pPr>
              <w:rPr>
                <w:color w:val="000000"/>
                <w:sz w:val="20"/>
                <w:szCs w:val="20"/>
              </w:rPr>
            </w:pPr>
            <w:r>
              <w:rPr>
                <w:color w:val="000000"/>
                <w:sz w:val="20"/>
                <w:szCs w:val="20"/>
              </w:rPr>
              <w:t>10</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19A46E7B" w14:textId="77777777" w:rsidR="00DA7E71" w:rsidRDefault="00DA7E71">
            <w:pPr>
              <w:rPr>
                <w:color w:val="000000"/>
                <w:sz w:val="20"/>
                <w:szCs w:val="20"/>
              </w:rPr>
            </w:pPr>
            <w:r>
              <w:rPr>
                <w:color w:val="000000"/>
                <w:sz w:val="16"/>
                <w:szCs w:val="16"/>
              </w:rPr>
              <w:t xml:space="preserve">Small fish </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542F2007" w14:textId="77777777" w:rsidR="00DA7E71" w:rsidRDefault="00DA7E71">
            <w:pPr>
              <w:rPr>
                <w:color w:val="000000"/>
                <w:sz w:val="20"/>
                <w:szCs w:val="20"/>
              </w:rPr>
            </w:pPr>
            <w:r>
              <w:rPr>
                <w:color w:val="000000"/>
                <w:sz w:val="20"/>
                <w:szCs w:val="20"/>
              </w:rPr>
              <w:t>Grade 2/3 tilapia</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2EEC80FD"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421D3896"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7610A1B0" w14:textId="77777777" w:rsidR="00DA7E71" w:rsidRDefault="00DA7E71">
            <w:pPr>
              <w:spacing w:line="276" w:lineRule="auto"/>
              <w:jc w:val="center"/>
              <w:rPr>
                <w:sz w:val="24"/>
                <w:szCs w:val="24"/>
              </w:rPr>
            </w:pPr>
            <w:r>
              <w:rPr>
                <w:sz w:val="24"/>
                <w:szCs w:val="24"/>
              </w:rPr>
              <w:t>7</w:t>
            </w:r>
          </w:p>
        </w:tc>
      </w:tr>
      <w:tr w:rsidR="00DA7E71" w14:paraId="395AA97F" w14:textId="77777777" w:rsidTr="00DA7E71">
        <w:trPr>
          <w:trHeight w:val="560"/>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82E023" w14:textId="77777777" w:rsidR="00DA7E71" w:rsidRDefault="00DA7E71">
            <w:pPr>
              <w:rPr>
                <w:color w:val="000000"/>
                <w:sz w:val="20"/>
                <w:szCs w:val="20"/>
              </w:rPr>
            </w:pPr>
            <w:r>
              <w:rPr>
                <w:color w:val="000000"/>
                <w:sz w:val="20"/>
                <w:szCs w:val="20"/>
              </w:rPr>
              <w:t>10a</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5CDD848A" w14:textId="77777777" w:rsidR="00DA7E71" w:rsidRDefault="00DA7E71">
            <w:pPr>
              <w:rPr>
                <w:color w:val="000000"/>
                <w:sz w:val="20"/>
                <w:szCs w:val="20"/>
              </w:rPr>
            </w:pPr>
            <w:r>
              <w:rPr>
                <w:color w:val="000000"/>
                <w:sz w:val="16"/>
                <w:szCs w:val="16"/>
              </w:rPr>
              <w:t>Large fish (catfish)</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39329C91" w14:textId="77777777" w:rsidR="00DA7E71" w:rsidRDefault="00DA7E71">
            <w:pPr>
              <w:rPr>
                <w:color w:val="000000"/>
                <w:sz w:val="20"/>
                <w:szCs w:val="20"/>
              </w:rPr>
            </w:pPr>
            <w:r>
              <w:rPr>
                <w:color w:val="000000"/>
                <w:sz w:val="20"/>
                <w:szCs w:val="20"/>
              </w:rPr>
              <w:t>Catfish, nile perch, grade 1 tilapia</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65AD38DF"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416BA6D1"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59EB77AA" w14:textId="77777777" w:rsidR="00DA7E71" w:rsidRDefault="00DA7E71">
            <w:pPr>
              <w:spacing w:line="276" w:lineRule="auto"/>
              <w:jc w:val="center"/>
              <w:rPr>
                <w:sz w:val="24"/>
                <w:szCs w:val="24"/>
              </w:rPr>
            </w:pPr>
            <w:r>
              <w:rPr>
                <w:sz w:val="24"/>
                <w:szCs w:val="24"/>
              </w:rPr>
              <w:t>7</w:t>
            </w:r>
          </w:p>
        </w:tc>
      </w:tr>
      <w:tr w:rsidR="00DA7E71" w14:paraId="10DA965B" w14:textId="77777777" w:rsidTr="00DA7E71">
        <w:trPr>
          <w:trHeight w:val="496"/>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62546D3" w14:textId="77777777" w:rsidR="00DA7E71" w:rsidRDefault="00DA7E71">
            <w:pPr>
              <w:rPr>
                <w:color w:val="000000"/>
                <w:sz w:val="20"/>
                <w:szCs w:val="20"/>
              </w:rPr>
            </w:pPr>
            <w:r>
              <w:rPr>
                <w:color w:val="000000"/>
                <w:sz w:val="20"/>
                <w:szCs w:val="20"/>
              </w:rPr>
              <w:t>10b</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3F1AF6C0" w14:textId="77777777" w:rsidR="00DA7E71" w:rsidRDefault="00DA7E71">
            <w:pPr>
              <w:rPr>
                <w:color w:val="000000"/>
                <w:sz w:val="20"/>
                <w:szCs w:val="20"/>
              </w:rPr>
            </w:pPr>
            <w:r>
              <w:rPr>
                <w:color w:val="000000"/>
                <w:sz w:val="16"/>
                <w:szCs w:val="16"/>
              </w:rPr>
              <w:t>Other Fish</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08790563" w14:textId="77777777" w:rsidR="00DA7E71" w:rsidRDefault="00DA7E71">
            <w:pPr>
              <w:rPr>
                <w:color w:val="000000"/>
                <w:sz w:val="20"/>
                <w:szCs w:val="20"/>
              </w:rPr>
            </w:pPr>
            <w:r>
              <w:rPr>
                <w:color w:val="000000"/>
                <w:sz w:val="20"/>
                <w:szCs w:val="20"/>
              </w:rPr>
              <w:t>Please specify</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25D04E14"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43502810"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751DBCA2" w14:textId="77777777" w:rsidR="00DA7E71" w:rsidRDefault="00DA7E71">
            <w:pPr>
              <w:spacing w:line="276" w:lineRule="auto"/>
              <w:jc w:val="center"/>
              <w:rPr>
                <w:sz w:val="24"/>
                <w:szCs w:val="24"/>
              </w:rPr>
            </w:pPr>
            <w:r>
              <w:rPr>
                <w:sz w:val="24"/>
                <w:szCs w:val="24"/>
              </w:rPr>
              <w:t>7</w:t>
            </w:r>
          </w:p>
        </w:tc>
      </w:tr>
      <w:tr w:rsidR="00DA7E71" w14:paraId="56060879" w14:textId="77777777" w:rsidTr="00DA7E71">
        <w:trPr>
          <w:trHeight w:val="513"/>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CC6CC25" w14:textId="77777777" w:rsidR="00DA7E71" w:rsidRDefault="00DA7E71">
            <w:pPr>
              <w:rPr>
                <w:color w:val="000000"/>
                <w:sz w:val="20"/>
                <w:szCs w:val="20"/>
              </w:rPr>
            </w:pPr>
            <w:r>
              <w:rPr>
                <w:color w:val="000000"/>
                <w:sz w:val="20"/>
                <w:szCs w:val="20"/>
              </w:rPr>
              <w:t>11</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61926BED" w14:textId="77777777" w:rsidR="00DA7E71" w:rsidRDefault="00DA7E71">
            <w:pPr>
              <w:rPr>
                <w:color w:val="000000"/>
                <w:sz w:val="20"/>
                <w:szCs w:val="20"/>
              </w:rPr>
            </w:pPr>
            <w:r>
              <w:rPr>
                <w:color w:val="000000"/>
                <w:sz w:val="16"/>
                <w:szCs w:val="16"/>
              </w:rPr>
              <w:t>BEANS, PEAS, PULSES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49433DB0" w14:textId="77777777" w:rsidR="00DA7E71" w:rsidRDefault="00DA7E71">
            <w:pPr>
              <w:rPr>
                <w:color w:val="000000"/>
                <w:sz w:val="20"/>
                <w:szCs w:val="20"/>
              </w:rPr>
            </w:pPr>
            <w:r>
              <w:rPr>
                <w:color w:val="000000"/>
                <w:sz w:val="20"/>
                <w:szCs w:val="20"/>
              </w:rPr>
              <w:t>lentils, peanuts, cowpeas, french beans, or other foods made from these</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33A25391"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756CB837"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66E40E50" w14:textId="77777777" w:rsidR="00DA7E71" w:rsidRDefault="00DA7E71">
            <w:pPr>
              <w:spacing w:line="276" w:lineRule="auto"/>
              <w:jc w:val="center"/>
              <w:rPr>
                <w:sz w:val="24"/>
                <w:szCs w:val="24"/>
              </w:rPr>
            </w:pPr>
            <w:r>
              <w:rPr>
                <w:sz w:val="24"/>
                <w:szCs w:val="24"/>
              </w:rPr>
              <w:t>7</w:t>
            </w:r>
          </w:p>
        </w:tc>
      </w:tr>
      <w:tr w:rsidR="00DA7E71" w14:paraId="03D9C2D3" w14:textId="77777777" w:rsidTr="00DA7E71">
        <w:trPr>
          <w:trHeight w:val="496"/>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07FFC00" w14:textId="77777777" w:rsidR="00DA7E71" w:rsidRDefault="00DA7E71">
            <w:pPr>
              <w:rPr>
                <w:color w:val="000000"/>
                <w:sz w:val="20"/>
                <w:szCs w:val="20"/>
              </w:rPr>
            </w:pPr>
            <w:r>
              <w:rPr>
                <w:color w:val="000000"/>
                <w:sz w:val="20"/>
                <w:szCs w:val="20"/>
              </w:rPr>
              <w:t>12</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08F35103" w14:textId="77777777" w:rsidR="00DA7E71" w:rsidRDefault="00DA7E71">
            <w:pPr>
              <w:rPr>
                <w:color w:val="000000"/>
                <w:sz w:val="20"/>
                <w:szCs w:val="20"/>
              </w:rPr>
            </w:pPr>
            <w:r>
              <w:rPr>
                <w:color w:val="000000"/>
                <w:sz w:val="16"/>
                <w:szCs w:val="16"/>
              </w:rPr>
              <w:t>NUTS AND SEEDS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79779EBA" w14:textId="77777777" w:rsidR="00DA7E71" w:rsidRDefault="00DA7E71">
            <w:pPr>
              <w:rPr>
                <w:color w:val="000000"/>
                <w:sz w:val="20"/>
                <w:szCs w:val="20"/>
              </w:rPr>
            </w:pPr>
            <w:r>
              <w:rPr>
                <w:color w:val="000000"/>
                <w:sz w:val="20"/>
                <w:szCs w:val="20"/>
              </w:rPr>
              <w:t>Any tree nuts, groundnuts/ peanuts etc, or other foods made from these</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7D114013"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19D41882"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78BCF396" w14:textId="77777777" w:rsidR="00DA7E71" w:rsidRDefault="00DA7E71">
            <w:pPr>
              <w:spacing w:line="276" w:lineRule="auto"/>
              <w:jc w:val="center"/>
              <w:rPr>
                <w:sz w:val="24"/>
                <w:szCs w:val="24"/>
              </w:rPr>
            </w:pPr>
            <w:r>
              <w:rPr>
                <w:sz w:val="24"/>
                <w:szCs w:val="24"/>
              </w:rPr>
              <w:t>7</w:t>
            </w:r>
          </w:p>
        </w:tc>
      </w:tr>
      <w:tr w:rsidR="00DA7E71" w14:paraId="14A7A151" w14:textId="77777777" w:rsidTr="00DA7E71">
        <w:trPr>
          <w:trHeight w:val="513"/>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413B98C" w14:textId="77777777" w:rsidR="00DA7E71" w:rsidRDefault="00DA7E71">
            <w:pPr>
              <w:rPr>
                <w:color w:val="000000"/>
                <w:sz w:val="20"/>
                <w:szCs w:val="20"/>
              </w:rPr>
            </w:pPr>
            <w:r>
              <w:rPr>
                <w:color w:val="000000"/>
                <w:sz w:val="20"/>
                <w:szCs w:val="20"/>
              </w:rPr>
              <w:t>13</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13C1FFBC" w14:textId="77777777" w:rsidR="00DA7E71" w:rsidRDefault="00DA7E71">
            <w:pPr>
              <w:rPr>
                <w:color w:val="000000"/>
                <w:sz w:val="20"/>
                <w:szCs w:val="20"/>
              </w:rPr>
            </w:pPr>
            <w:r>
              <w:rPr>
                <w:color w:val="000000"/>
                <w:sz w:val="16"/>
                <w:szCs w:val="16"/>
              </w:rPr>
              <w:t>MILK AND MILK PRODUCTS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147C9AE7" w14:textId="77777777" w:rsidR="00DA7E71" w:rsidRDefault="00DA7E71">
            <w:pPr>
              <w:rPr>
                <w:color w:val="000000"/>
                <w:sz w:val="20"/>
                <w:szCs w:val="20"/>
              </w:rPr>
            </w:pPr>
            <w:r>
              <w:rPr>
                <w:color w:val="000000"/>
                <w:sz w:val="20"/>
                <w:szCs w:val="20"/>
              </w:rPr>
              <w:t>Milk, yoghurt, cheese, other milk products</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0B4F4DF6"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7C6E9920"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39F55AC2" w14:textId="77777777" w:rsidR="00DA7E71" w:rsidRDefault="00DA7E71">
            <w:pPr>
              <w:spacing w:line="276" w:lineRule="auto"/>
              <w:jc w:val="center"/>
              <w:rPr>
                <w:sz w:val="24"/>
                <w:szCs w:val="24"/>
              </w:rPr>
            </w:pPr>
            <w:r>
              <w:rPr>
                <w:sz w:val="24"/>
                <w:szCs w:val="24"/>
              </w:rPr>
              <w:t>7</w:t>
            </w:r>
          </w:p>
        </w:tc>
      </w:tr>
      <w:tr w:rsidR="00DA7E71" w14:paraId="281F10E2" w14:textId="77777777" w:rsidTr="00DA7E71">
        <w:trPr>
          <w:trHeight w:val="513"/>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DE455EC" w14:textId="77777777" w:rsidR="00DA7E71" w:rsidRDefault="00DA7E71">
            <w:pPr>
              <w:rPr>
                <w:color w:val="000000"/>
                <w:sz w:val="20"/>
                <w:szCs w:val="20"/>
              </w:rPr>
            </w:pPr>
            <w:r>
              <w:rPr>
                <w:color w:val="000000"/>
                <w:sz w:val="20"/>
                <w:szCs w:val="20"/>
              </w:rPr>
              <w:t>14</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3BC13319" w14:textId="77777777" w:rsidR="00DA7E71" w:rsidRDefault="00DA7E71">
            <w:pPr>
              <w:rPr>
                <w:color w:val="000000"/>
                <w:sz w:val="20"/>
                <w:szCs w:val="20"/>
              </w:rPr>
            </w:pPr>
            <w:r>
              <w:rPr>
                <w:color w:val="000000"/>
                <w:sz w:val="16"/>
                <w:szCs w:val="16"/>
              </w:rPr>
              <w:t>OILS AND FATS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7DD2235D" w14:textId="77777777" w:rsidR="00DA7E71" w:rsidRDefault="00DA7E71">
            <w:pPr>
              <w:rPr>
                <w:color w:val="000000"/>
                <w:sz w:val="20"/>
                <w:szCs w:val="20"/>
              </w:rPr>
            </w:pPr>
            <w:r>
              <w:rPr>
                <w:color w:val="000000"/>
                <w:sz w:val="20"/>
                <w:szCs w:val="20"/>
              </w:rPr>
              <w:t>Vegetable oil, corn oil, ghee, animal fat, margarine or other oil/fat added to food or used for cooking</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01A3AC76"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7F1BE023"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6B72A489" w14:textId="77777777" w:rsidR="00DA7E71" w:rsidRDefault="00DA7E71">
            <w:pPr>
              <w:spacing w:line="276" w:lineRule="auto"/>
              <w:jc w:val="center"/>
              <w:rPr>
                <w:sz w:val="24"/>
                <w:szCs w:val="24"/>
              </w:rPr>
            </w:pPr>
            <w:r>
              <w:rPr>
                <w:sz w:val="24"/>
                <w:szCs w:val="24"/>
              </w:rPr>
              <w:t>7</w:t>
            </w:r>
          </w:p>
        </w:tc>
      </w:tr>
      <w:tr w:rsidR="00DA7E71" w14:paraId="31A4175E" w14:textId="77777777" w:rsidTr="00DA7E71">
        <w:trPr>
          <w:trHeight w:val="496"/>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AD78458" w14:textId="77777777" w:rsidR="00DA7E71" w:rsidRDefault="00DA7E71">
            <w:pPr>
              <w:rPr>
                <w:color w:val="000000"/>
                <w:sz w:val="20"/>
                <w:szCs w:val="20"/>
              </w:rPr>
            </w:pPr>
            <w:r>
              <w:rPr>
                <w:color w:val="000000"/>
                <w:sz w:val="20"/>
                <w:szCs w:val="20"/>
              </w:rPr>
              <w:t>15</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48FD006E" w14:textId="77777777" w:rsidR="00DA7E71" w:rsidRDefault="00DA7E71">
            <w:pPr>
              <w:rPr>
                <w:color w:val="000000"/>
                <w:sz w:val="20"/>
                <w:szCs w:val="20"/>
              </w:rPr>
            </w:pPr>
            <w:r>
              <w:rPr>
                <w:color w:val="000000"/>
                <w:sz w:val="16"/>
                <w:szCs w:val="16"/>
              </w:rPr>
              <w:t>SWEETS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2D065B59" w14:textId="77777777" w:rsidR="00DA7E71" w:rsidRDefault="00DA7E71">
            <w:pPr>
              <w:rPr>
                <w:color w:val="000000"/>
                <w:sz w:val="20"/>
                <w:szCs w:val="20"/>
              </w:rPr>
            </w:pPr>
            <w:r>
              <w:rPr>
                <w:color w:val="000000"/>
                <w:sz w:val="20"/>
                <w:szCs w:val="20"/>
              </w:rPr>
              <w:t>Sugar, sugar cane, honey, sweetened soda, sugary drinks, chocolate, candies, biscuits, cakes</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67EB2193"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4273DFBD"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725B3F9B" w14:textId="77777777" w:rsidR="00DA7E71" w:rsidRDefault="00DA7E71">
            <w:pPr>
              <w:spacing w:line="276" w:lineRule="auto"/>
              <w:jc w:val="center"/>
              <w:rPr>
                <w:sz w:val="24"/>
                <w:szCs w:val="24"/>
              </w:rPr>
            </w:pPr>
            <w:r>
              <w:rPr>
                <w:sz w:val="24"/>
                <w:szCs w:val="24"/>
              </w:rPr>
              <w:t>7</w:t>
            </w:r>
          </w:p>
        </w:tc>
      </w:tr>
      <w:tr w:rsidR="00DA7E71" w14:paraId="3E11629D" w14:textId="77777777" w:rsidTr="00DA7E71">
        <w:trPr>
          <w:trHeight w:val="77"/>
        </w:trPr>
        <w:tc>
          <w:tcPr>
            <w:tcW w:w="64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F2146F0" w14:textId="77777777" w:rsidR="00DA7E71" w:rsidRDefault="00DA7E71">
            <w:pPr>
              <w:rPr>
                <w:color w:val="000000"/>
                <w:sz w:val="20"/>
                <w:szCs w:val="20"/>
              </w:rPr>
            </w:pPr>
            <w:r>
              <w:rPr>
                <w:color w:val="000000"/>
                <w:sz w:val="20"/>
                <w:szCs w:val="20"/>
              </w:rPr>
              <w:t>16</w:t>
            </w:r>
          </w:p>
        </w:tc>
        <w:tc>
          <w:tcPr>
            <w:tcW w:w="2343" w:type="dxa"/>
            <w:tcBorders>
              <w:top w:val="nil"/>
              <w:left w:val="nil"/>
              <w:bottom w:val="single" w:sz="8" w:space="0" w:color="000000"/>
              <w:right w:val="single" w:sz="8" w:space="0" w:color="000000"/>
            </w:tcBorders>
            <w:tcMar>
              <w:top w:w="0" w:type="dxa"/>
              <w:left w:w="108" w:type="dxa"/>
              <w:bottom w:w="0" w:type="dxa"/>
              <w:right w:w="108" w:type="dxa"/>
            </w:tcMar>
            <w:hideMark/>
          </w:tcPr>
          <w:p w14:paraId="3AAB6491" w14:textId="77777777" w:rsidR="00DA7E71" w:rsidRDefault="00DA7E71">
            <w:pPr>
              <w:rPr>
                <w:color w:val="000000"/>
                <w:sz w:val="16"/>
                <w:szCs w:val="16"/>
              </w:rPr>
            </w:pPr>
            <w:r>
              <w:rPr>
                <w:color w:val="000000"/>
                <w:sz w:val="16"/>
                <w:szCs w:val="16"/>
              </w:rPr>
              <w:t>SPICES, CONDIMENTS, BEVERAGES</w:t>
            </w:r>
          </w:p>
        </w:tc>
        <w:tc>
          <w:tcPr>
            <w:tcW w:w="4473" w:type="dxa"/>
            <w:tcBorders>
              <w:top w:val="nil"/>
              <w:left w:val="nil"/>
              <w:bottom w:val="single" w:sz="8" w:space="0" w:color="000000"/>
              <w:right w:val="single" w:sz="8" w:space="0" w:color="000000"/>
            </w:tcBorders>
            <w:tcMar>
              <w:top w:w="0" w:type="dxa"/>
              <w:left w:w="108" w:type="dxa"/>
              <w:bottom w:w="0" w:type="dxa"/>
              <w:right w:w="108" w:type="dxa"/>
            </w:tcMar>
            <w:hideMark/>
          </w:tcPr>
          <w:p w14:paraId="5C3DE06C" w14:textId="77777777" w:rsidR="00DA7E71" w:rsidRDefault="00DA7E71">
            <w:pPr>
              <w:rPr>
                <w:i/>
                <w:iCs/>
                <w:color w:val="000000"/>
                <w:sz w:val="20"/>
                <w:szCs w:val="20"/>
              </w:rPr>
            </w:pPr>
            <w:r>
              <w:rPr>
                <w:color w:val="000000"/>
                <w:sz w:val="20"/>
                <w:szCs w:val="20"/>
              </w:rPr>
              <w:t>Spices (chili powder, other spice), condiments (hot sauce), coffee, tea</w:t>
            </w:r>
          </w:p>
        </w:tc>
        <w:tc>
          <w:tcPr>
            <w:tcW w:w="630" w:type="dxa"/>
            <w:tcBorders>
              <w:top w:val="nil"/>
              <w:left w:val="nil"/>
              <w:bottom w:val="single" w:sz="8" w:space="0" w:color="000000"/>
              <w:right w:val="single" w:sz="8" w:space="0" w:color="000000"/>
            </w:tcBorders>
            <w:tcMar>
              <w:top w:w="0" w:type="dxa"/>
              <w:left w:w="108" w:type="dxa"/>
              <w:bottom w:w="0" w:type="dxa"/>
              <w:right w:w="108" w:type="dxa"/>
            </w:tcMar>
            <w:hideMark/>
          </w:tcPr>
          <w:p w14:paraId="4CD76F97"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7FE0E452" w14:textId="77777777" w:rsidR="00DA7E71" w:rsidRDefault="00DA7E71">
            <w:pPr>
              <w:spacing w:line="276" w:lineRule="auto"/>
              <w:jc w:val="center"/>
              <w:rPr>
                <w:sz w:val="24"/>
                <w:szCs w:val="24"/>
              </w:rPr>
            </w:pPr>
            <w:r>
              <w:rPr>
                <w:sz w:val="24"/>
                <w:szCs w:val="24"/>
              </w:rPr>
              <w:t>0</w:t>
            </w:r>
          </w:p>
        </w:tc>
        <w:tc>
          <w:tcPr>
            <w:tcW w:w="1387" w:type="dxa"/>
            <w:tcBorders>
              <w:top w:val="nil"/>
              <w:left w:val="nil"/>
              <w:bottom w:val="single" w:sz="8" w:space="0" w:color="000000"/>
              <w:right w:val="single" w:sz="8" w:space="0" w:color="000000"/>
            </w:tcBorders>
            <w:tcMar>
              <w:top w:w="0" w:type="dxa"/>
              <w:left w:w="108" w:type="dxa"/>
              <w:bottom w:w="0" w:type="dxa"/>
              <w:right w:w="108" w:type="dxa"/>
            </w:tcMar>
            <w:hideMark/>
          </w:tcPr>
          <w:p w14:paraId="71A41047" w14:textId="77777777" w:rsidR="00DA7E71" w:rsidRDefault="00DA7E71">
            <w:pPr>
              <w:spacing w:line="276" w:lineRule="auto"/>
              <w:jc w:val="center"/>
              <w:rPr>
                <w:sz w:val="24"/>
                <w:szCs w:val="24"/>
              </w:rPr>
            </w:pPr>
            <w:r>
              <w:rPr>
                <w:sz w:val="24"/>
                <w:szCs w:val="24"/>
              </w:rPr>
              <w:t>7</w:t>
            </w:r>
            <w:commentRangeEnd w:id="8"/>
            <w:r w:rsidR="00B54E4D">
              <w:rPr>
                <w:rStyle w:val="CommentReference"/>
              </w:rPr>
              <w:commentReference w:id="8"/>
            </w:r>
          </w:p>
        </w:tc>
      </w:tr>
    </w:tbl>
    <w:p w14:paraId="3C00ED63" w14:textId="77777777" w:rsidR="00DA7E71" w:rsidRDefault="00DA7E71" w:rsidP="00DA7E71">
      <w:pPr>
        <w:rPr>
          <w:rFonts w:ascii="Arial" w:hAnsi="Arial" w:cs="Arial"/>
          <w:sz w:val="24"/>
          <w:szCs w:val="24"/>
        </w:rPr>
      </w:pPr>
    </w:p>
    <w:p w14:paraId="0A9FCC54" w14:textId="77777777" w:rsidR="00DA7E71" w:rsidRDefault="00DA7E71" w:rsidP="00DA7E71">
      <w:pPr>
        <w:ind w:left="360"/>
        <w:rPr>
          <w:b/>
          <w:bCs/>
        </w:rPr>
      </w:pPr>
      <w:r>
        <w:rPr>
          <w:b/>
          <w:bCs/>
        </w:rPr>
        <w:lastRenderedPageBreak/>
        <w:t>7.1. If woman reported fish consumption yesterday (</w:t>
      </w:r>
      <w:r>
        <w:rPr>
          <w:b/>
          <w:bCs/>
          <w:color w:val="FF0000"/>
        </w:rPr>
        <w:t>24-hour recall</w:t>
      </w:r>
      <w:r>
        <w:rPr>
          <w:b/>
          <w:bCs/>
        </w:rPr>
        <w:t xml:space="preserve">); </w:t>
      </w:r>
    </w:p>
    <w:p w14:paraId="2F6E726E" w14:textId="77777777" w:rsidR="00DA7E71" w:rsidRDefault="00DA7E71" w:rsidP="00DA7E71">
      <w:pPr>
        <w:ind w:left="360"/>
        <w:rPr>
          <w:color w:val="000000"/>
          <w:lang w:val="en-AU" w:eastAsia="en-AU"/>
        </w:rPr>
      </w:pPr>
      <w:r>
        <w:t xml:space="preserve">Which were the fish species? </w:t>
      </w:r>
      <w:r>
        <w:rPr>
          <w:color w:val="000000"/>
          <w:lang w:val="en-AU" w:eastAsia="en-AU"/>
        </w:rPr>
        <w:t>How much fish did you consume, what were the types of fish and what were the sources of fish?</w:t>
      </w:r>
    </w:p>
    <w:p w14:paraId="3B28BD7A" w14:textId="77777777" w:rsidR="00DA7E71" w:rsidRDefault="00DA7E71" w:rsidP="00DA7E71">
      <w:pPr>
        <w:ind w:left="360"/>
        <w:rPr>
          <w:color w:val="000000"/>
          <w:lang w:val="en-AU" w:eastAsia="en-AU"/>
        </w:rPr>
      </w:pPr>
    </w:p>
    <w:tbl>
      <w:tblPr>
        <w:tblW w:w="0" w:type="auto"/>
        <w:tblInd w:w="720" w:type="dxa"/>
        <w:tblCellMar>
          <w:left w:w="0" w:type="dxa"/>
          <w:right w:w="0" w:type="dxa"/>
        </w:tblCellMar>
        <w:tblLook w:val="04A0" w:firstRow="1" w:lastRow="0" w:firstColumn="1" w:lastColumn="0" w:noHBand="0" w:noVBand="1"/>
      </w:tblPr>
      <w:tblGrid>
        <w:gridCol w:w="451"/>
        <w:gridCol w:w="1910"/>
        <w:gridCol w:w="1498"/>
        <w:gridCol w:w="1709"/>
        <w:gridCol w:w="3052"/>
      </w:tblGrid>
      <w:tr w:rsidR="00DA7E71" w14:paraId="26214930" w14:textId="77777777" w:rsidTr="00DA7E71">
        <w:tc>
          <w:tcPr>
            <w:tcW w:w="4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4F9D128" w14:textId="77777777" w:rsidR="00DA7E71" w:rsidRDefault="00DA7E71">
            <w:pPr>
              <w:spacing w:line="276" w:lineRule="auto"/>
              <w:jc w:val="center"/>
              <w:rPr>
                <w:b/>
                <w:bCs/>
                <w:color w:val="000000"/>
                <w:sz w:val="20"/>
                <w:szCs w:val="20"/>
                <w:lang w:val="en-AU" w:eastAsia="en-AU"/>
              </w:rPr>
            </w:pPr>
            <w:r>
              <w:rPr>
                <w:b/>
                <w:bCs/>
                <w:color w:val="000000"/>
                <w:sz w:val="20"/>
                <w:szCs w:val="20"/>
                <w:lang w:val="en-AU" w:eastAsia="en-AU"/>
              </w:rPr>
              <w:t>Sl</w:t>
            </w:r>
          </w:p>
        </w:tc>
        <w:tc>
          <w:tcPr>
            <w:tcW w:w="211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ED9AB39" w14:textId="77777777" w:rsidR="00DA7E71" w:rsidRDefault="00DA7E71">
            <w:pPr>
              <w:spacing w:line="276" w:lineRule="auto"/>
              <w:jc w:val="center"/>
              <w:rPr>
                <w:b/>
                <w:bCs/>
                <w:color w:val="000000"/>
                <w:sz w:val="20"/>
                <w:szCs w:val="20"/>
                <w:lang w:val="en-AU" w:eastAsia="en-AU"/>
              </w:rPr>
            </w:pPr>
            <w:r>
              <w:rPr>
                <w:b/>
                <w:bCs/>
                <w:color w:val="000000"/>
                <w:sz w:val="20"/>
                <w:szCs w:val="20"/>
                <w:lang w:val="en-AU" w:eastAsia="en-AU"/>
              </w:rPr>
              <w:t>Name of Fish species</w:t>
            </w:r>
          </w:p>
        </w:tc>
        <w:tc>
          <w:tcPr>
            <w:tcW w:w="157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F8A6C52" w14:textId="77777777" w:rsidR="00DA7E71" w:rsidRDefault="00DA7E71">
            <w:pPr>
              <w:spacing w:line="276" w:lineRule="auto"/>
              <w:jc w:val="center"/>
              <w:rPr>
                <w:b/>
                <w:bCs/>
                <w:color w:val="000000"/>
                <w:sz w:val="20"/>
                <w:szCs w:val="20"/>
                <w:lang w:val="en-AU" w:eastAsia="en-AU"/>
              </w:rPr>
            </w:pPr>
            <w:r>
              <w:rPr>
                <w:b/>
                <w:bCs/>
                <w:color w:val="000000"/>
                <w:sz w:val="20"/>
                <w:szCs w:val="20"/>
                <w:lang w:val="en-AU" w:eastAsia="en-AU"/>
              </w:rPr>
              <w:t>Consumed</w:t>
            </w:r>
          </w:p>
          <w:p w14:paraId="1C6A4BA0" w14:textId="77777777" w:rsidR="00DA7E71" w:rsidRDefault="00DA7E71">
            <w:pPr>
              <w:spacing w:line="276" w:lineRule="auto"/>
              <w:jc w:val="center"/>
              <w:rPr>
                <w:color w:val="000000"/>
                <w:sz w:val="20"/>
                <w:szCs w:val="20"/>
                <w:lang w:val="en-AU" w:eastAsia="en-AU"/>
              </w:rPr>
            </w:pPr>
            <w:r>
              <w:rPr>
                <w:color w:val="000000"/>
                <w:sz w:val="20"/>
                <w:szCs w:val="20"/>
                <w:lang w:val="en-AU" w:eastAsia="en-AU"/>
              </w:rPr>
              <w:t>(in grams)</w:t>
            </w:r>
          </w:p>
        </w:tc>
        <w:tc>
          <w:tcPr>
            <w:tcW w:w="180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4E3F7B1" w14:textId="77777777" w:rsidR="00DA7E71" w:rsidRDefault="00DA7E71">
            <w:pPr>
              <w:spacing w:line="276" w:lineRule="auto"/>
              <w:jc w:val="center"/>
              <w:rPr>
                <w:b/>
                <w:bCs/>
                <w:color w:val="000000"/>
                <w:sz w:val="20"/>
                <w:szCs w:val="20"/>
                <w:lang w:val="en-AU" w:eastAsia="en-AU"/>
              </w:rPr>
            </w:pPr>
            <w:r>
              <w:rPr>
                <w:b/>
                <w:bCs/>
                <w:color w:val="000000"/>
                <w:sz w:val="20"/>
                <w:szCs w:val="20"/>
                <w:lang w:val="en-AU" w:eastAsia="en-AU"/>
              </w:rPr>
              <w:t>Fish Preparation</w:t>
            </w:r>
          </w:p>
          <w:p w14:paraId="28A20E7B" w14:textId="77777777" w:rsidR="00DA7E71" w:rsidRDefault="00DA7E71">
            <w:pPr>
              <w:spacing w:line="276" w:lineRule="auto"/>
              <w:rPr>
                <w:color w:val="000000"/>
                <w:sz w:val="16"/>
                <w:szCs w:val="16"/>
                <w:lang w:val="en-AU" w:eastAsia="en-AU"/>
              </w:rPr>
            </w:pPr>
            <w:r>
              <w:rPr>
                <w:color w:val="000000"/>
                <w:sz w:val="16"/>
                <w:szCs w:val="16"/>
                <w:lang w:val="en-AU" w:eastAsia="en-AU"/>
              </w:rPr>
              <w:t>1=Fried</w:t>
            </w:r>
          </w:p>
          <w:p w14:paraId="6C123B9B" w14:textId="77777777" w:rsidR="00DA7E71" w:rsidRDefault="00DA7E71">
            <w:pPr>
              <w:spacing w:line="276" w:lineRule="auto"/>
              <w:rPr>
                <w:color w:val="000000"/>
                <w:sz w:val="16"/>
                <w:szCs w:val="16"/>
                <w:lang w:val="en-AU" w:eastAsia="en-AU"/>
              </w:rPr>
            </w:pPr>
            <w:r>
              <w:rPr>
                <w:color w:val="000000"/>
                <w:sz w:val="16"/>
                <w:szCs w:val="16"/>
                <w:lang w:val="en-AU" w:eastAsia="en-AU"/>
              </w:rPr>
              <w:t>2=Grilled</w:t>
            </w:r>
          </w:p>
          <w:p w14:paraId="1285889F" w14:textId="77777777" w:rsidR="00DA7E71" w:rsidRDefault="00DA7E71">
            <w:pPr>
              <w:spacing w:line="276" w:lineRule="auto"/>
              <w:rPr>
                <w:color w:val="000000"/>
                <w:sz w:val="16"/>
                <w:szCs w:val="16"/>
                <w:lang w:val="en-AU" w:eastAsia="en-AU"/>
              </w:rPr>
            </w:pPr>
            <w:r>
              <w:rPr>
                <w:color w:val="000000"/>
                <w:sz w:val="16"/>
                <w:szCs w:val="16"/>
                <w:lang w:val="en-AU" w:eastAsia="en-AU"/>
              </w:rPr>
              <w:t>3=Cooked with spices/relish</w:t>
            </w:r>
          </w:p>
        </w:tc>
        <w:tc>
          <w:tcPr>
            <w:tcW w:w="343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7D6F10A" w14:textId="77777777" w:rsidR="00DA7E71" w:rsidRDefault="00DA7E71">
            <w:pPr>
              <w:spacing w:line="276" w:lineRule="auto"/>
              <w:jc w:val="center"/>
              <w:rPr>
                <w:b/>
                <w:bCs/>
                <w:color w:val="000000"/>
                <w:sz w:val="20"/>
                <w:szCs w:val="20"/>
                <w:lang w:val="en-AU" w:eastAsia="en-AU"/>
              </w:rPr>
            </w:pPr>
            <w:r>
              <w:rPr>
                <w:b/>
                <w:bCs/>
                <w:color w:val="000000"/>
                <w:sz w:val="20"/>
                <w:szCs w:val="20"/>
                <w:lang w:val="en-AU" w:eastAsia="en-AU"/>
              </w:rPr>
              <w:t>Sources of Fish</w:t>
            </w:r>
          </w:p>
          <w:p w14:paraId="7BE9C5BA" w14:textId="77777777" w:rsidR="00DA7E71" w:rsidRDefault="00DA7E71">
            <w:pPr>
              <w:spacing w:line="276" w:lineRule="auto"/>
              <w:rPr>
                <w:color w:val="000000"/>
                <w:sz w:val="16"/>
                <w:szCs w:val="16"/>
                <w:lang w:val="en-AU" w:eastAsia="en-AU"/>
              </w:rPr>
            </w:pPr>
            <w:r>
              <w:rPr>
                <w:color w:val="000000"/>
                <w:sz w:val="16"/>
                <w:szCs w:val="16"/>
                <w:lang w:val="en-AU" w:eastAsia="en-AU"/>
              </w:rPr>
              <w:t>1=Own production</w:t>
            </w:r>
          </w:p>
          <w:p w14:paraId="52535A25" w14:textId="77777777" w:rsidR="00DA7E71" w:rsidRDefault="00DA7E71">
            <w:pPr>
              <w:spacing w:line="276" w:lineRule="auto"/>
              <w:rPr>
                <w:color w:val="000000"/>
                <w:sz w:val="16"/>
                <w:szCs w:val="16"/>
                <w:lang w:val="en-AU" w:eastAsia="en-AU"/>
              </w:rPr>
            </w:pPr>
            <w:r>
              <w:rPr>
                <w:color w:val="000000"/>
                <w:sz w:val="16"/>
                <w:szCs w:val="16"/>
                <w:lang w:val="en-AU" w:eastAsia="en-AU"/>
              </w:rPr>
              <w:t>2=Captured from open sources (Nile/lake)</w:t>
            </w:r>
          </w:p>
          <w:p w14:paraId="62B614BB" w14:textId="77777777" w:rsidR="00DA7E71" w:rsidRDefault="00DA7E71">
            <w:pPr>
              <w:spacing w:line="276" w:lineRule="auto"/>
              <w:rPr>
                <w:color w:val="000000"/>
                <w:sz w:val="16"/>
                <w:szCs w:val="16"/>
                <w:lang w:val="en-AU" w:eastAsia="en-AU"/>
              </w:rPr>
            </w:pPr>
            <w:r>
              <w:rPr>
                <w:color w:val="000000"/>
                <w:sz w:val="16"/>
                <w:szCs w:val="16"/>
                <w:lang w:val="en-AU" w:eastAsia="en-AU"/>
              </w:rPr>
              <w:t>3=Received as gift from others</w:t>
            </w:r>
          </w:p>
          <w:p w14:paraId="7E463B39" w14:textId="77777777" w:rsidR="00DA7E71" w:rsidRDefault="00DA7E71">
            <w:pPr>
              <w:spacing w:line="276" w:lineRule="auto"/>
              <w:rPr>
                <w:color w:val="000000"/>
                <w:sz w:val="16"/>
                <w:szCs w:val="16"/>
                <w:lang w:val="en-AU" w:eastAsia="en-AU"/>
              </w:rPr>
            </w:pPr>
            <w:r>
              <w:rPr>
                <w:color w:val="000000"/>
                <w:sz w:val="16"/>
                <w:szCs w:val="16"/>
                <w:lang w:val="en-AU" w:eastAsia="en-AU"/>
              </w:rPr>
              <w:t>4=Market</w:t>
            </w:r>
          </w:p>
          <w:p w14:paraId="675AEC1F" w14:textId="77777777" w:rsidR="00DA7E71" w:rsidRDefault="00DA7E71">
            <w:pPr>
              <w:spacing w:line="276" w:lineRule="auto"/>
              <w:rPr>
                <w:b/>
                <w:bCs/>
                <w:color w:val="000000"/>
                <w:sz w:val="20"/>
                <w:szCs w:val="20"/>
                <w:lang w:val="en-AU" w:eastAsia="en-AU"/>
              </w:rPr>
            </w:pPr>
            <w:r>
              <w:rPr>
                <w:color w:val="000000"/>
                <w:sz w:val="16"/>
                <w:szCs w:val="16"/>
                <w:lang w:val="en-AU" w:eastAsia="en-AU"/>
              </w:rPr>
              <w:t>5=Don’t know</w:t>
            </w:r>
          </w:p>
        </w:tc>
      </w:tr>
      <w:tr w:rsidR="00DA7E71" w14:paraId="34D60AD3" w14:textId="77777777" w:rsidTr="00DA7E71">
        <w:tc>
          <w:tcPr>
            <w:tcW w:w="468"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6018DCD" w14:textId="77777777" w:rsidR="00DA7E71" w:rsidRDefault="00DA7E71">
            <w:pPr>
              <w:numPr>
                <w:ilvl w:val="0"/>
                <w:numId w:val="7"/>
              </w:numPr>
              <w:spacing w:before="100" w:beforeAutospacing="1" w:after="240" w:line="276" w:lineRule="auto"/>
              <w:ind w:left="0" w:firstLine="0"/>
              <w:contextualSpacing/>
              <w:rPr>
                <w:rFonts w:ascii="Arial" w:hAnsi="Arial" w:cs="Arial"/>
                <w:color w:val="000000"/>
                <w:sz w:val="20"/>
                <w:szCs w:val="20"/>
                <w:lang w:val="en-AU" w:eastAsia="en-AU"/>
              </w:rPr>
            </w:pPr>
          </w:p>
        </w:tc>
        <w:tc>
          <w:tcPr>
            <w:tcW w:w="2111" w:type="dxa"/>
            <w:tcBorders>
              <w:top w:val="nil"/>
              <w:left w:val="nil"/>
              <w:bottom w:val="single" w:sz="8" w:space="0" w:color="000000"/>
              <w:right w:val="single" w:sz="8" w:space="0" w:color="000000"/>
            </w:tcBorders>
            <w:tcMar>
              <w:top w:w="0" w:type="dxa"/>
              <w:left w:w="108" w:type="dxa"/>
              <w:bottom w:w="0" w:type="dxa"/>
              <w:right w:w="108" w:type="dxa"/>
            </w:tcMar>
          </w:tcPr>
          <w:p w14:paraId="64A9E9BB" w14:textId="77777777" w:rsidR="00DA7E71" w:rsidRDefault="00DA7E71">
            <w:pPr>
              <w:spacing w:before="100" w:beforeAutospacing="1" w:after="240" w:line="276" w:lineRule="auto"/>
              <w:rPr>
                <w:rFonts w:ascii="Arial" w:hAnsi="Arial" w:cs="Arial"/>
                <w:color w:val="000000"/>
                <w:sz w:val="20"/>
                <w:szCs w:val="20"/>
                <w:lang w:val="en-AU" w:eastAsia="en-AU"/>
              </w:rPr>
            </w:pPr>
          </w:p>
        </w:tc>
        <w:tc>
          <w:tcPr>
            <w:tcW w:w="1572" w:type="dxa"/>
            <w:tcBorders>
              <w:top w:val="nil"/>
              <w:left w:val="nil"/>
              <w:bottom w:val="single" w:sz="8" w:space="0" w:color="000000"/>
              <w:right w:val="single" w:sz="8" w:space="0" w:color="000000"/>
            </w:tcBorders>
            <w:tcMar>
              <w:top w:w="0" w:type="dxa"/>
              <w:left w:w="108" w:type="dxa"/>
              <w:bottom w:w="0" w:type="dxa"/>
              <w:right w:w="108" w:type="dxa"/>
            </w:tcMar>
          </w:tcPr>
          <w:p w14:paraId="6578993A" w14:textId="77777777" w:rsidR="00DA7E71" w:rsidRDefault="00DA7E71">
            <w:pPr>
              <w:spacing w:before="100" w:beforeAutospacing="1" w:after="240" w:line="276" w:lineRule="auto"/>
              <w:rPr>
                <w:rFonts w:ascii="Arial" w:hAnsi="Arial" w:cs="Arial"/>
                <w:color w:val="000000"/>
                <w:sz w:val="20"/>
                <w:szCs w:val="20"/>
                <w:lang w:val="en-AU" w:eastAsia="en-AU"/>
              </w:rPr>
            </w:pPr>
          </w:p>
        </w:tc>
        <w:tc>
          <w:tcPr>
            <w:tcW w:w="1802" w:type="dxa"/>
            <w:tcBorders>
              <w:top w:val="nil"/>
              <w:left w:val="nil"/>
              <w:bottom w:val="single" w:sz="8" w:space="0" w:color="000000"/>
              <w:right w:val="single" w:sz="8" w:space="0" w:color="000000"/>
            </w:tcBorders>
            <w:tcMar>
              <w:top w:w="0" w:type="dxa"/>
              <w:left w:w="108" w:type="dxa"/>
              <w:bottom w:w="0" w:type="dxa"/>
              <w:right w:w="108" w:type="dxa"/>
            </w:tcMar>
          </w:tcPr>
          <w:p w14:paraId="5E9B2E4B" w14:textId="77777777" w:rsidR="00DA7E71" w:rsidRDefault="00DA7E71">
            <w:pPr>
              <w:spacing w:before="100" w:beforeAutospacing="1" w:after="240" w:line="276" w:lineRule="auto"/>
              <w:rPr>
                <w:rFonts w:ascii="Arial" w:hAnsi="Arial" w:cs="Arial"/>
                <w:color w:val="000000"/>
                <w:sz w:val="20"/>
                <w:szCs w:val="20"/>
                <w:lang w:val="en-AU" w:eastAsia="en-AU"/>
              </w:rPr>
            </w:pPr>
          </w:p>
        </w:tc>
        <w:tc>
          <w:tcPr>
            <w:tcW w:w="3434" w:type="dxa"/>
            <w:tcBorders>
              <w:top w:val="nil"/>
              <w:left w:val="nil"/>
              <w:bottom w:val="single" w:sz="8" w:space="0" w:color="000000"/>
              <w:right w:val="single" w:sz="8" w:space="0" w:color="000000"/>
            </w:tcBorders>
            <w:tcMar>
              <w:top w:w="0" w:type="dxa"/>
              <w:left w:w="108" w:type="dxa"/>
              <w:bottom w:w="0" w:type="dxa"/>
              <w:right w:w="108" w:type="dxa"/>
            </w:tcMar>
          </w:tcPr>
          <w:p w14:paraId="024BE67D" w14:textId="77777777" w:rsidR="00DA7E71" w:rsidRDefault="00DA7E71">
            <w:pPr>
              <w:spacing w:before="100" w:beforeAutospacing="1" w:after="240" w:line="276" w:lineRule="auto"/>
              <w:rPr>
                <w:rFonts w:ascii="Arial" w:hAnsi="Arial" w:cs="Arial"/>
                <w:color w:val="000000"/>
                <w:sz w:val="20"/>
                <w:szCs w:val="20"/>
                <w:lang w:val="en-AU" w:eastAsia="en-AU"/>
              </w:rPr>
            </w:pPr>
          </w:p>
        </w:tc>
      </w:tr>
      <w:tr w:rsidR="00DA7E71" w14:paraId="58160D6C" w14:textId="77777777" w:rsidTr="00DA7E71">
        <w:tc>
          <w:tcPr>
            <w:tcW w:w="468"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26A0A16" w14:textId="77777777" w:rsidR="00DA7E71" w:rsidRDefault="00DA7E71">
            <w:pPr>
              <w:numPr>
                <w:ilvl w:val="0"/>
                <w:numId w:val="7"/>
              </w:numPr>
              <w:spacing w:before="100" w:beforeAutospacing="1" w:after="240" w:line="276" w:lineRule="auto"/>
              <w:ind w:left="0" w:firstLine="0"/>
              <w:contextualSpacing/>
              <w:rPr>
                <w:rFonts w:ascii="Arial" w:hAnsi="Arial" w:cs="Arial"/>
                <w:color w:val="000000"/>
                <w:sz w:val="20"/>
                <w:szCs w:val="20"/>
                <w:lang w:val="en-AU" w:eastAsia="en-AU"/>
              </w:rPr>
            </w:pPr>
          </w:p>
        </w:tc>
        <w:tc>
          <w:tcPr>
            <w:tcW w:w="2111" w:type="dxa"/>
            <w:tcBorders>
              <w:top w:val="nil"/>
              <w:left w:val="nil"/>
              <w:bottom w:val="single" w:sz="8" w:space="0" w:color="000000"/>
              <w:right w:val="single" w:sz="8" w:space="0" w:color="000000"/>
            </w:tcBorders>
            <w:tcMar>
              <w:top w:w="0" w:type="dxa"/>
              <w:left w:w="108" w:type="dxa"/>
              <w:bottom w:w="0" w:type="dxa"/>
              <w:right w:w="108" w:type="dxa"/>
            </w:tcMar>
          </w:tcPr>
          <w:p w14:paraId="0911B8C6" w14:textId="77777777" w:rsidR="00DA7E71" w:rsidRDefault="00DA7E71">
            <w:pPr>
              <w:spacing w:before="100" w:beforeAutospacing="1" w:after="240" w:line="276" w:lineRule="auto"/>
              <w:rPr>
                <w:rFonts w:ascii="Arial" w:hAnsi="Arial" w:cs="Arial"/>
                <w:color w:val="000000"/>
                <w:sz w:val="20"/>
                <w:szCs w:val="20"/>
                <w:lang w:val="en-AU" w:eastAsia="en-AU"/>
              </w:rPr>
            </w:pPr>
          </w:p>
        </w:tc>
        <w:tc>
          <w:tcPr>
            <w:tcW w:w="1572" w:type="dxa"/>
            <w:tcBorders>
              <w:top w:val="nil"/>
              <w:left w:val="nil"/>
              <w:bottom w:val="single" w:sz="8" w:space="0" w:color="000000"/>
              <w:right w:val="single" w:sz="8" w:space="0" w:color="000000"/>
            </w:tcBorders>
            <w:tcMar>
              <w:top w:w="0" w:type="dxa"/>
              <w:left w:w="108" w:type="dxa"/>
              <w:bottom w:w="0" w:type="dxa"/>
              <w:right w:w="108" w:type="dxa"/>
            </w:tcMar>
          </w:tcPr>
          <w:p w14:paraId="07EA420D" w14:textId="77777777" w:rsidR="00DA7E71" w:rsidRDefault="00DA7E71">
            <w:pPr>
              <w:spacing w:before="100" w:beforeAutospacing="1" w:after="240" w:line="276" w:lineRule="auto"/>
              <w:rPr>
                <w:rFonts w:ascii="Arial" w:hAnsi="Arial" w:cs="Arial"/>
                <w:color w:val="000000"/>
                <w:sz w:val="20"/>
                <w:szCs w:val="20"/>
                <w:lang w:val="en-AU" w:eastAsia="en-AU"/>
              </w:rPr>
            </w:pPr>
          </w:p>
        </w:tc>
        <w:tc>
          <w:tcPr>
            <w:tcW w:w="1802" w:type="dxa"/>
            <w:tcBorders>
              <w:top w:val="nil"/>
              <w:left w:val="nil"/>
              <w:bottom w:val="single" w:sz="8" w:space="0" w:color="000000"/>
              <w:right w:val="single" w:sz="8" w:space="0" w:color="000000"/>
            </w:tcBorders>
            <w:tcMar>
              <w:top w:w="0" w:type="dxa"/>
              <w:left w:w="108" w:type="dxa"/>
              <w:bottom w:w="0" w:type="dxa"/>
              <w:right w:w="108" w:type="dxa"/>
            </w:tcMar>
          </w:tcPr>
          <w:p w14:paraId="40F49017" w14:textId="77777777" w:rsidR="00DA7E71" w:rsidRDefault="00DA7E71">
            <w:pPr>
              <w:spacing w:before="100" w:beforeAutospacing="1" w:after="240" w:line="276" w:lineRule="auto"/>
              <w:rPr>
                <w:rFonts w:ascii="Arial" w:hAnsi="Arial" w:cs="Arial"/>
                <w:color w:val="000000"/>
                <w:sz w:val="20"/>
                <w:szCs w:val="20"/>
                <w:lang w:val="en-AU" w:eastAsia="en-AU"/>
              </w:rPr>
            </w:pPr>
          </w:p>
        </w:tc>
        <w:tc>
          <w:tcPr>
            <w:tcW w:w="3434" w:type="dxa"/>
            <w:tcBorders>
              <w:top w:val="nil"/>
              <w:left w:val="nil"/>
              <w:bottom w:val="single" w:sz="8" w:space="0" w:color="000000"/>
              <w:right w:val="single" w:sz="8" w:space="0" w:color="000000"/>
            </w:tcBorders>
            <w:tcMar>
              <w:top w:w="0" w:type="dxa"/>
              <w:left w:w="108" w:type="dxa"/>
              <w:bottom w:w="0" w:type="dxa"/>
              <w:right w:w="108" w:type="dxa"/>
            </w:tcMar>
          </w:tcPr>
          <w:p w14:paraId="01489202" w14:textId="77777777" w:rsidR="00DA7E71" w:rsidRDefault="00DA7E71">
            <w:pPr>
              <w:spacing w:before="100" w:beforeAutospacing="1" w:after="240" w:line="276" w:lineRule="auto"/>
              <w:rPr>
                <w:rFonts w:ascii="Arial" w:hAnsi="Arial" w:cs="Arial"/>
                <w:color w:val="000000"/>
                <w:sz w:val="20"/>
                <w:szCs w:val="20"/>
                <w:lang w:val="en-AU" w:eastAsia="en-AU"/>
              </w:rPr>
            </w:pPr>
          </w:p>
        </w:tc>
      </w:tr>
      <w:tr w:rsidR="00DA7E71" w14:paraId="0DE5456D" w14:textId="77777777" w:rsidTr="00DA7E71">
        <w:tc>
          <w:tcPr>
            <w:tcW w:w="468"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10DD900" w14:textId="77777777" w:rsidR="00DA7E71" w:rsidRDefault="00DA7E71">
            <w:pPr>
              <w:numPr>
                <w:ilvl w:val="0"/>
                <w:numId w:val="7"/>
              </w:numPr>
              <w:spacing w:before="100" w:beforeAutospacing="1" w:after="240" w:line="276" w:lineRule="auto"/>
              <w:ind w:left="0" w:firstLine="0"/>
              <w:contextualSpacing/>
              <w:rPr>
                <w:rFonts w:ascii="Arial" w:hAnsi="Arial" w:cs="Arial"/>
                <w:color w:val="000000"/>
                <w:sz w:val="20"/>
                <w:szCs w:val="20"/>
                <w:lang w:val="en-AU" w:eastAsia="en-AU"/>
              </w:rPr>
            </w:pPr>
          </w:p>
        </w:tc>
        <w:tc>
          <w:tcPr>
            <w:tcW w:w="2111" w:type="dxa"/>
            <w:tcBorders>
              <w:top w:val="nil"/>
              <w:left w:val="nil"/>
              <w:bottom w:val="single" w:sz="8" w:space="0" w:color="000000"/>
              <w:right w:val="single" w:sz="8" w:space="0" w:color="000000"/>
            </w:tcBorders>
            <w:tcMar>
              <w:top w:w="0" w:type="dxa"/>
              <w:left w:w="108" w:type="dxa"/>
              <w:bottom w:w="0" w:type="dxa"/>
              <w:right w:w="108" w:type="dxa"/>
            </w:tcMar>
          </w:tcPr>
          <w:p w14:paraId="6B4AC876" w14:textId="77777777" w:rsidR="00DA7E71" w:rsidRDefault="00DA7E71">
            <w:pPr>
              <w:spacing w:before="100" w:beforeAutospacing="1" w:after="240" w:line="276" w:lineRule="auto"/>
              <w:rPr>
                <w:rFonts w:ascii="Arial" w:hAnsi="Arial" w:cs="Arial"/>
                <w:color w:val="000000"/>
                <w:sz w:val="20"/>
                <w:szCs w:val="20"/>
                <w:lang w:val="en-AU" w:eastAsia="en-AU"/>
              </w:rPr>
            </w:pPr>
          </w:p>
        </w:tc>
        <w:tc>
          <w:tcPr>
            <w:tcW w:w="1572" w:type="dxa"/>
            <w:tcBorders>
              <w:top w:val="nil"/>
              <w:left w:val="nil"/>
              <w:bottom w:val="single" w:sz="8" w:space="0" w:color="000000"/>
              <w:right w:val="single" w:sz="8" w:space="0" w:color="000000"/>
            </w:tcBorders>
            <w:tcMar>
              <w:top w:w="0" w:type="dxa"/>
              <w:left w:w="108" w:type="dxa"/>
              <w:bottom w:w="0" w:type="dxa"/>
              <w:right w:w="108" w:type="dxa"/>
            </w:tcMar>
          </w:tcPr>
          <w:p w14:paraId="2EF9538D" w14:textId="77777777" w:rsidR="00DA7E71" w:rsidRDefault="00DA7E71">
            <w:pPr>
              <w:spacing w:before="100" w:beforeAutospacing="1" w:after="240" w:line="276" w:lineRule="auto"/>
              <w:rPr>
                <w:rFonts w:ascii="Arial" w:hAnsi="Arial" w:cs="Arial"/>
                <w:color w:val="000000"/>
                <w:sz w:val="20"/>
                <w:szCs w:val="20"/>
                <w:lang w:val="en-AU" w:eastAsia="en-AU"/>
              </w:rPr>
            </w:pPr>
          </w:p>
        </w:tc>
        <w:tc>
          <w:tcPr>
            <w:tcW w:w="1802" w:type="dxa"/>
            <w:tcBorders>
              <w:top w:val="nil"/>
              <w:left w:val="nil"/>
              <w:bottom w:val="single" w:sz="8" w:space="0" w:color="000000"/>
              <w:right w:val="single" w:sz="8" w:space="0" w:color="000000"/>
            </w:tcBorders>
            <w:tcMar>
              <w:top w:w="0" w:type="dxa"/>
              <w:left w:w="108" w:type="dxa"/>
              <w:bottom w:w="0" w:type="dxa"/>
              <w:right w:w="108" w:type="dxa"/>
            </w:tcMar>
          </w:tcPr>
          <w:p w14:paraId="2E07054A" w14:textId="77777777" w:rsidR="00DA7E71" w:rsidRDefault="00DA7E71">
            <w:pPr>
              <w:spacing w:before="100" w:beforeAutospacing="1" w:after="240" w:line="276" w:lineRule="auto"/>
              <w:rPr>
                <w:rFonts w:ascii="Arial" w:hAnsi="Arial" w:cs="Arial"/>
                <w:color w:val="000000"/>
                <w:sz w:val="20"/>
                <w:szCs w:val="20"/>
                <w:lang w:val="en-AU" w:eastAsia="en-AU"/>
              </w:rPr>
            </w:pPr>
          </w:p>
        </w:tc>
        <w:tc>
          <w:tcPr>
            <w:tcW w:w="3434" w:type="dxa"/>
            <w:tcBorders>
              <w:top w:val="nil"/>
              <w:left w:val="nil"/>
              <w:bottom w:val="single" w:sz="8" w:space="0" w:color="000000"/>
              <w:right w:val="single" w:sz="8" w:space="0" w:color="000000"/>
            </w:tcBorders>
            <w:tcMar>
              <w:top w:w="0" w:type="dxa"/>
              <w:left w:w="108" w:type="dxa"/>
              <w:bottom w:w="0" w:type="dxa"/>
              <w:right w:w="108" w:type="dxa"/>
            </w:tcMar>
          </w:tcPr>
          <w:p w14:paraId="5E62C325" w14:textId="77777777" w:rsidR="00DA7E71" w:rsidRDefault="00DA7E71">
            <w:pPr>
              <w:spacing w:before="100" w:beforeAutospacing="1" w:after="240" w:line="276" w:lineRule="auto"/>
              <w:rPr>
                <w:rFonts w:ascii="Arial" w:hAnsi="Arial" w:cs="Arial"/>
                <w:color w:val="000000"/>
                <w:sz w:val="20"/>
                <w:szCs w:val="20"/>
                <w:lang w:val="en-AU" w:eastAsia="en-AU"/>
              </w:rPr>
            </w:pPr>
          </w:p>
        </w:tc>
      </w:tr>
      <w:tr w:rsidR="00DA7E71" w14:paraId="7E08D1E6" w14:textId="77777777" w:rsidTr="00DA7E71">
        <w:tc>
          <w:tcPr>
            <w:tcW w:w="468"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FA5180D" w14:textId="77777777" w:rsidR="00DA7E71" w:rsidRDefault="00DA7E71">
            <w:pPr>
              <w:numPr>
                <w:ilvl w:val="0"/>
                <w:numId w:val="7"/>
              </w:numPr>
              <w:spacing w:before="100" w:beforeAutospacing="1" w:after="240" w:line="276" w:lineRule="auto"/>
              <w:ind w:left="0" w:firstLine="0"/>
              <w:contextualSpacing/>
              <w:rPr>
                <w:rFonts w:ascii="Arial" w:hAnsi="Arial" w:cs="Arial"/>
                <w:color w:val="000000"/>
                <w:sz w:val="20"/>
                <w:szCs w:val="20"/>
                <w:lang w:val="en-AU" w:eastAsia="en-AU"/>
              </w:rPr>
            </w:pPr>
          </w:p>
        </w:tc>
        <w:tc>
          <w:tcPr>
            <w:tcW w:w="2111" w:type="dxa"/>
            <w:tcBorders>
              <w:top w:val="nil"/>
              <w:left w:val="nil"/>
              <w:bottom w:val="single" w:sz="8" w:space="0" w:color="000000"/>
              <w:right w:val="single" w:sz="8" w:space="0" w:color="000000"/>
            </w:tcBorders>
            <w:tcMar>
              <w:top w:w="0" w:type="dxa"/>
              <w:left w:w="108" w:type="dxa"/>
              <w:bottom w:w="0" w:type="dxa"/>
              <w:right w:w="108" w:type="dxa"/>
            </w:tcMar>
          </w:tcPr>
          <w:p w14:paraId="6B988010" w14:textId="77777777" w:rsidR="00DA7E71" w:rsidRDefault="00DA7E71">
            <w:pPr>
              <w:spacing w:before="100" w:beforeAutospacing="1" w:after="240" w:line="276" w:lineRule="auto"/>
              <w:rPr>
                <w:rFonts w:ascii="Arial" w:hAnsi="Arial" w:cs="Arial"/>
                <w:color w:val="000000"/>
                <w:sz w:val="20"/>
                <w:szCs w:val="20"/>
                <w:lang w:val="en-AU" w:eastAsia="en-AU"/>
              </w:rPr>
            </w:pPr>
          </w:p>
        </w:tc>
        <w:tc>
          <w:tcPr>
            <w:tcW w:w="1572" w:type="dxa"/>
            <w:tcBorders>
              <w:top w:val="nil"/>
              <w:left w:val="nil"/>
              <w:bottom w:val="single" w:sz="8" w:space="0" w:color="000000"/>
              <w:right w:val="single" w:sz="8" w:space="0" w:color="000000"/>
            </w:tcBorders>
            <w:tcMar>
              <w:top w:w="0" w:type="dxa"/>
              <w:left w:w="108" w:type="dxa"/>
              <w:bottom w:w="0" w:type="dxa"/>
              <w:right w:w="108" w:type="dxa"/>
            </w:tcMar>
          </w:tcPr>
          <w:p w14:paraId="5475E1BE" w14:textId="77777777" w:rsidR="00DA7E71" w:rsidRDefault="00DA7E71">
            <w:pPr>
              <w:spacing w:before="100" w:beforeAutospacing="1" w:after="240" w:line="276" w:lineRule="auto"/>
              <w:rPr>
                <w:rFonts w:ascii="Arial" w:hAnsi="Arial" w:cs="Arial"/>
                <w:color w:val="000000"/>
                <w:sz w:val="20"/>
                <w:szCs w:val="20"/>
                <w:lang w:val="en-AU" w:eastAsia="en-AU"/>
              </w:rPr>
            </w:pPr>
          </w:p>
        </w:tc>
        <w:tc>
          <w:tcPr>
            <w:tcW w:w="1802" w:type="dxa"/>
            <w:tcBorders>
              <w:top w:val="nil"/>
              <w:left w:val="nil"/>
              <w:bottom w:val="single" w:sz="8" w:space="0" w:color="000000"/>
              <w:right w:val="single" w:sz="8" w:space="0" w:color="000000"/>
            </w:tcBorders>
            <w:tcMar>
              <w:top w:w="0" w:type="dxa"/>
              <w:left w:w="108" w:type="dxa"/>
              <w:bottom w:w="0" w:type="dxa"/>
              <w:right w:w="108" w:type="dxa"/>
            </w:tcMar>
          </w:tcPr>
          <w:p w14:paraId="496220A5" w14:textId="77777777" w:rsidR="00DA7E71" w:rsidRDefault="00DA7E71">
            <w:pPr>
              <w:spacing w:before="100" w:beforeAutospacing="1" w:after="240" w:line="276" w:lineRule="auto"/>
              <w:rPr>
                <w:rFonts w:ascii="Arial" w:hAnsi="Arial" w:cs="Arial"/>
                <w:color w:val="000000"/>
                <w:sz w:val="20"/>
                <w:szCs w:val="20"/>
                <w:lang w:val="en-AU" w:eastAsia="en-AU"/>
              </w:rPr>
            </w:pPr>
          </w:p>
        </w:tc>
        <w:tc>
          <w:tcPr>
            <w:tcW w:w="3434" w:type="dxa"/>
            <w:tcBorders>
              <w:top w:val="nil"/>
              <w:left w:val="nil"/>
              <w:bottom w:val="single" w:sz="8" w:space="0" w:color="000000"/>
              <w:right w:val="single" w:sz="8" w:space="0" w:color="000000"/>
            </w:tcBorders>
            <w:tcMar>
              <w:top w:w="0" w:type="dxa"/>
              <w:left w:w="108" w:type="dxa"/>
              <w:bottom w:w="0" w:type="dxa"/>
              <w:right w:w="108" w:type="dxa"/>
            </w:tcMar>
          </w:tcPr>
          <w:p w14:paraId="548B45FD" w14:textId="77777777" w:rsidR="00DA7E71" w:rsidRDefault="00DA7E71">
            <w:pPr>
              <w:spacing w:before="100" w:beforeAutospacing="1" w:after="240" w:line="276" w:lineRule="auto"/>
              <w:rPr>
                <w:rFonts w:ascii="Arial" w:hAnsi="Arial" w:cs="Arial"/>
                <w:color w:val="000000"/>
                <w:sz w:val="20"/>
                <w:szCs w:val="20"/>
                <w:lang w:val="en-AU" w:eastAsia="en-AU"/>
              </w:rPr>
            </w:pPr>
          </w:p>
        </w:tc>
      </w:tr>
      <w:tr w:rsidR="00DA7E71" w14:paraId="46C41CE8" w14:textId="77777777" w:rsidTr="00DA7E71">
        <w:tc>
          <w:tcPr>
            <w:tcW w:w="468"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3696056" w14:textId="77777777" w:rsidR="00DA7E71" w:rsidRDefault="00DA7E71">
            <w:pPr>
              <w:numPr>
                <w:ilvl w:val="0"/>
                <w:numId w:val="7"/>
              </w:numPr>
              <w:spacing w:before="100" w:beforeAutospacing="1" w:after="240" w:line="276" w:lineRule="auto"/>
              <w:ind w:left="0" w:firstLine="0"/>
              <w:contextualSpacing/>
              <w:rPr>
                <w:rFonts w:ascii="Arial" w:hAnsi="Arial" w:cs="Arial"/>
                <w:color w:val="000000"/>
                <w:sz w:val="20"/>
                <w:szCs w:val="20"/>
                <w:lang w:val="en-AU" w:eastAsia="en-AU"/>
              </w:rPr>
            </w:pPr>
          </w:p>
        </w:tc>
        <w:tc>
          <w:tcPr>
            <w:tcW w:w="2111" w:type="dxa"/>
            <w:tcBorders>
              <w:top w:val="nil"/>
              <w:left w:val="nil"/>
              <w:bottom w:val="single" w:sz="8" w:space="0" w:color="000000"/>
              <w:right w:val="single" w:sz="8" w:space="0" w:color="000000"/>
            </w:tcBorders>
            <w:tcMar>
              <w:top w:w="0" w:type="dxa"/>
              <w:left w:w="108" w:type="dxa"/>
              <w:bottom w:w="0" w:type="dxa"/>
              <w:right w:w="108" w:type="dxa"/>
            </w:tcMar>
          </w:tcPr>
          <w:p w14:paraId="6CA19FC7" w14:textId="77777777" w:rsidR="00DA7E71" w:rsidRDefault="00DA7E71">
            <w:pPr>
              <w:spacing w:before="100" w:beforeAutospacing="1" w:after="240" w:line="276" w:lineRule="auto"/>
              <w:rPr>
                <w:rFonts w:ascii="Arial" w:hAnsi="Arial" w:cs="Arial"/>
                <w:color w:val="000000"/>
                <w:sz w:val="20"/>
                <w:szCs w:val="20"/>
                <w:lang w:val="en-AU" w:eastAsia="en-AU"/>
              </w:rPr>
            </w:pPr>
          </w:p>
        </w:tc>
        <w:tc>
          <w:tcPr>
            <w:tcW w:w="1572" w:type="dxa"/>
            <w:tcBorders>
              <w:top w:val="nil"/>
              <w:left w:val="nil"/>
              <w:bottom w:val="single" w:sz="8" w:space="0" w:color="000000"/>
              <w:right w:val="single" w:sz="8" w:space="0" w:color="000000"/>
            </w:tcBorders>
            <w:tcMar>
              <w:top w:w="0" w:type="dxa"/>
              <w:left w:w="108" w:type="dxa"/>
              <w:bottom w:w="0" w:type="dxa"/>
              <w:right w:w="108" w:type="dxa"/>
            </w:tcMar>
          </w:tcPr>
          <w:p w14:paraId="0F7B7BA6" w14:textId="77777777" w:rsidR="00DA7E71" w:rsidRDefault="00DA7E71">
            <w:pPr>
              <w:spacing w:before="100" w:beforeAutospacing="1" w:after="240" w:line="276" w:lineRule="auto"/>
              <w:rPr>
                <w:rFonts w:ascii="Arial" w:hAnsi="Arial" w:cs="Arial"/>
                <w:color w:val="000000"/>
                <w:sz w:val="20"/>
                <w:szCs w:val="20"/>
                <w:lang w:val="en-AU" w:eastAsia="en-AU"/>
              </w:rPr>
            </w:pPr>
          </w:p>
        </w:tc>
        <w:tc>
          <w:tcPr>
            <w:tcW w:w="1802" w:type="dxa"/>
            <w:tcBorders>
              <w:top w:val="nil"/>
              <w:left w:val="nil"/>
              <w:bottom w:val="single" w:sz="8" w:space="0" w:color="000000"/>
              <w:right w:val="single" w:sz="8" w:space="0" w:color="000000"/>
            </w:tcBorders>
            <w:tcMar>
              <w:top w:w="0" w:type="dxa"/>
              <w:left w:w="108" w:type="dxa"/>
              <w:bottom w:w="0" w:type="dxa"/>
              <w:right w:w="108" w:type="dxa"/>
            </w:tcMar>
          </w:tcPr>
          <w:p w14:paraId="0F434794" w14:textId="77777777" w:rsidR="00DA7E71" w:rsidRDefault="00DA7E71">
            <w:pPr>
              <w:spacing w:before="100" w:beforeAutospacing="1" w:after="240" w:line="276" w:lineRule="auto"/>
              <w:rPr>
                <w:rFonts w:ascii="Arial" w:hAnsi="Arial" w:cs="Arial"/>
                <w:color w:val="000000"/>
                <w:sz w:val="20"/>
                <w:szCs w:val="20"/>
                <w:lang w:val="en-AU" w:eastAsia="en-AU"/>
              </w:rPr>
            </w:pPr>
          </w:p>
        </w:tc>
        <w:tc>
          <w:tcPr>
            <w:tcW w:w="3434" w:type="dxa"/>
            <w:tcBorders>
              <w:top w:val="nil"/>
              <w:left w:val="nil"/>
              <w:bottom w:val="single" w:sz="8" w:space="0" w:color="000000"/>
              <w:right w:val="single" w:sz="8" w:space="0" w:color="000000"/>
            </w:tcBorders>
            <w:tcMar>
              <w:top w:w="0" w:type="dxa"/>
              <w:left w:w="108" w:type="dxa"/>
              <w:bottom w:w="0" w:type="dxa"/>
              <w:right w:w="108" w:type="dxa"/>
            </w:tcMar>
          </w:tcPr>
          <w:p w14:paraId="231DBC0E" w14:textId="77777777" w:rsidR="00DA7E71" w:rsidRDefault="00DA7E71">
            <w:pPr>
              <w:spacing w:before="100" w:beforeAutospacing="1" w:after="240" w:line="276" w:lineRule="auto"/>
              <w:rPr>
                <w:rFonts w:ascii="Arial" w:hAnsi="Arial" w:cs="Arial"/>
                <w:color w:val="000000"/>
                <w:sz w:val="20"/>
                <w:szCs w:val="20"/>
                <w:lang w:val="en-AU" w:eastAsia="en-AU"/>
              </w:rPr>
            </w:pPr>
          </w:p>
        </w:tc>
      </w:tr>
    </w:tbl>
    <w:p w14:paraId="6C95D67B" w14:textId="77777777" w:rsidR="00DA7E71" w:rsidRDefault="00DA7E71" w:rsidP="00DA7E71">
      <w:pPr>
        <w:spacing w:after="240"/>
        <w:ind w:left="360"/>
      </w:pPr>
    </w:p>
    <w:p w14:paraId="4B522398" w14:textId="77777777" w:rsidR="00DA7E71" w:rsidRPr="00DA7E71" w:rsidRDefault="00DA7E71" w:rsidP="00DA7E71">
      <w:pPr>
        <w:spacing w:after="240"/>
        <w:ind w:left="360"/>
        <w:rPr>
          <w:rFonts w:asciiTheme="minorHAnsi" w:hAnsiTheme="minorHAnsi" w:cstheme="minorHAnsi"/>
          <w:szCs w:val="24"/>
        </w:rPr>
      </w:pPr>
      <w:r w:rsidRPr="00DA7E71">
        <w:rPr>
          <w:rFonts w:asciiTheme="minorHAnsi" w:hAnsiTheme="minorHAnsi" w:cstheme="minorHAnsi"/>
          <w:noProof/>
          <w:sz w:val="20"/>
          <w:lang w:eastAsia="en-US"/>
        </w:rPr>
        <w:drawing>
          <wp:anchor distT="0" distB="0" distL="114300" distR="114300" simplePos="0" relativeHeight="251642368" behindDoc="0" locked="0" layoutInCell="1" allowOverlap="1" wp14:anchorId="35754FF6" wp14:editId="70895C7E">
            <wp:simplePos x="0" y="0"/>
            <wp:positionH relativeFrom="column">
              <wp:posOffset>5371848</wp:posOffset>
            </wp:positionH>
            <wp:positionV relativeFrom="paragraph">
              <wp:posOffset>15240</wp:posOffset>
            </wp:positionV>
            <wp:extent cx="342900" cy="219075"/>
            <wp:effectExtent l="0" t="0" r="0" b="952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900" cy="219075"/>
                    </a:xfrm>
                    <a:prstGeom prst="rect">
                      <a:avLst/>
                    </a:prstGeom>
                    <a:noFill/>
                  </pic:spPr>
                </pic:pic>
              </a:graphicData>
            </a:graphic>
            <wp14:sizeRelH relativeFrom="page">
              <wp14:pctWidth>0</wp14:pctWidth>
            </wp14:sizeRelH>
            <wp14:sizeRelV relativeFrom="margin">
              <wp14:pctHeight>0</wp14:pctHeight>
            </wp14:sizeRelV>
          </wp:anchor>
        </w:drawing>
      </w:r>
      <w:r w:rsidRPr="00DA7E71">
        <w:rPr>
          <w:rFonts w:asciiTheme="minorHAnsi" w:hAnsiTheme="minorHAnsi" w:cstheme="minorHAnsi"/>
          <w:b/>
          <w:bCs/>
          <w:sz w:val="20"/>
        </w:rPr>
        <w:t xml:space="preserve">7.2. </w:t>
      </w:r>
      <w:r w:rsidRPr="00DA7E71">
        <w:rPr>
          <w:rFonts w:asciiTheme="minorHAnsi" w:hAnsiTheme="minorHAnsi" w:cstheme="minorHAnsi"/>
          <w:b/>
          <w:bCs/>
          <w:szCs w:val="24"/>
        </w:rPr>
        <w:t>How many days over the last 7 days did you consume fish?</w:t>
      </w:r>
      <w:r w:rsidRPr="00DA7E71">
        <w:rPr>
          <w:rFonts w:asciiTheme="minorHAnsi" w:hAnsiTheme="minorHAnsi" w:cstheme="minorHAnsi"/>
          <w:szCs w:val="24"/>
        </w:rPr>
        <w:t xml:space="preserve">                       (# days)</w:t>
      </w:r>
    </w:p>
    <w:p w14:paraId="292C6240" w14:textId="0A80AED5" w:rsidR="00DA7E71" w:rsidRPr="00DA7E71" w:rsidRDefault="00DA7E71" w:rsidP="00DA7E71">
      <w:pPr>
        <w:spacing w:after="120"/>
        <w:ind w:left="360"/>
        <w:rPr>
          <w:rFonts w:asciiTheme="minorHAnsi" w:hAnsiTheme="minorHAnsi" w:cstheme="minorHAnsi"/>
          <w:szCs w:val="24"/>
        </w:rPr>
      </w:pPr>
      <w:r w:rsidRPr="00DA7E71">
        <w:rPr>
          <w:rFonts w:asciiTheme="minorHAnsi" w:hAnsiTheme="minorHAnsi" w:cstheme="minorHAnsi"/>
          <w:noProof/>
          <w:sz w:val="20"/>
          <w:lang w:eastAsia="en-US"/>
        </w:rPr>
        <w:drawing>
          <wp:anchor distT="0" distB="0" distL="114300" distR="114300" simplePos="0" relativeHeight="251643392" behindDoc="0" locked="0" layoutInCell="1" allowOverlap="1" wp14:anchorId="60AE3C97" wp14:editId="17575F93">
            <wp:simplePos x="0" y="0"/>
            <wp:positionH relativeFrom="column">
              <wp:posOffset>5372322</wp:posOffset>
            </wp:positionH>
            <wp:positionV relativeFrom="paragraph">
              <wp:posOffset>12523</wp:posOffset>
            </wp:positionV>
            <wp:extent cx="342900" cy="219075"/>
            <wp:effectExtent l="0" t="0" r="0" b="952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2900" cy="219075"/>
                    </a:xfrm>
                    <a:prstGeom prst="rect">
                      <a:avLst/>
                    </a:prstGeom>
                    <a:noFill/>
                  </pic:spPr>
                </pic:pic>
              </a:graphicData>
            </a:graphic>
            <wp14:sizeRelH relativeFrom="page">
              <wp14:pctWidth>0</wp14:pctWidth>
            </wp14:sizeRelH>
            <wp14:sizeRelV relativeFrom="margin">
              <wp14:pctHeight>0</wp14:pctHeight>
            </wp14:sizeRelV>
          </wp:anchor>
        </w:drawing>
      </w:r>
      <w:r w:rsidRPr="00DA7E71">
        <w:rPr>
          <w:rFonts w:asciiTheme="minorHAnsi" w:hAnsiTheme="minorHAnsi" w:cstheme="minorHAnsi"/>
          <w:b/>
          <w:bCs/>
          <w:color w:val="000000"/>
          <w:sz w:val="20"/>
          <w:lang w:val="en-AU" w:eastAsia="en-AU"/>
        </w:rPr>
        <w:t>7.3.</w:t>
      </w:r>
      <w:r w:rsidRPr="00DA7E71">
        <w:rPr>
          <w:rFonts w:asciiTheme="minorHAnsi" w:hAnsiTheme="minorHAnsi" w:cstheme="minorHAnsi"/>
          <w:b/>
          <w:bCs/>
          <w:szCs w:val="24"/>
          <w:lang w:val="en-AU"/>
        </w:rPr>
        <w:t xml:space="preserve"> </w:t>
      </w:r>
      <w:r w:rsidRPr="00DA7E71">
        <w:rPr>
          <w:rFonts w:asciiTheme="minorHAnsi" w:hAnsiTheme="minorHAnsi" w:cstheme="minorHAnsi"/>
          <w:b/>
          <w:bCs/>
          <w:szCs w:val="24"/>
        </w:rPr>
        <w:t>How many times over the last 7 days did you consume fish?</w:t>
      </w:r>
      <w:r w:rsidR="00141CDD">
        <w:rPr>
          <w:rFonts w:asciiTheme="minorHAnsi" w:hAnsiTheme="minorHAnsi" w:cstheme="minorHAnsi"/>
          <w:szCs w:val="24"/>
        </w:rPr>
        <w:t xml:space="preserve">                 </w:t>
      </w:r>
      <w:r w:rsidRPr="00DA7E71">
        <w:rPr>
          <w:rFonts w:asciiTheme="minorHAnsi" w:hAnsiTheme="minorHAnsi" w:cstheme="minorHAnsi"/>
          <w:szCs w:val="24"/>
        </w:rPr>
        <w:t>    (# times)</w:t>
      </w:r>
    </w:p>
    <w:p w14:paraId="26C1F789" w14:textId="77777777" w:rsidR="00DA7E71" w:rsidRDefault="00DA7E71" w:rsidP="00DA7E71">
      <w:pPr>
        <w:pStyle w:val="ListParagraph"/>
        <w:numPr>
          <w:ilvl w:val="0"/>
          <w:numId w:val="8"/>
        </w:numPr>
        <w:spacing w:after="0"/>
        <w:rPr>
          <w:rFonts w:ascii="Arial" w:hAnsi="Arial" w:cs="Arial"/>
          <w:b/>
          <w:bCs/>
          <w:sz w:val="24"/>
          <w:szCs w:val="24"/>
        </w:rPr>
      </w:pPr>
      <w:r>
        <w:rPr>
          <w:b/>
          <w:bCs/>
        </w:rPr>
        <w:t xml:space="preserve">Dietary diversity of children between 6 and 23 months of age </w:t>
      </w:r>
      <w:r>
        <w:rPr>
          <w:b/>
          <w:bCs/>
          <w:color w:val="FF0000"/>
        </w:rPr>
        <w:t>(24hr recall)</w:t>
      </w:r>
    </w:p>
    <w:p w14:paraId="7A4204C7" w14:textId="77777777" w:rsidR="00DA7E71" w:rsidRDefault="00DA7E71" w:rsidP="00DA7E71">
      <w:pPr>
        <w:ind w:firstLine="720"/>
      </w:pPr>
      <w:r>
        <w:t>Name of child __________          Age of the child ____ (months)  Sex ___ 1=Boy, 2=Girl</w:t>
      </w:r>
    </w:p>
    <w:p w14:paraId="51BE4778" w14:textId="77777777" w:rsidR="00DA7E71" w:rsidRDefault="00DA7E71" w:rsidP="00DA7E71">
      <w:pPr>
        <w:ind w:firstLine="720"/>
      </w:pPr>
    </w:p>
    <w:p w14:paraId="0BC8A621" w14:textId="77777777" w:rsidR="00DA7E71" w:rsidRDefault="00DA7E71" w:rsidP="00DA7E71">
      <w:pPr>
        <w:rPr>
          <w:b/>
          <w:bCs/>
          <w:i/>
          <w:iCs/>
        </w:rPr>
      </w:pPr>
      <w:commentRangeStart w:id="9"/>
      <w:r>
        <w:rPr>
          <w:i/>
          <w:iCs/>
        </w:rPr>
        <w:t xml:space="preserve">Enumerator: Record foods eaten on a separate page. When complete fill in the food groups table below. Make sure to generate discussion of each time period during that day; </w:t>
      </w:r>
      <w:r>
        <w:rPr>
          <w:b/>
          <w:bCs/>
          <w:i/>
          <w:iCs/>
        </w:rPr>
        <w:t>‘Think about when [NAME] first woke up yesterday. Did [NAME] eat anything at that time?’ IF YES: Please tell me everything [NAME] ate at that time. Probe: Anything else? Until the respondent says nothing else, continue to question b (morning snacks, and so on and so on)</w:t>
      </w:r>
      <w:commentRangeEnd w:id="9"/>
      <w:r w:rsidR="00141CDD">
        <w:rPr>
          <w:rStyle w:val="CommentReference"/>
        </w:rPr>
        <w:commentReference w:id="9"/>
      </w:r>
    </w:p>
    <w:p w14:paraId="2B9A0A2B" w14:textId="77777777" w:rsidR="00DA7E71" w:rsidRDefault="00DA7E71" w:rsidP="00DA7E71">
      <w:pPr>
        <w:rPr>
          <w:b/>
          <w:bCs/>
          <w:i/>
          <w:iCs/>
        </w:rPr>
      </w:pPr>
    </w:p>
    <w:p w14:paraId="4F84E6B7" w14:textId="77777777" w:rsidR="00DA7E71" w:rsidRDefault="00DA7E71" w:rsidP="00DA7E71">
      <w:pPr>
        <w:rPr>
          <w:b/>
          <w:bCs/>
          <w:i/>
          <w:iCs/>
        </w:rPr>
      </w:pPr>
    </w:p>
    <w:tbl>
      <w:tblPr>
        <w:tblW w:w="10008" w:type="dxa"/>
        <w:tblCellMar>
          <w:left w:w="0" w:type="dxa"/>
          <w:right w:w="0" w:type="dxa"/>
        </w:tblCellMar>
        <w:tblLook w:val="04A0" w:firstRow="1" w:lastRow="0" w:firstColumn="1" w:lastColumn="0" w:noHBand="0" w:noVBand="1"/>
      </w:tblPr>
      <w:tblGrid>
        <w:gridCol w:w="655"/>
        <w:gridCol w:w="898"/>
        <w:gridCol w:w="1439"/>
        <w:gridCol w:w="90"/>
        <w:gridCol w:w="1978"/>
        <w:gridCol w:w="1260"/>
        <w:gridCol w:w="1528"/>
        <w:gridCol w:w="720"/>
        <w:gridCol w:w="540"/>
        <w:gridCol w:w="900"/>
      </w:tblGrid>
      <w:tr w:rsidR="00DA7E71" w14:paraId="229C4703" w14:textId="77777777" w:rsidTr="00DA7E71">
        <w:tc>
          <w:tcPr>
            <w:tcW w:w="1548"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893E52E" w14:textId="77777777" w:rsidR="00DA7E71" w:rsidRDefault="00DA7E71">
            <w:pPr>
              <w:spacing w:after="120"/>
              <w:jc w:val="center"/>
              <w:rPr>
                <w:sz w:val="20"/>
                <w:szCs w:val="20"/>
                <w:highlight w:val="yellow"/>
              </w:rPr>
            </w:pPr>
            <w:r>
              <w:rPr>
                <w:sz w:val="20"/>
                <w:szCs w:val="20"/>
              </w:rPr>
              <w:t>Breakfast</w:t>
            </w:r>
          </w:p>
        </w:tc>
        <w:tc>
          <w:tcPr>
            <w:tcW w:w="144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CCBE25D" w14:textId="77777777" w:rsidR="00DA7E71" w:rsidRDefault="00DA7E71">
            <w:pPr>
              <w:spacing w:after="120"/>
              <w:jc w:val="center"/>
              <w:rPr>
                <w:sz w:val="20"/>
                <w:szCs w:val="20"/>
                <w:highlight w:val="yellow"/>
              </w:rPr>
            </w:pPr>
            <w:r>
              <w:rPr>
                <w:sz w:val="20"/>
                <w:szCs w:val="20"/>
              </w:rPr>
              <w:t>Morning Snacks</w:t>
            </w:r>
          </w:p>
        </w:tc>
        <w:tc>
          <w:tcPr>
            <w:tcW w:w="2070"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54B7DCA8" w14:textId="77777777" w:rsidR="00DA7E71" w:rsidRDefault="00DA7E71">
            <w:pPr>
              <w:spacing w:after="120"/>
              <w:jc w:val="center"/>
              <w:rPr>
                <w:sz w:val="20"/>
                <w:szCs w:val="20"/>
              </w:rPr>
            </w:pPr>
            <w:r>
              <w:rPr>
                <w:sz w:val="20"/>
                <w:szCs w:val="20"/>
              </w:rPr>
              <w:t>Lunch</w:t>
            </w:r>
          </w:p>
        </w:tc>
        <w:tc>
          <w:tcPr>
            <w:tcW w:w="126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C98EED3" w14:textId="77777777" w:rsidR="00DA7E71" w:rsidRDefault="00DA7E71">
            <w:pPr>
              <w:spacing w:after="120"/>
              <w:jc w:val="center"/>
              <w:rPr>
                <w:sz w:val="20"/>
                <w:szCs w:val="20"/>
              </w:rPr>
            </w:pPr>
            <w:r>
              <w:rPr>
                <w:sz w:val="20"/>
                <w:szCs w:val="20"/>
              </w:rPr>
              <w:t>Afternoon Snacks</w:t>
            </w:r>
          </w:p>
        </w:tc>
        <w:tc>
          <w:tcPr>
            <w:tcW w:w="2250"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020EEDAC" w14:textId="77777777" w:rsidR="00DA7E71" w:rsidRDefault="00DA7E71">
            <w:pPr>
              <w:spacing w:after="120"/>
              <w:jc w:val="center"/>
              <w:rPr>
                <w:sz w:val="20"/>
                <w:szCs w:val="20"/>
              </w:rPr>
            </w:pPr>
            <w:r>
              <w:rPr>
                <w:sz w:val="20"/>
                <w:szCs w:val="20"/>
              </w:rPr>
              <w:t>Dinner</w:t>
            </w:r>
          </w:p>
        </w:tc>
        <w:tc>
          <w:tcPr>
            <w:tcW w:w="1440"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1C08ADF" w14:textId="77777777" w:rsidR="00DA7E71" w:rsidRDefault="00DA7E71">
            <w:pPr>
              <w:spacing w:after="120"/>
              <w:jc w:val="center"/>
              <w:rPr>
                <w:sz w:val="20"/>
                <w:szCs w:val="20"/>
              </w:rPr>
            </w:pPr>
            <w:r>
              <w:rPr>
                <w:sz w:val="20"/>
                <w:szCs w:val="20"/>
              </w:rPr>
              <w:t>Late night snacks</w:t>
            </w:r>
          </w:p>
        </w:tc>
      </w:tr>
      <w:tr w:rsidR="00DA7E71" w14:paraId="36A78826" w14:textId="77777777" w:rsidTr="00DA7E71">
        <w:trPr>
          <w:trHeight w:val="2465"/>
        </w:trPr>
        <w:tc>
          <w:tcPr>
            <w:tcW w:w="1548" w:type="dxa"/>
            <w:gridSpan w:val="2"/>
            <w:tcBorders>
              <w:top w:val="nil"/>
              <w:left w:val="single" w:sz="8" w:space="0" w:color="000000"/>
              <w:bottom w:val="single" w:sz="4" w:space="0" w:color="auto"/>
              <w:right w:val="single" w:sz="8" w:space="0" w:color="000000"/>
            </w:tcBorders>
            <w:tcMar>
              <w:top w:w="0" w:type="dxa"/>
              <w:left w:w="108" w:type="dxa"/>
              <w:bottom w:w="0" w:type="dxa"/>
              <w:right w:w="108" w:type="dxa"/>
            </w:tcMar>
          </w:tcPr>
          <w:p w14:paraId="605CF8D5" w14:textId="77777777" w:rsidR="00DA7E71" w:rsidRDefault="00DA7E71">
            <w:pPr>
              <w:rPr>
                <w:rFonts w:ascii="Arial" w:hAnsi="Arial" w:cs="Arial"/>
                <w:sz w:val="20"/>
                <w:szCs w:val="20"/>
              </w:rPr>
            </w:pPr>
          </w:p>
        </w:tc>
        <w:tc>
          <w:tcPr>
            <w:tcW w:w="1440" w:type="dxa"/>
            <w:tcBorders>
              <w:top w:val="nil"/>
              <w:left w:val="nil"/>
              <w:bottom w:val="single" w:sz="4" w:space="0" w:color="auto"/>
              <w:right w:val="single" w:sz="8" w:space="0" w:color="000000"/>
            </w:tcBorders>
            <w:tcMar>
              <w:top w:w="0" w:type="dxa"/>
              <w:left w:w="108" w:type="dxa"/>
              <w:bottom w:w="0" w:type="dxa"/>
              <w:right w:w="108" w:type="dxa"/>
            </w:tcMar>
          </w:tcPr>
          <w:p w14:paraId="69C2ECCD" w14:textId="77777777" w:rsidR="00DA7E71" w:rsidRDefault="00DA7E71">
            <w:pPr>
              <w:rPr>
                <w:rFonts w:ascii="Arial" w:hAnsi="Arial" w:cs="Arial"/>
                <w:sz w:val="20"/>
                <w:szCs w:val="20"/>
              </w:rPr>
            </w:pPr>
          </w:p>
        </w:tc>
        <w:tc>
          <w:tcPr>
            <w:tcW w:w="2070" w:type="dxa"/>
            <w:gridSpan w:val="2"/>
            <w:tcBorders>
              <w:top w:val="nil"/>
              <w:left w:val="nil"/>
              <w:bottom w:val="single" w:sz="4" w:space="0" w:color="auto"/>
              <w:right w:val="single" w:sz="8" w:space="0" w:color="000000"/>
            </w:tcBorders>
            <w:tcMar>
              <w:top w:w="0" w:type="dxa"/>
              <w:left w:w="108" w:type="dxa"/>
              <w:bottom w:w="0" w:type="dxa"/>
              <w:right w:w="108" w:type="dxa"/>
            </w:tcMar>
          </w:tcPr>
          <w:p w14:paraId="7603641D" w14:textId="77777777" w:rsidR="00DA7E71" w:rsidRDefault="00DA7E71">
            <w:pPr>
              <w:rPr>
                <w:rFonts w:ascii="Arial" w:hAnsi="Arial" w:cs="Arial"/>
                <w:sz w:val="20"/>
                <w:szCs w:val="20"/>
              </w:rPr>
            </w:pPr>
          </w:p>
        </w:tc>
        <w:tc>
          <w:tcPr>
            <w:tcW w:w="1260" w:type="dxa"/>
            <w:tcBorders>
              <w:top w:val="nil"/>
              <w:left w:val="nil"/>
              <w:bottom w:val="single" w:sz="4" w:space="0" w:color="auto"/>
              <w:right w:val="single" w:sz="8" w:space="0" w:color="000000"/>
            </w:tcBorders>
            <w:tcMar>
              <w:top w:w="0" w:type="dxa"/>
              <w:left w:w="108" w:type="dxa"/>
              <w:bottom w:w="0" w:type="dxa"/>
              <w:right w:w="108" w:type="dxa"/>
            </w:tcMar>
          </w:tcPr>
          <w:p w14:paraId="7B249F19" w14:textId="77777777" w:rsidR="00DA7E71" w:rsidRDefault="00DA7E71">
            <w:pPr>
              <w:rPr>
                <w:rFonts w:ascii="Arial" w:hAnsi="Arial" w:cs="Arial"/>
                <w:sz w:val="20"/>
                <w:szCs w:val="20"/>
              </w:rPr>
            </w:pPr>
          </w:p>
        </w:tc>
        <w:tc>
          <w:tcPr>
            <w:tcW w:w="2250" w:type="dxa"/>
            <w:gridSpan w:val="2"/>
            <w:tcBorders>
              <w:top w:val="nil"/>
              <w:left w:val="nil"/>
              <w:bottom w:val="single" w:sz="4" w:space="0" w:color="auto"/>
              <w:right w:val="single" w:sz="8" w:space="0" w:color="000000"/>
            </w:tcBorders>
            <w:tcMar>
              <w:top w:w="0" w:type="dxa"/>
              <w:left w:w="108" w:type="dxa"/>
              <w:bottom w:w="0" w:type="dxa"/>
              <w:right w:w="108" w:type="dxa"/>
            </w:tcMar>
          </w:tcPr>
          <w:p w14:paraId="46F877F2" w14:textId="77777777" w:rsidR="00DA7E71" w:rsidRDefault="00DA7E71">
            <w:pPr>
              <w:rPr>
                <w:rFonts w:ascii="Arial" w:hAnsi="Arial" w:cs="Arial"/>
                <w:sz w:val="20"/>
                <w:szCs w:val="20"/>
              </w:rPr>
            </w:pPr>
          </w:p>
        </w:tc>
        <w:tc>
          <w:tcPr>
            <w:tcW w:w="1440" w:type="dxa"/>
            <w:gridSpan w:val="2"/>
            <w:tcBorders>
              <w:top w:val="nil"/>
              <w:left w:val="nil"/>
              <w:bottom w:val="single" w:sz="4" w:space="0" w:color="auto"/>
              <w:right w:val="single" w:sz="8" w:space="0" w:color="000000"/>
            </w:tcBorders>
            <w:tcMar>
              <w:top w:w="0" w:type="dxa"/>
              <w:left w:w="108" w:type="dxa"/>
              <w:bottom w:w="0" w:type="dxa"/>
              <w:right w:w="108" w:type="dxa"/>
            </w:tcMar>
          </w:tcPr>
          <w:p w14:paraId="451E4E1D" w14:textId="77777777" w:rsidR="00DA7E71" w:rsidRDefault="00DA7E71">
            <w:pPr>
              <w:rPr>
                <w:rFonts w:ascii="Arial" w:hAnsi="Arial" w:cs="Arial"/>
                <w:sz w:val="20"/>
                <w:szCs w:val="20"/>
              </w:rPr>
            </w:pPr>
          </w:p>
        </w:tc>
      </w:tr>
      <w:tr w:rsidR="00B54E4D" w14:paraId="052B1FCC" w14:textId="77777777" w:rsidTr="00DA7E71">
        <w:tc>
          <w:tcPr>
            <w:tcW w:w="648"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14:paraId="03B18606" w14:textId="77777777" w:rsidR="00B54E4D" w:rsidRDefault="00B54E4D">
            <w:pPr>
              <w:rPr>
                <w:color w:val="000000"/>
                <w:sz w:val="24"/>
                <w:szCs w:val="24"/>
              </w:rPr>
            </w:pPr>
          </w:p>
        </w:tc>
        <w:tc>
          <w:tcPr>
            <w:tcW w:w="2430" w:type="dxa"/>
            <w:gridSpan w:val="3"/>
            <w:tcBorders>
              <w:top w:val="single" w:sz="4" w:space="0" w:color="auto"/>
              <w:left w:val="nil"/>
              <w:bottom w:val="single" w:sz="8" w:space="0" w:color="000000"/>
              <w:right w:val="single" w:sz="8" w:space="0" w:color="000000"/>
            </w:tcBorders>
            <w:tcMar>
              <w:top w:w="0" w:type="dxa"/>
              <w:left w:w="108" w:type="dxa"/>
              <w:bottom w:w="0" w:type="dxa"/>
              <w:right w:w="108" w:type="dxa"/>
            </w:tcMar>
          </w:tcPr>
          <w:p w14:paraId="4C6F4AA7" w14:textId="77777777" w:rsidR="00B54E4D" w:rsidRDefault="00B54E4D">
            <w:pPr>
              <w:rPr>
                <w:b/>
                <w:bCs/>
                <w:color w:val="000000"/>
                <w:sz w:val="24"/>
                <w:szCs w:val="24"/>
              </w:rPr>
            </w:pPr>
          </w:p>
        </w:tc>
        <w:tc>
          <w:tcPr>
            <w:tcW w:w="4770" w:type="dxa"/>
            <w:gridSpan w:val="3"/>
            <w:tcBorders>
              <w:top w:val="single" w:sz="4" w:space="0" w:color="auto"/>
              <w:left w:val="nil"/>
              <w:bottom w:val="single" w:sz="8" w:space="0" w:color="000000"/>
              <w:right w:val="single" w:sz="8" w:space="0" w:color="000000"/>
            </w:tcBorders>
            <w:tcMar>
              <w:top w:w="0" w:type="dxa"/>
              <w:left w:w="108" w:type="dxa"/>
              <w:bottom w:w="0" w:type="dxa"/>
              <w:right w:w="108" w:type="dxa"/>
            </w:tcMar>
          </w:tcPr>
          <w:p w14:paraId="648FC487" w14:textId="77777777" w:rsidR="00B54E4D" w:rsidRDefault="00B54E4D">
            <w:pPr>
              <w:rPr>
                <w:b/>
                <w:bCs/>
                <w:color w:val="000000"/>
                <w:sz w:val="24"/>
                <w:szCs w:val="24"/>
              </w:rPr>
            </w:pPr>
          </w:p>
        </w:tc>
        <w:tc>
          <w:tcPr>
            <w:tcW w:w="72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14:paraId="7A736367" w14:textId="77777777" w:rsidR="00B54E4D" w:rsidRDefault="00B54E4D">
            <w:pPr>
              <w:spacing w:line="276" w:lineRule="auto"/>
              <w:jc w:val="center"/>
              <w:rPr>
                <w:b/>
                <w:bCs/>
                <w:sz w:val="24"/>
                <w:szCs w:val="24"/>
              </w:rPr>
            </w:pPr>
          </w:p>
        </w:tc>
        <w:tc>
          <w:tcPr>
            <w:tcW w:w="54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14:paraId="37B969FE" w14:textId="77777777" w:rsidR="00B54E4D" w:rsidRDefault="00B54E4D">
            <w:pPr>
              <w:spacing w:line="276" w:lineRule="auto"/>
              <w:jc w:val="center"/>
              <w:rPr>
                <w:b/>
                <w:bCs/>
                <w:sz w:val="24"/>
                <w:szCs w:val="24"/>
              </w:rPr>
            </w:pPr>
          </w:p>
        </w:tc>
        <w:tc>
          <w:tcPr>
            <w:tcW w:w="90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14:paraId="5F240D9D" w14:textId="77777777" w:rsidR="00B54E4D" w:rsidRDefault="00B54E4D">
            <w:pPr>
              <w:spacing w:line="276" w:lineRule="auto"/>
              <w:jc w:val="center"/>
              <w:rPr>
                <w:b/>
                <w:bCs/>
                <w:sz w:val="24"/>
                <w:szCs w:val="24"/>
              </w:rPr>
            </w:pPr>
          </w:p>
        </w:tc>
      </w:tr>
      <w:tr w:rsidR="00DA7E71" w14:paraId="3794F683" w14:textId="77777777" w:rsidTr="00DA7E71">
        <w:tc>
          <w:tcPr>
            <w:tcW w:w="648"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14:paraId="541EFCEF" w14:textId="77777777" w:rsidR="00DA7E71" w:rsidRDefault="00B54E4D">
            <w:pPr>
              <w:rPr>
                <w:color w:val="000000"/>
                <w:sz w:val="24"/>
                <w:szCs w:val="24"/>
              </w:rPr>
            </w:pPr>
            <w:r>
              <w:rPr>
                <w:rStyle w:val="CommentReference"/>
              </w:rPr>
              <w:lastRenderedPageBreak/>
              <w:commentReference w:id="10"/>
            </w:r>
          </w:p>
        </w:tc>
        <w:tc>
          <w:tcPr>
            <w:tcW w:w="2430" w:type="dxa"/>
            <w:gridSpan w:val="3"/>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14:paraId="43DA4294" w14:textId="77777777" w:rsidR="00DA7E71" w:rsidRDefault="00DA7E71">
            <w:pPr>
              <w:rPr>
                <w:b/>
                <w:bCs/>
                <w:color w:val="000000"/>
                <w:sz w:val="24"/>
                <w:szCs w:val="24"/>
              </w:rPr>
            </w:pPr>
            <w:r>
              <w:rPr>
                <w:b/>
                <w:bCs/>
                <w:color w:val="000000"/>
                <w:sz w:val="24"/>
                <w:szCs w:val="24"/>
              </w:rPr>
              <w:t>Type of food</w:t>
            </w:r>
          </w:p>
        </w:tc>
        <w:tc>
          <w:tcPr>
            <w:tcW w:w="4770" w:type="dxa"/>
            <w:gridSpan w:val="3"/>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14:paraId="2738F4DE" w14:textId="77777777" w:rsidR="00DA7E71" w:rsidRDefault="00DA7E71">
            <w:pPr>
              <w:rPr>
                <w:b/>
                <w:bCs/>
                <w:color w:val="000000"/>
                <w:sz w:val="24"/>
                <w:szCs w:val="24"/>
              </w:rPr>
            </w:pPr>
            <w:r>
              <w:rPr>
                <w:b/>
                <w:bCs/>
                <w:color w:val="000000"/>
                <w:sz w:val="24"/>
                <w:szCs w:val="24"/>
              </w:rPr>
              <w:t>Examples</w:t>
            </w:r>
          </w:p>
        </w:tc>
        <w:tc>
          <w:tcPr>
            <w:tcW w:w="720"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14:paraId="4F16BEF7" w14:textId="77777777" w:rsidR="00DA7E71" w:rsidRDefault="00DA7E71">
            <w:pPr>
              <w:spacing w:line="276" w:lineRule="auto"/>
              <w:jc w:val="center"/>
              <w:rPr>
                <w:b/>
                <w:bCs/>
                <w:i/>
                <w:iCs/>
                <w:sz w:val="24"/>
                <w:szCs w:val="24"/>
              </w:rPr>
            </w:pPr>
            <w:r>
              <w:rPr>
                <w:b/>
                <w:bCs/>
                <w:sz w:val="24"/>
                <w:szCs w:val="24"/>
              </w:rPr>
              <w:t>Yes</w:t>
            </w:r>
          </w:p>
        </w:tc>
        <w:tc>
          <w:tcPr>
            <w:tcW w:w="540"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14:paraId="36A8ED29" w14:textId="77777777" w:rsidR="00DA7E71" w:rsidRDefault="00DA7E71">
            <w:pPr>
              <w:spacing w:line="276" w:lineRule="auto"/>
              <w:jc w:val="center"/>
              <w:rPr>
                <w:b/>
                <w:bCs/>
                <w:i/>
                <w:iCs/>
                <w:sz w:val="24"/>
                <w:szCs w:val="24"/>
              </w:rPr>
            </w:pPr>
            <w:r>
              <w:rPr>
                <w:b/>
                <w:bCs/>
                <w:sz w:val="24"/>
                <w:szCs w:val="24"/>
              </w:rPr>
              <w:t>No</w:t>
            </w:r>
          </w:p>
        </w:tc>
        <w:tc>
          <w:tcPr>
            <w:tcW w:w="900"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14:paraId="099F1929" w14:textId="77777777" w:rsidR="00DA7E71" w:rsidRDefault="00DA7E71">
            <w:pPr>
              <w:spacing w:line="276" w:lineRule="auto"/>
              <w:jc w:val="center"/>
              <w:rPr>
                <w:b/>
                <w:bCs/>
                <w:i/>
                <w:iCs/>
                <w:sz w:val="24"/>
                <w:szCs w:val="24"/>
              </w:rPr>
            </w:pPr>
            <w:r>
              <w:rPr>
                <w:b/>
                <w:bCs/>
                <w:sz w:val="24"/>
                <w:szCs w:val="24"/>
              </w:rPr>
              <w:t>Don’t know</w:t>
            </w:r>
          </w:p>
        </w:tc>
      </w:tr>
      <w:tr w:rsidR="00DA7E71" w14:paraId="7F3F6A1C"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8C1D767" w14:textId="77777777" w:rsidR="00DA7E71" w:rsidRDefault="00DA7E71">
            <w:pPr>
              <w:rPr>
                <w:color w:val="000000"/>
                <w:sz w:val="20"/>
                <w:szCs w:val="20"/>
              </w:rPr>
            </w:pPr>
            <w:r>
              <w:rPr>
                <w:color w:val="000000"/>
                <w:sz w:val="20"/>
                <w:szCs w:val="20"/>
              </w:rPr>
              <w:t>1</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6F71861F" w14:textId="77777777" w:rsidR="00DA7E71" w:rsidRDefault="00DA7E71">
            <w:pPr>
              <w:rPr>
                <w:color w:val="000000"/>
                <w:sz w:val="20"/>
                <w:szCs w:val="20"/>
              </w:rPr>
            </w:pPr>
            <w:r>
              <w:rPr>
                <w:color w:val="000000"/>
                <w:sz w:val="16"/>
                <w:szCs w:val="16"/>
              </w:rPr>
              <w:t>CEREALS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71334F31" w14:textId="77777777" w:rsidR="00DA7E71" w:rsidRDefault="00DA7E71">
            <w:pPr>
              <w:rPr>
                <w:color w:val="000000"/>
                <w:sz w:val="20"/>
                <w:szCs w:val="20"/>
              </w:rPr>
            </w:pPr>
            <w:r>
              <w:rPr>
                <w:color w:val="000000"/>
                <w:sz w:val="20"/>
                <w:szCs w:val="20"/>
              </w:rPr>
              <w:t>Bread, rice, wheat, corn, or any other grains/foods from these (flour, other products containing cereals)</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5871F56C"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26E11C5C"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2509AD05" w14:textId="77777777" w:rsidR="00DA7E71" w:rsidRDefault="00DA7E71">
            <w:pPr>
              <w:spacing w:line="276" w:lineRule="auto"/>
              <w:jc w:val="center"/>
              <w:rPr>
                <w:sz w:val="24"/>
                <w:szCs w:val="24"/>
              </w:rPr>
            </w:pPr>
            <w:r>
              <w:rPr>
                <w:sz w:val="24"/>
                <w:szCs w:val="24"/>
              </w:rPr>
              <w:t>7</w:t>
            </w:r>
          </w:p>
        </w:tc>
      </w:tr>
      <w:tr w:rsidR="00DA7E71" w14:paraId="2D8B6BF4"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ED6B772" w14:textId="77777777" w:rsidR="00DA7E71" w:rsidRDefault="00DA7E71">
            <w:pPr>
              <w:rPr>
                <w:color w:val="000000"/>
                <w:sz w:val="20"/>
                <w:szCs w:val="20"/>
              </w:rPr>
            </w:pPr>
            <w:r>
              <w:rPr>
                <w:color w:val="000000"/>
                <w:sz w:val="20"/>
                <w:szCs w:val="20"/>
              </w:rPr>
              <w:t>2</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4E48733E" w14:textId="77777777" w:rsidR="00DA7E71" w:rsidRDefault="00DA7E71">
            <w:pPr>
              <w:rPr>
                <w:color w:val="000000"/>
                <w:sz w:val="20"/>
                <w:szCs w:val="20"/>
              </w:rPr>
            </w:pPr>
            <w:r>
              <w:rPr>
                <w:color w:val="000000"/>
                <w:sz w:val="16"/>
                <w:szCs w:val="16"/>
              </w:rPr>
              <w:t>WHITE ROOTS, TUBERS, AND PLANTAINS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4C7A01C4" w14:textId="77777777" w:rsidR="00DA7E71" w:rsidRDefault="00DA7E71">
            <w:pPr>
              <w:rPr>
                <w:color w:val="000000"/>
                <w:sz w:val="20"/>
                <w:szCs w:val="20"/>
              </w:rPr>
            </w:pPr>
            <w:r>
              <w:rPr>
                <w:color w:val="000000"/>
                <w:sz w:val="20"/>
                <w:szCs w:val="20"/>
              </w:rPr>
              <w:t>White potatoes, yams, other foods made from roots</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7FA299C9"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1BF2AF34"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4838290B" w14:textId="77777777" w:rsidR="00DA7E71" w:rsidRDefault="00DA7E71">
            <w:pPr>
              <w:spacing w:line="276" w:lineRule="auto"/>
              <w:jc w:val="center"/>
              <w:rPr>
                <w:sz w:val="24"/>
                <w:szCs w:val="24"/>
              </w:rPr>
            </w:pPr>
            <w:r>
              <w:rPr>
                <w:sz w:val="24"/>
                <w:szCs w:val="24"/>
              </w:rPr>
              <w:t>7</w:t>
            </w:r>
          </w:p>
        </w:tc>
      </w:tr>
      <w:tr w:rsidR="00DA7E71" w14:paraId="02DE5C50"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8B94B20" w14:textId="77777777" w:rsidR="00DA7E71" w:rsidRDefault="00DA7E71">
            <w:pPr>
              <w:rPr>
                <w:color w:val="000000"/>
                <w:sz w:val="20"/>
                <w:szCs w:val="20"/>
              </w:rPr>
            </w:pPr>
            <w:r>
              <w:rPr>
                <w:color w:val="000000"/>
                <w:sz w:val="20"/>
                <w:szCs w:val="20"/>
              </w:rPr>
              <w:t>3</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57840282" w14:textId="77777777" w:rsidR="00DA7E71" w:rsidRDefault="00DA7E71">
            <w:pPr>
              <w:rPr>
                <w:color w:val="000000"/>
                <w:sz w:val="20"/>
                <w:szCs w:val="20"/>
              </w:rPr>
            </w:pPr>
            <w:r>
              <w:rPr>
                <w:color w:val="000000"/>
                <w:sz w:val="16"/>
                <w:szCs w:val="16"/>
              </w:rPr>
              <w:t>DARK GREEN LEAFY VEGETABLES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7E61270A" w14:textId="77777777" w:rsidR="00DA7E71" w:rsidRDefault="00DA7E71">
            <w:pPr>
              <w:rPr>
                <w:color w:val="000000"/>
                <w:sz w:val="20"/>
                <w:szCs w:val="20"/>
              </w:rPr>
            </w:pPr>
            <w:r>
              <w:rPr>
                <w:color w:val="000000"/>
                <w:sz w:val="20"/>
                <w:szCs w:val="20"/>
              </w:rPr>
              <w:t>Spinach, sweet potato leaves, other green leaves</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7023A776"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22DC4B63"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7844CFA1" w14:textId="77777777" w:rsidR="00DA7E71" w:rsidRDefault="00DA7E71">
            <w:pPr>
              <w:spacing w:line="276" w:lineRule="auto"/>
              <w:jc w:val="center"/>
              <w:rPr>
                <w:sz w:val="24"/>
                <w:szCs w:val="24"/>
              </w:rPr>
            </w:pPr>
            <w:r>
              <w:rPr>
                <w:sz w:val="24"/>
                <w:szCs w:val="24"/>
              </w:rPr>
              <w:t>7</w:t>
            </w:r>
          </w:p>
        </w:tc>
      </w:tr>
      <w:tr w:rsidR="00DA7E71" w14:paraId="04971EC0"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7881040" w14:textId="77777777" w:rsidR="00DA7E71" w:rsidRDefault="00DA7E71">
            <w:pPr>
              <w:rPr>
                <w:color w:val="000000"/>
                <w:sz w:val="20"/>
                <w:szCs w:val="20"/>
              </w:rPr>
            </w:pPr>
            <w:r>
              <w:rPr>
                <w:color w:val="000000"/>
                <w:sz w:val="20"/>
                <w:szCs w:val="20"/>
              </w:rPr>
              <w:t>4</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29E44105" w14:textId="77777777" w:rsidR="00DA7E71" w:rsidRDefault="00DA7E71">
            <w:pPr>
              <w:rPr>
                <w:color w:val="000000"/>
                <w:sz w:val="20"/>
                <w:szCs w:val="20"/>
              </w:rPr>
            </w:pPr>
            <w:r>
              <w:rPr>
                <w:color w:val="000000"/>
                <w:sz w:val="16"/>
                <w:szCs w:val="16"/>
              </w:rPr>
              <w:t>VITAMIN A RICH VEGETABLES AND TUBERS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349F1829" w14:textId="77777777" w:rsidR="00DA7E71" w:rsidRDefault="00DA7E71">
            <w:pPr>
              <w:rPr>
                <w:color w:val="000000"/>
                <w:sz w:val="20"/>
                <w:szCs w:val="20"/>
              </w:rPr>
            </w:pPr>
            <w:r>
              <w:rPr>
                <w:color w:val="000000"/>
                <w:sz w:val="20"/>
                <w:szCs w:val="20"/>
              </w:rPr>
              <w:t>Pumpkin, carrot</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566EB156"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6F962547"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6E210A5A" w14:textId="77777777" w:rsidR="00DA7E71" w:rsidRDefault="00DA7E71">
            <w:pPr>
              <w:spacing w:line="276" w:lineRule="auto"/>
              <w:jc w:val="center"/>
              <w:rPr>
                <w:sz w:val="24"/>
                <w:szCs w:val="24"/>
              </w:rPr>
            </w:pPr>
            <w:r>
              <w:rPr>
                <w:sz w:val="24"/>
                <w:szCs w:val="24"/>
              </w:rPr>
              <w:t>7</w:t>
            </w:r>
          </w:p>
        </w:tc>
      </w:tr>
      <w:tr w:rsidR="00DA7E71" w14:paraId="0AD42DAA"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4836F90" w14:textId="77777777" w:rsidR="00DA7E71" w:rsidRDefault="00DA7E71">
            <w:pPr>
              <w:rPr>
                <w:color w:val="000000"/>
                <w:sz w:val="20"/>
                <w:szCs w:val="20"/>
              </w:rPr>
            </w:pPr>
            <w:r>
              <w:rPr>
                <w:color w:val="000000"/>
                <w:sz w:val="20"/>
                <w:szCs w:val="20"/>
              </w:rPr>
              <w:t>4a</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315BA98D" w14:textId="77777777" w:rsidR="00DA7E71" w:rsidRDefault="00DA7E71">
            <w:pPr>
              <w:rPr>
                <w:color w:val="000000"/>
                <w:sz w:val="16"/>
                <w:szCs w:val="16"/>
              </w:rPr>
            </w:pPr>
            <w:r>
              <w:rPr>
                <w:color w:val="000000"/>
                <w:sz w:val="16"/>
                <w:szCs w:val="16"/>
              </w:rPr>
              <w:t>Orange sweet potato</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24844F94" w14:textId="77777777" w:rsidR="00DA7E71" w:rsidRDefault="00DA7E71">
            <w:pPr>
              <w:rPr>
                <w:color w:val="000000"/>
                <w:sz w:val="20"/>
                <w:szCs w:val="20"/>
              </w:rPr>
            </w:pPr>
            <w:r>
              <w:rPr>
                <w:color w:val="000000"/>
                <w:sz w:val="20"/>
                <w:szCs w:val="20"/>
              </w:rPr>
              <w:t>Orange sweet potato</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02EDB3F1"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741CC97D"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0F6AAF4F" w14:textId="77777777" w:rsidR="00DA7E71" w:rsidRDefault="00DA7E71">
            <w:pPr>
              <w:spacing w:line="276" w:lineRule="auto"/>
              <w:jc w:val="center"/>
              <w:rPr>
                <w:sz w:val="24"/>
                <w:szCs w:val="24"/>
              </w:rPr>
            </w:pPr>
            <w:r>
              <w:rPr>
                <w:sz w:val="24"/>
                <w:szCs w:val="24"/>
              </w:rPr>
              <w:t>7</w:t>
            </w:r>
          </w:p>
        </w:tc>
      </w:tr>
      <w:tr w:rsidR="00DA7E71" w14:paraId="7F55CFEB"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8E87C92" w14:textId="77777777" w:rsidR="00DA7E71" w:rsidRDefault="00DA7E71">
            <w:pPr>
              <w:rPr>
                <w:color w:val="000000"/>
                <w:sz w:val="20"/>
                <w:szCs w:val="20"/>
              </w:rPr>
            </w:pPr>
            <w:r>
              <w:rPr>
                <w:color w:val="000000"/>
                <w:sz w:val="20"/>
                <w:szCs w:val="20"/>
              </w:rPr>
              <w:t>5</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59FFAE27" w14:textId="77777777" w:rsidR="00DA7E71" w:rsidRDefault="00DA7E71">
            <w:pPr>
              <w:rPr>
                <w:color w:val="000000"/>
                <w:sz w:val="20"/>
                <w:szCs w:val="20"/>
              </w:rPr>
            </w:pPr>
            <w:r>
              <w:rPr>
                <w:color w:val="000000"/>
                <w:sz w:val="16"/>
                <w:szCs w:val="16"/>
              </w:rPr>
              <w:t>OTHER VEGETABLES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40C8E217" w14:textId="77777777" w:rsidR="00DA7E71" w:rsidRDefault="00DA7E71">
            <w:pPr>
              <w:rPr>
                <w:color w:val="000000"/>
                <w:sz w:val="20"/>
                <w:szCs w:val="20"/>
              </w:rPr>
            </w:pPr>
            <w:r>
              <w:rPr>
                <w:color w:val="000000"/>
                <w:sz w:val="20"/>
                <w:szCs w:val="20"/>
              </w:rPr>
              <w:t>Tomato, eggplant etc.</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7596509D"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229F8315"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5C7493C5" w14:textId="77777777" w:rsidR="00DA7E71" w:rsidRDefault="00DA7E71">
            <w:pPr>
              <w:spacing w:line="276" w:lineRule="auto"/>
              <w:jc w:val="center"/>
              <w:rPr>
                <w:sz w:val="24"/>
                <w:szCs w:val="24"/>
              </w:rPr>
            </w:pPr>
            <w:r>
              <w:rPr>
                <w:sz w:val="24"/>
                <w:szCs w:val="24"/>
              </w:rPr>
              <w:t>7</w:t>
            </w:r>
          </w:p>
        </w:tc>
      </w:tr>
      <w:tr w:rsidR="00DA7E71" w14:paraId="25609828"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A166508" w14:textId="77777777" w:rsidR="00DA7E71" w:rsidRDefault="00DA7E71">
            <w:pPr>
              <w:rPr>
                <w:color w:val="000000"/>
                <w:sz w:val="20"/>
                <w:szCs w:val="20"/>
              </w:rPr>
            </w:pPr>
            <w:r>
              <w:rPr>
                <w:color w:val="000000"/>
                <w:sz w:val="20"/>
                <w:szCs w:val="20"/>
              </w:rPr>
              <w:t>6</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682EA4B8" w14:textId="77777777" w:rsidR="00DA7E71" w:rsidRDefault="00DA7E71">
            <w:pPr>
              <w:rPr>
                <w:color w:val="000000"/>
                <w:sz w:val="20"/>
                <w:szCs w:val="20"/>
              </w:rPr>
            </w:pPr>
            <w:r>
              <w:rPr>
                <w:color w:val="000000"/>
                <w:sz w:val="16"/>
                <w:szCs w:val="16"/>
              </w:rPr>
              <w:t>VITAMIN A RICH FRUITS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60720540" w14:textId="77777777" w:rsidR="00DA7E71" w:rsidRDefault="00DA7E71">
            <w:pPr>
              <w:rPr>
                <w:color w:val="000000"/>
                <w:sz w:val="20"/>
                <w:szCs w:val="20"/>
              </w:rPr>
            </w:pPr>
            <w:r>
              <w:rPr>
                <w:color w:val="000000"/>
                <w:sz w:val="20"/>
                <w:szCs w:val="20"/>
              </w:rPr>
              <w:t>Ripe mango, ripe papaya, fruit juice from these</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1140635C"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6E30849B"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565C1363" w14:textId="77777777" w:rsidR="00DA7E71" w:rsidRDefault="00DA7E71">
            <w:pPr>
              <w:spacing w:line="276" w:lineRule="auto"/>
              <w:jc w:val="center"/>
              <w:rPr>
                <w:sz w:val="24"/>
                <w:szCs w:val="24"/>
              </w:rPr>
            </w:pPr>
            <w:r>
              <w:rPr>
                <w:sz w:val="24"/>
                <w:szCs w:val="24"/>
              </w:rPr>
              <w:t>7</w:t>
            </w:r>
          </w:p>
        </w:tc>
      </w:tr>
      <w:tr w:rsidR="00DA7E71" w14:paraId="658046EB"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5B9EC2F" w14:textId="77777777" w:rsidR="00DA7E71" w:rsidRDefault="00DA7E71">
            <w:pPr>
              <w:rPr>
                <w:color w:val="000000"/>
                <w:sz w:val="20"/>
                <w:szCs w:val="20"/>
              </w:rPr>
            </w:pPr>
            <w:r>
              <w:rPr>
                <w:color w:val="000000"/>
                <w:sz w:val="20"/>
                <w:szCs w:val="20"/>
              </w:rPr>
              <w:t>7</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48A67CA6" w14:textId="77777777" w:rsidR="00DA7E71" w:rsidRDefault="00DA7E71">
            <w:pPr>
              <w:rPr>
                <w:color w:val="000000"/>
                <w:sz w:val="20"/>
                <w:szCs w:val="20"/>
              </w:rPr>
            </w:pPr>
            <w:r>
              <w:rPr>
                <w:color w:val="000000"/>
                <w:sz w:val="16"/>
                <w:szCs w:val="16"/>
              </w:rPr>
              <w:t>OTHER FRUITS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3608C146" w14:textId="77777777" w:rsidR="00DA7E71" w:rsidRDefault="00DA7E71">
            <w:pPr>
              <w:rPr>
                <w:color w:val="000000"/>
                <w:sz w:val="20"/>
                <w:szCs w:val="20"/>
              </w:rPr>
            </w:pPr>
            <w:r>
              <w:rPr>
                <w:color w:val="000000"/>
                <w:sz w:val="20"/>
                <w:szCs w:val="20"/>
              </w:rPr>
              <w:t>Bananas, oranges, apples, melon, lemon, other fruits</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08EB7386"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4BBB8E08"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7544A524" w14:textId="77777777" w:rsidR="00DA7E71" w:rsidRDefault="00DA7E71">
            <w:pPr>
              <w:spacing w:line="276" w:lineRule="auto"/>
              <w:jc w:val="center"/>
              <w:rPr>
                <w:sz w:val="24"/>
                <w:szCs w:val="24"/>
              </w:rPr>
            </w:pPr>
            <w:r>
              <w:rPr>
                <w:sz w:val="24"/>
                <w:szCs w:val="24"/>
              </w:rPr>
              <w:t>7</w:t>
            </w:r>
          </w:p>
        </w:tc>
      </w:tr>
      <w:tr w:rsidR="00DA7E71" w14:paraId="4EB38062"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52D947E" w14:textId="77777777" w:rsidR="00DA7E71" w:rsidRDefault="00DA7E71">
            <w:pPr>
              <w:rPr>
                <w:color w:val="000000"/>
                <w:sz w:val="20"/>
                <w:szCs w:val="20"/>
              </w:rPr>
            </w:pPr>
            <w:r>
              <w:rPr>
                <w:color w:val="000000"/>
                <w:sz w:val="20"/>
                <w:szCs w:val="20"/>
              </w:rPr>
              <w:t>8</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40A66790" w14:textId="77777777" w:rsidR="00DA7E71" w:rsidRDefault="00DA7E71">
            <w:pPr>
              <w:rPr>
                <w:color w:val="000000"/>
                <w:sz w:val="20"/>
                <w:szCs w:val="20"/>
              </w:rPr>
            </w:pPr>
            <w:r>
              <w:rPr>
                <w:color w:val="000000"/>
                <w:sz w:val="16"/>
                <w:szCs w:val="16"/>
              </w:rPr>
              <w:t>ORGAN MEAT</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4ADFC538" w14:textId="77777777" w:rsidR="00DA7E71" w:rsidRDefault="00DA7E71">
            <w:pPr>
              <w:rPr>
                <w:color w:val="000000"/>
                <w:sz w:val="20"/>
                <w:szCs w:val="20"/>
              </w:rPr>
            </w:pPr>
            <w:r>
              <w:rPr>
                <w:color w:val="000000"/>
                <w:sz w:val="20"/>
                <w:szCs w:val="20"/>
              </w:rPr>
              <w:t>Liver, kidney, heart, or other organ meets or blood-based foods</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059DE13F"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14D6D095"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100C9B6E" w14:textId="77777777" w:rsidR="00DA7E71" w:rsidRDefault="00DA7E71">
            <w:pPr>
              <w:spacing w:line="276" w:lineRule="auto"/>
              <w:jc w:val="center"/>
              <w:rPr>
                <w:sz w:val="24"/>
                <w:szCs w:val="24"/>
              </w:rPr>
            </w:pPr>
            <w:r>
              <w:rPr>
                <w:sz w:val="24"/>
                <w:szCs w:val="24"/>
              </w:rPr>
              <w:t>7</w:t>
            </w:r>
          </w:p>
        </w:tc>
      </w:tr>
      <w:tr w:rsidR="00DA7E71" w14:paraId="7A45AC97"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7511CFF" w14:textId="77777777" w:rsidR="00DA7E71" w:rsidRDefault="00DA7E71">
            <w:pPr>
              <w:rPr>
                <w:color w:val="000000"/>
                <w:sz w:val="20"/>
                <w:szCs w:val="20"/>
              </w:rPr>
            </w:pPr>
            <w:r>
              <w:rPr>
                <w:color w:val="000000"/>
                <w:sz w:val="20"/>
                <w:szCs w:val="20"/>
              </w:rPr>
              <w:t>8b</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5DD243F8" w14:textId="77777777" w:rsidR="00DA7E71" w:rsidRDefault="00DA7E71">
            <w:pPr>
              <w:rPr>
                <w:color w:val="000000"/>
                <w:sz w:val="20"/>
                <w:szCs w:val="20"/>
              </w:rPr>
            </w:pPr>
            <w:r>
              <w:rPr>
                <w:color w:val="000000"/>
                <w:sz w:val="16"/>
                <w:szCs w:val="16"/>
              </w:rPr>
              <w:t>POULTRY MEATS- Chicken, ducks, koel &amp; other birds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6686590F" w14:textId="77777777" w:rsidR="00DA7E71" w:rsidRDefault="00DA7E71">
            <w:pPr>
              <w:rPr>
                <w:color w:val="000000"/>
                <w:sz w:val="20"/>
                <w:szCs w:val="20"/>
              </w:rPr>
            </w:pPr>
            <w:r>
              <w:rPr>
                <w:color w:val="000000"/>
                <w:sz w:val="20"/>
                <w:szCs w:val="20"/>
              </w:rPr>
              <w:t>Chicken, ducks, &amp; other birds</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4B1377BB"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44E50E42"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2260E533" w14:textId="77777777" w:rsidR="00DA7E71" w:rsidRDefault="00DA7E71">
            <w:pPr>
              <w:spacing w:line="276" w:lineRule="auto"/>
              <w:jc w:val="center"/>
              <w:rPr>
                <w:sz w:val="24"/>
                <w:szCs w:val="24"/>
              </w:rPr>
            </w:pPr>
            <w:r>
              <w:rPr>
                <w:sz w:val="24"/>
                <w:szCs w:val="24"/>
              </w:rPr>
              <w:t>7</w:t>
            </w:r>
          </w:p>
        </w:tc>
      </w:tr>
      <w:tr w:rsidR="00DA7E71" w14:paraId="0EE7D6DF"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FB1F9B" w14:textId="77777777" w:rsidR="00DA7E71" w:rsidRDefault="00DA7E71">
            <w:pPr>
              <w:rPr>
                <w:color w:val="000000"/>
                <w:sz w:val="20"/>
                <w:szCs w:val="20"/>
              </w:rPr>
            </w:pPr>
            <w:r>
              <w:rPr>
                <w:color w:val="000000"/>
                <w:sz w:val="20"/>
                <w:szCs w:val="20"/>
              </w:rPr>
              <w:t>8a</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05F855CE" w14:textId="77777777" w:rsidR="00DA7E71" w:rsidRDefault="00DA7E71">
            <w:pPr>
              <w:rPr>
                <w:color w:val="000000"/>
                <w:sz w:val="20"/>
                <w:szCs w:val="20"/>
              </w:rPr>
            </w:pPr>
            <w:r>
              <w:rPr>
                <w:color w:val="000000"/>
                <w:sz w:val="16"/>
                <w:szCs w:val="16"/>
              </w:rPr>
              <w:t>Other FLESH MEATS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230060CE" w14:textId="77777777" w:rsidR="00DA7E71" w:rsidRDefault="00DA7E71">
            <w:pPr>
              <w:rPr>
                <w:color w:val="000000"/>
                <w:sz w:val="20"/>
                <w:szCs w:val="20"/>
              </w:rPr>
            </w:pPr>
            <w:r>
              <w:rPr>
                <w:color w:val="000000"/>
                <w:sz w:val="20"/>
                <w:szCs w:val="20"/>
              </w:rPr>
              <w:t>Mutton, lamb, beef, pork or other animal meat</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608E95AD"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5910FBB1"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7B949A13" w14:textId="77777777" w:rsidR="00DA7E71" w:rsidRDefault="00DA7E71">
            <w:pPr>
              <w:spacing w:line="276" w:lineRule="auto"/>
              <w:jc w:val="center"/>
              <w:rPr>
                <w:sz w:val="24"/>
                <w:szCs w:val="24"/>
              </w:rPr>
            </w:pPr>
            <w:r>
              <w:rPr>
                <w:sz w:val="24"/>
                <w:szCs w:val="24"/>
              </w:rPr>
              <w:t>7</w:t>
            </w:r>
          </w:p>
        </w:tc>
      </w:tr>
      <w:tr w:rsidR="00DA7E71" w14:paraId="10FFE74A"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F2AE82C" w14:textId="77777777" w:rsidR="00DA7E71" w:rsidRDefault="00DA7E71">
            <w:pPr>
              <w:rPr>
                <w:color w:val="000000"/>
                <w:sz w:val="20"/>
                <w:szCs w:val="20"/>
              </w:rPr>
            </w:pPr>
            <w:r>
              <w:rPr>
                <w:color w:val="000000"/>
                <w:sz w:val="20"/>
                <w:szCs w:val="20"/>
              </w:rPr>
              <w:t>9</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5C19E4E8" w14:textId="77777777" w:rsidR="00DA7E71" w:rsidRDefault="00DA7E71">
            <w:pPr>
              <w:rPr>
                <w:color w:val="000000"/>
                <w:sz w:val="20"/>
                <w:szCs w:val="20"/>
              </w:rPr>
            </w:pPr>
            <w:r>
              <w:rPr>
                <w:color w:val="000000"/>
                <w:sz w:val="16"/>
                <w:szCs w:val="16"/>
              </w:rPr>
              <w:t>EGGS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686F7B1C" w14:textId="77777777" w:rsidR="00DA7E71" w:rsidRDefault="00DA7E71">
            <w:pPr>
              <w:rPr>
                <w:color w:val="000000"/>
                <w:sz w:val="20"/>
                <w:szCs w:val="20"/>
              </w:rPr>
            </w:pPr>
            <w:r>
              <w:rPr>
                <w:color w:val="000000"/>
                <w:sz w:val="20"/>
                <w:szCs w:val="20"/>
              </w:rPr>
              <w:t>Egg from chicken, duck, or other birds</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17D2D16B"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0DB8AD19"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00D5468B" w14:textId="77777777" w:rsidR="00DA7E71" w:rsidRDefault="00DA7E71">
            <w:pPr>
              <w:spacing w:line="276" w:lineRule="auto"/>
              <w:jc w:val="center"/>
              <w:rPr>
                <w:sz w:val="24"/>
                <w:szCs w:val="24"/>
              </w:rPr>
            </w:pPr>
            <w:r>
              <w:rPr>
                <w:sz w:val="24"/>
                <w:szCs w:val="24"/>
              </w:rPr>
              <w:t>7</w:t>
            </w:r>
          </w:p>
        </w:tc>
      </w:tr>
      <w:tr w:rsidR="00DA7E71" w14:paraId="0DF856CE"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458BC7A" w14:textId="77777777" w:rsidR="00DA7E71" w:rsidRDefault="00DA7E71">
            <w:pPr>
              <w:rPr>
                <w:color w:val="000000"/>
                <w:sz w:val="20"/>
                <w:szCs w:val="20"/>
              </w:rPr>
            </w:pPr>
            <w:r>
              <w:rPr>
                <w:color w:val="000000"/>
                <w:sz w:val="20"/>
                <w:szCs w:val="20"/>
              </w:rPr>
              <w:t>10</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1B437B50" w14:textId="77777777" w:rsidR="00DA7E71" w:rsidRDefault="00DA7E71">
            <w:pPr>
              <w:rPr>
                <w:color w:val="000000"/>
                <w:sz w:val="20"/>
                <w:szCs w:val="20"/>
              </w:rPr>
            </w:pPr>
            <w:r>
              <w:rPr>
                <w:color w:val="000000"/>
                <w:sz w:val="16"/>
                <w:szCs w:val="16"/>
              </w:rPr>
              <w:t>Small Fish</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06DE65E9" w14:textId="77777777" w:rsidR="00DA7E71" w:rsidRDefault="00DA7E71">
            <w:pPr>
              <w:rPr>
                <w:color w:val="000000"/>
                <w:sz w:val="20"/>
                <w:szCs w:val="20"/>
              </w:rPr>
            </w:pPr>
            <w:r>
              <w:rPr>
                <w:color w:val="000000"/>
                <w:sz w:val="20"/>
                <w:szCs w:val="20"/>
              </w:rPr>
              <w:t>Grade 2/3 tilapia</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1CF857D0"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7E4D9AEE"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023D8A89" w14:textId="77777777" w:rsidR="00DA7E71" w:rsidRDefault="00DA7E71">
            <w:pPr>
              <w:spacing w:line="276" w:lineRule="auto"/>
              <w:jc w:val="center"/>
              <w:rPr>
                <w:sz w:val="24"/>
                <w:szCs w:val="24"/>
              </w:rPr>
            </w:pPr>
            <w:r>
              <w:rPr>
                <w:sz w:val="24"/>
                <w:szCs w:val="24"/>
              </w:rPr>
              <w:t>7</w:t>
            </w:r>
          </w:p>
        </w:tc>
      </w:tr>
      <w:tr w:rsidR="00DA7E71" w14:paraId="7940B9AA"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B26D6B0" w14:textId="77777777" w:rsidR="00DA7E71" w:rsidRDefault="00DA7E71">
            <w:pPr>
              <w:rPr>
                <w:color w:val="000000"/>
                <w:sz w:val="20"/>
                <w:szCs w:val="20"/>
              </w:rPr>
            </w:pPr>
            <w:r>
              <w:rPr>
                <w:color w:val="000000"/>
                <w:sz w:val="20"/>
                <w:szCs w:val="20"/>
              </w:rPr>
              <w:t>10a</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6C06CABE" w14:textId="77777777" w:rsidR="00DA7E71" w:rsidRDefault="00DA7E71">
            <w:pPr>
              <w:rPr>
                <w:color w:val="000000"/>
                <w:sz w:val="20"/>
                <w:szCs w:val="20"/>
              </w:rPr>
            </w:pPr>
            <w:r>
              <w:rPr>
                <w:color w:val="000000"/>
                <w:sz w:val="16"/>
                <w:szCs w:val="16"/>
              </w:rPr>
              <w:t>Large Fish</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5B9CCCB0" w14:textId="77777777" w:rsidR="00DA7E71" w:rsidRDefault="00DA7E71">
            <w:pPr>
              <w:rPr>
                <w:color w:val="000000"/>
                <w:sz w:val="20"/>
                <w:szCs w:val="20"/>
              </w:rPr>
            </w:pPr>
            <w:r>
              <w:rPr>
                <w:color w:val="000000"/>
                <w:sz w:val="20"/>
                <w:szCs w:val="20"/>
              </w:rPr>
              <w:t>Catfish, Nile Perch, Grade 1 tilapia</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29656AE8"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32C3207F"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02C2764A" w14:textId="77777777" w:rsidR="00DA7E71" w:rsidRDefault="00DA7E71">
            <w:pPr>
              <w:spacing w:line="276" w:lineRule="auto"/>
              <w:jc w:val="center"/>
              <w:rPr>
                <w:sz w:val="24"/>
                <w:szCs w:val="24"/>
              </w:rPr>
            </w:pPr>
            <w:r>
              <w:rPr>
                <w:sz w:val="24"/>
                <w:szCs w:val="24"/>
              </w:rPr>
              <w:t>7</w:t>
            </w:r>
          </w:p>
        </w:tc>
      </w:tr>
      <w:tr w:rsidR="00DA7E71" w14:paraId="37F9A678"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31FA539" w14:textId="77777777" w:rsidR="00DA7E71" w:rsidRDefault="00DA7E71">
            <w:pPr>
              <w:rPr>
                <w:color w:val="000000"/>
                <w:sz w:val="20"/>
                <w:szCs w:val="20"/>
              </w:rPr>
            </w:pPr>
            <w:r>
              <w:rPr>
                <w:color w:val="000000"/>
                <w:sz w:val="20"/>
                <w:szCs w:val="20"/>
              </w:rPr>
              <w:t>10b</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30124CDB" w14:textId="77777777" w:rsidR="00DA7E71" w:rsidRDefault="00DA7E71">
            <w:pPr>
              <w:rPr>
                <w:color w:val="000000"/>
                <w:sz w:val="20"/>
                <w:szCs w:val="20"/>
              </w:rPr>
            </w:pPr>
            <w:r>
              <w:rPr>
                <w:color w:val="000000"/>
                <w:sz w:val="16"/>
                <w:szCs w:val="16"/>
              </w:rPr>
              <w:t xml:space="preserve">Other Fish </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491B3C88" w14:textId="77777777" w:rsidR="00DA7E71" w:rsidRDefault="00DA7E71">
            <w:pPr>
              <w:rPr>
                <w:color w:val="000000"/>
                <w:sz w:val="20"/>
                <w:szCs w:val="20"/>
              </w:rPr>
            </w:pPr>
            <w:r>
              <w:rPr>
                <w:color w:val="000000"/>
                <w:sz w:val="20"/>
                <w:szCs w:val="20"/>
              </w:rPr>
              <w:t>Please specify</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34EE187B"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2D2DEFD1"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5655E331" w14:textId="77777777" w:rsidR="00DA7E71" w:rsidRDefault="00DA7E71">
            <w:pPr>
              <w:spacing w:line="276" w:lineRule="auto"/>
              <w:jc w:val="center"/>
              <w:rPr>
                <w:sz w:val="24"/>
                <w:szCs w:val="24"/>
              </w:rPr>
            </w:pPr>
            <w:r>
              <w:rPr>
                <w:sz w:val="24"/>
                <w:szCs w:val="24"/>
              </w:rPr>
              <w:t>7</w:t>
            </w:r>
          </w:p>
        </w:tc>
      </w:tr>
      <w:tr w:rsidR="00DA7E71" w14:paraId="11AF0818"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F7410FF" w14:textId="77777777" w:rsidR="00DA7E71" w:rsidRDefault="00DA7E71">
            <w:pPr>
              <w:rPr>
                <w:color w:val="000000"/>
                <w:sz w:val="20"/>
                <w:szCs w:val="20"/>
              </w:rPr>
            </w:pPr>
            <w:r>
              <w:rPr>
                <w:color w:val="000000"/>
                <w:sz w:val="20"/>
                <w:szCs w:val="20"/>
              </w:rPr>
              <w:t>11</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22BD0AD0" w14:textId="77777777" w:rsidR="00DA7E71" w:rsidRDefault="00DA7E71">
            <w:pPr>
              <w:rPr>
                <w:color w:val="000000"/>
                <w:sz w:val="20"/>
                <w:szCs w:val="20"/>
              </w:rPr>
            </w:pPr>
            <w:r>
              <w:rPr>
                <w:color w:val="000000"/>
                <w:sz w:val="16"/>
                <w:szCs w:val="16"/>
              </w:rPr>
              <w:t>BEANS, PEAS, PULSES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495490EC" w14:textId="77777777" w:rsidR="00DA7E71" w:rsidRDefault="00DA7E71">
            <w:pPr>
              <w:rPr>
                <w:color w:val="000000"/>
                <w:sz w:val="20"/>
                <w:szCs w:val="20"/>
              </w:rPr>
            </w:pPr>
            <w:r>
              <w:rPr>
                <w:color w:val="000000"/>
                <w:sz w:val="20"/>
                <w:szCs w:val="20"/>
              </w:rPr>
              <w:t>lentils, peanuts, cowpeas, French beans, or other foods made from these</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4C4892E3"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1737F08C"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5813FBC8" w14:textId="77777777" w:rsidR="00DA7E71" w:rsidRDefault="00DA7E71">
            <w:pPr>
              <w:spacing w:line="276" w:lineRule="auto"/>
              <w:jc w:val="center"/>
              <w:rPr>
                <w:sz w:val="24"/>
                <w:szCs w:val="24"/>
              </w:rPr>
            </w:pPr>
            <w:r>
              <w:rPr>
                <w:sz w:val="24"/>
                <w:szCs w:val="24"/>
              </w:rPr>
              <w:t>7</w:t>
            </w:r>
          </w:p>
        </w:tc>
      </w:tr>
      <w:tr w:rsidR="00DA7E71" w14:paraId="2A756D96"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2D62B6F" w14:textId="77777777" w:rsidR="00DA7E71" w:rsidRDefault="00DA7E71">
            <w:pPr>
              <w:rPr>
                <w:color w:val="000000"/>
                <w:sz w:val="20"/>
                <w:szCs w:val="20"/>
              </w:rPr>
            </w:pPr>
            <w:r>
              <w:rPr>
                <w:color w:val="000000"/>
                <w:sz w:val="20"/>
                <w:szCs w:val="20"/>
              </w:rPr>
              <w:t>12</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6D4CE2F7" w14:textId="77777777" w:rsidR="00DA7E71" w:rsidRDefault="00DA7E71">
            <w:pPr>
              <w:rPr>
                <w:color w:val="000000"/>
                <w:sz w:val="20"/>
                <w:szCs w:val="20"/>
              </w:rPr>
            </w:pPr>
            <w:r>
              <w:rPr>
                <w:color w:val="000000"/>
                <w:sz w:val="16"/>
                <w:szCs w:val="16"/>
              </w:rPr>
              <w:t>NUTS AND SEEDS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39AC0CED" w14:textId="77777777" w:rsidR="00DA7E71" w:rsidRDefault="00DA7E71">
            <w:pPr>
              <w:rPr>
                <w:color w:val="000000"/>
                <w:sz w:val="20"/>
                <w:szCs w:val="20"/>
              </w:rPr>
            </w:pPr>
            <w:r>
              <w:rPr>
                <w:color w:val="000000"/>
                <w:sz w:val="20"/>
                <w:szCs w:val="20"/>
              </w:rPr>
              <w:t>Any tree nuts, groundnuts/ peanuts etc, or other foods made from these</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1878BFEF"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6B67F383"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0DF5D191" w14:textId="77777777" w:rsidR="00DA7E71" w:rsidRDefault="00DA7E71">
            <w:pPr>
              <w:spacing w:line="276" w:lineRule="auto"/>
              <w:jc w:val="center"/>
              <w:rPr>
                <w:sz w:val="24"/>
                <w:szCs w:val="24"/>
              </w:rPr>
            </w:pPr>
            <w:r>
              <w:rPr>
                <w:sz w:val="24"/>
                <w:szCs w:val="24"/>
              </w:rPr>
              <w:t>7</w:t>
            </w:r>
          </w:p>
        </w:tc>
      </w:tr>
      <w:tr w:rsidR="00DA7E71" w14:paraId="636F924D"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5F9D906" w14:textId="77777777" w:rsidR="00DA7E71" w:rsidRDefault="00DA7E71">
            <w:pPr>
              <w:rPr>
                <w:color w:val="000000"/>
                <w:sz w:val="20"/>
                <w:szCs w:val="20"/>
              </w:rPr>
            </w:pPr>
            <w:r>
              <w:rPr>
                <w:color w:val="000000"/>
                <w:sz w:val="20"/>
                <w:szCs w:val="20"/>
              </w:rPr>
              <w:t>13</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0D07AA9A" w14:textId="77777777" w:rsidR="00DA7E71" w:rsidRDefault="00DA7E71">
            <w:pPr>
              <w:rPr>
                <w:color w:val="000000"/>
                <w:sz w:val="20"/>
                <w:szCs w:val="20"/>
              </w:rPr>
            </w:pPr>
            <w:r>
              <w:rPr>
                <w:color w:val="000000"/>
                <w:sz w:val="16"/>
                <w:szCs w:val="16"/>
              </w:rPr>
              <w:t>MILK AND MILK PRODUCTS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7A288D50" w14:textId="77777777" w:rsidR="00DA7E71" w:rsidRDefault="00DA7E71">
            <w:pPr>
              <w:rPr>
                <w:color w:val="000000"/>
                <w:sz w:val="20"/>
                <w:szCs w:val="20"/>
              </w:rPr>
            </w:pPr>
            <w:r>
              <w:rPr>
                <w:color w:val="000000"/>
                <w:sz w:val="20"/>
                <w:szCs w:val="20"/>
              </w:rPr>
              <w:t>Milk, yoghurt, cheese, other milk products</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00C23F2F"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36FEB123"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63DE54FE" w14:textId="77777777" w:rsidR="00DA7E71" w:rsidRDefault="00DA7E71">
            <w:pPr>
              <w:spacing w:line="276" w:lineRule="auto"/>
              <w:jc w:val="center"/>
              <w:rPr>
                <w:sz w:val="24"/>
                <w:szCs w:val="24"/>
              </w:rPr>
            </w:pPr>
            <w:r>
              <w:rPr>
                <w:sz w:val="24"/>
                <w:szCs w:val="24"/>
              </w:rPr>
              <w:t>7</w:t>
            </w:r>
          </w:p>
        </w:tc>
      </w:tr>
      <w:tr w:rsidR="00DA7E71" w14:paraId="3A6EBAD9"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A4C81BE" w14:textId="77777777" w:rsidR="00DA7E71" w:rsidRDefault="00DA7E71">
            <w:pPr>
              <w:rPr>
                <w:color w:val="000000"/>
                <w:sz w:val="20"/>
                <w:szCs w:val="20"/>
              </w:rPr>
            </w:pPr>
            <w:r>
              <w:rPr>
                <w:color w:val="000000"/>
                <w:sz w:val="20"/>
                <w:szCs w:val="20"/>
              </w:rPr>
              <w:t>14</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741A33D5" w14:textId="77777777" w:rsidR="00DA7E71" w:rsidRDefault="00DA7E71">
            <w:pPr>
              <w:rPr>
                <w:color w:val="000000"/>
                <w:sz w:val="20"/>
                <w:szCs w:val="20"/>
              </w:rPr>
            </w:pPr>
            <w:r>
              <w:rPr>
                <w:color w:val="000000"/>
                <w:sz w:val="16"/>
                <w:szCs w:val="16"/>
              </w:rPr>
              <w:t>OILS AND FATS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2C435C1B" w14:textId="77777777" w:rsidR="00DA7E71" w:rsidRDefault="00DA7E71">
            <w:pPr>
              <w:rPr>
                <w:color w:val="000000"/>
                <w:sz w:val="20"/>
                <w:szCs w:val="20"/>
              </w:rPr>
            </w:pPr>
            <w:r>
              <w:rPr>
                <w:color w:val="000000"/>
                <w:sz w:val="20"/>
                <w:szCs w:val="20"/>
              </w:rPr>
              <w:t>Vegetable oil, corn oil, ghee, animal fat, margarine or other oil/fat added to food or used for cooking</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2F3136AD"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0E0B4D8A"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62AA4D92" w14:textId="77777777" w:rsidR="00DA7E71" w:rsidRDefault="00DA7E71">
            <w:pPr>
              <w:spacing w:line="276" w:lineRule="auto"/>
              <w:jc w:val="center"/>
              <w:rPr>
                <w:sz w:val="24"/>
                <w:szCs w:val="24"/>
              </w:rPr>
            </w:pPr>
            <w:r>
              <w:rPr>
                <w:sz w:val="24"/>
                <w:szCs w:val="24"/>
              </w:rPr>
              <w:t>7</w:t>
            </w:r>
          </w:p>
        </w:tc>
      </w:tr>
      <w:tr w:rsidR="00DA7E71" w14:paraId="0CB92FDD"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502E462" w14:textId="77777777" w:rsidR="00DA7E71" w:rsidRDefault="00DA7E71">
            <w:pPr>
              <w:rPr>
                <w:color w:val="000000"/>
                <w:sz w:val="20"/>
                <w:szCs w:val="20"/>
              </w:rPr>
            </w:pPr>
            <w:r>
              <w:rPr>
                <w:color w:val="000000"/>
                <w:sz w:val="20"/>
                <w:szCs w:val="20"/>
              </w:rPr>
              <w:t>15</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1B005D5E" w14:textId="77777777" w:rsidR="00DA7E71" w:rsidRDefault="00DA7E71">
            <w:pPr>
              <w:rPr>
                <w:color w:val="000000"/>
                <w:sz w:val="20"/>
                <w:szCs w:val="20"/>
              </w:rPr>
            </w:pPr>
            <w:r>
              <w:rPr>
                <w:color w:val="000000"/>
                <w:sz w:val="16"/>
                <w:szCs w:val="16"/>
              </w:rPr>
              <w:t>SWEETS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780AA9D9" w14:textId="77777777" w:rsidR="00DA7E71" w:rsidRDefault="00DA7E71">
            <w:pPr>
              <w:rPr>
                <w:color w:val="000000"/>
                <w:sz w:val="20"/>
                <w:szCs w:val="20"/>
              </w:rPr>
            </w:pPr>
            <w:r>
              <w:rPr>
                <w:color w:val="000000"/>
                <w:sz w:val="20"/>
                <w:szCs w:val="20"/>
              </w:rPr>
              <w:t>Sugar, sugar cane, honey, sweetened soda, sugary drinks, chocolate, candies, biscuits, cakes</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4C22EDB5"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7306069A"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49383795" w14:textId="77777777" w:rsidR="00DA7E71" w:rsidRDefault="00DA7E71">
            <w:pPr>
              <w:spacing w:line="276" w:lineRule="auto"/>
              <w:jc w:val="center"/>
              <w:rPr>
                <w:sz w:val="24"/>
                <w:szCs w:val="24"/>
              </w:rPr>
            </w:pPr>
            <w:r>
              <w:rPr>
                <w:sz w:val="24"/>
                <w:szCs w:val="24"/>
              </w:rPr>
              <w:t>7</w:t>
            </w:r>
          </w:p>
        </w:tc>
      </w:tr>
      <w:tr w:rsidR="00DA7E71" w14:paraId="366736C0" w14:textId="77777777" w:rsidTr="00DA7E71">
        <w:tc>
          <w:tcPr>
            <w:tcW w:w="64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76DF7DE" w14:textId="77777777" w:rsidR="00DA7E71" w:rsidRDefault="00DA7E71">
            <w:pPr>
              <w:rPr>
                <w:color w:val="000000"/>
                <w:sz w:val="20"/>
                <w:szCs w:val="20"/>
              </w:rPr>
            </w:pPr>
            <w:r>
              <w:rPr>
                <w:color w:val="000000"/>
                <w:sz w:val="20"/>
                <w:szCs w:val="20"/>
              </w:rPr>
              <w:t>16</w:t>
            </w:r>
          </w:p>
        </w:tc>
        <w:tc>
          <w:tcPr>
            <w:tcW w:w="243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10CADD89" w14:textId="77777777" w:rsidR="00DA7E71" w:rsidRDefault="00DA7E71">
            <w:pPr>
              <w:rPr>
                <w:color w:val="000000"/>
                <w:sz w:val="16"/>
                <w:szCs w:val="16"/>
              </w:rPr>
            </w:pPr>
            <w:r>
              <w:rPr>
                <w:color w:val="000000"/>
                <w:sz w:val="16"/>
                <w:szCs w:val="16"/>
              </w:rPr>
              <w:t>SPICES, CONDIMENTS, BEVERAGES</w:t>
            </w:r>
          </w:p>
        </w:tc>
        <w:tc>
          <w:tcPr>
            <w:tcW w:w="4770" w:type="dxa"/>
            <w:gridSpan w:val="3"/>
            <w:tcBorders>
              <w:top w:val="nil"/>
              <w:left w:val="nil"/>
              <w:bottom w:val="single" w:sz="8" w:space="0" w:color="000000"/>
              <w:right w:val="single" w:sz="8" w:space="0" w:color="000000"/>
            </w:tcBorders>
            <w:tcMar>
              <w:top w:w="0" w:type="dxa"/>
              <w:left w:w="108" w:type="dxa"/>
              <w:bottom w:w="0" w:type="dxa"/>
              <w:right w:w="108" w:type="dxa"/>
            </w:tcMar>
            <w:hideMark/>
          </w:tcPr>
          <w:p w14:paraId="51A19B19" w14:textId="77777777" w:rsidR="00DA7E71" w:rsidRDefault="00DA7E71">
            <w:pPr>
              <w:rPr>
                <w:i/>
                <w:iCs/>
                <w:color w:val="000000"/>
                <w:sz w:val="20"/>
                <w:szCs w:val="20"/>
              </w:rPr>
            </w:pPr>
            <w:r>
              <w:rPr>
                <w:color w:val="000000"/>
                <w:sz w:val="20"/>
                <w:szCs w:val="20"/>
              </w:rPr>
              <w:t>Spices (chili powder, other spice), condiments (hot sauce), coffee, tea</w:t>
            </w:r>
          </w:p>
        </w:tc>
        <w:tc>
          <w:tcPr>
            <w:tcW w:w="720" w:type="dxa"/>
            <w:tcBorders>
              <w:top w:val="nil"/>
              <w:left w:val="nil"/>
              <w:bottom w:val="single" w:sz="8" w:space="0" w:color="000000"/>
              <w:right w:val="single" w:sz="8" w:space="0" w:color="000000"/>
            </w:tcBorders>
            <w:tcMar>
              <w:top w:w="0" w:type="dxa"/>
              <w:left w:w="108" w:type="dxa"/>
              <w:bottom w:w="0" w:type="dxa"/>
              <w:right w:w="108" w:type="dxa"/>
            </w:tcMar>
            <w:hideMark/>
          </w:tcPr>
          <w:p w14:paraId="3FC7EF1D" w14:textId="77777777" w:rsidR="00DA7E71" w:rsidRDefault="00DA7E71">
            <w:pPr>
              <w:spacing w:line="276" w:lineRule="auto"/>
              <w:jc w:val="center"/>
              <w:rPr>
                <w:sz w:val="24"/>
                <w:szCs w:val="24"/>
              </w:rPr>
            </w:pPr>
            <w:r>
              <w:rPr>
                <w:sz w:val="24"/>
                <w:szCs w:val="24"/>
              </w:rPr>
              <w:t>1</w:t>
            </w:r>
          </w:p>
        </w:tc>
        <w:tc>
          <w:tcPr>
            <w:tcW w:w="540" w:type="dxa"/>
            <w:tcBorders>
              <w:top w:val="nil"/>
              <w:left w:val="nil"/>
              <w:bottom w:val="single" w:sz="8" w:space="0" w:color="000000"/>
              <w:right w:val="single" w:sz="8" w:space="0" w:color="000000"/>
            </w:tcBorders>
            <w:tcMar>
              <w:top w:w="0" w:type="dxa"/>
              <w:left w:w="108" w:type="dxa"/>
              <w:bottom w:w="0" w:type="dxa"/>
              <w:right w:w="108" w:type="dxa"/>
            </w:tcMar>
            <w:hideMark/>
          </w:tcPr>
          <w:p w14:paraId="742D0DFD" w14:textId="77777777" w:rsidR="00DA7E71" w:rsidRDefault="00DA7E71">
            <w:pPr>
              <w:spacing w:line="276" w:lineRule="auto"/>
              <w:jc w:val="center"/>
              <w:rPr>
                <w:sz w:val="24"/>
                <w:szCs w:val="24"/>
              </w:rPr>
            </w:pPr>
            <w:r>
              <w:rPr>
                <w:sz w:val="24"/>
                <w:szCs w:val="24"/>
              </w:rPr>
              <w:t>0</w:t>
            </w:r>
          </w:p>
        </w:tc>
        <w:tc>
          <w:tcPr>
            <w:tcW w:w="900" w:type="dxa"/>
            <w:tcBorders>
              <w:top w:val="nil"/>
              <w:left w:val="nil"/>
              <w:bottom w:val="single" w:sz="8" w:space="0" w:color="000000"/>
              <w:right w:val="single" w:sz="8" w:space="0" w:color="000000"/>
            </w:tcBorders>
            <w:tcMar>
              <w:top w:w="0" w:type="dxa"/>
              <w:left w:w="108" w:type="dxa"/>
              <w:bottom w:w="0" w:type="dxa"/>
              <w:right w:w="108" w:type="dxa"/>
            </w:tcMar>
            <w:hideMark/>
          </w:tcPr>
          <w:p w14:paraId="7F7E96AC" w14:textId="77777777" w:rsidR="00DA7E71" w:rsidRDefault="00DA7E71">
            <w:pPr>
              <w:spacing w:line="276" w:lineRule="auto"/>
              <w:jc w:val="center"/>
              <w:rPr>
                <w:sz w:val="24"/>
                <w:szCs w:val="24"/>
              </w:rPr>
            </w:pPr>
            <w:r>
              <w:rPr>
                <w:sz w:val="24"/>
                <w:szCs w:val="24"/>
              </w:rPr>
              <w:t>7</w:t>
            </w:r>
          </w:p>
        </w:tc>
      </w:tr>
      <w:tr w:rsidR="00DA7E71" w14:paraId="18F71518" w14:textId="77777777" w:rsidTr="00DA7E71">
        <w:tc>
          <w:tcPr>
            <w:tcW w:w="645" w:type="dxa"/>
            <w:vAlign w:val="center"/>
            <w:hideMark/>
          </w:tcPr>
          <w:p w14:paraId="30AC3DBD" w14:textId="77777777" w:rsidR="00DA7E71" w:rsidRDefault="00DA7E71">
            <w:pPr>
              <w:rPr>
                <w:sz w:val="24"/>
                <w:szCs w:val="24"/>
              </w:rPr>
            </w:pPr>
          </w:p>
        </w:tc>
        <w:tc>
          <w:tcPr>
            <w:tcW w:w="900" w:type="dxa"/>
            <w:vAlign w:val="center"/>
            <w:hideMark/>
          </w:tcPr>
          <w:p w14:paraId="5AC95B44" w14:textId="77777777" w:rsidR="00DA7E71" w:rsidRDefault="00DA7E71">
            <w:pPr>
              <w:rPr>
                <w:rFonts w:ascii="Times New Roman" w:eastAsia="Times New Roman" w:hAnsi="Times New Roman" w:cs="Times New Roman"/>
                <w:sz w:val="20"/>
                <w:szCs w:val="20"/>
                <w:lang w:eastAsia="en-US"/>
              </w:rPr>
            </w:pPr>
          </w:p>
        </w:tc>
        <w:tc>
          <w:tcPr>
            <w:tcW w:w="1440" w:type="dxa"/>
            <w:vAlign w:val="center"/>
            <w:hideMark/>
          </w:tcPr>
          <w:p w14:paraId="79BF3736" w14:textId="77777777" w:rsidR="00DA7E71" w:rsidRDefault="00DA7E71">
            <w:pPr>
              <w:rPr>
                <w:rFonts w:ascii="Times New Roman" w:eastAsia="Times New Roman" w:hAnsi="Times New Roman" w:cs="Times New Roman"/>
                <w:sz w:val="20"/>
                <w:szCs w:val="20"/>
                <w:lang w:eastAsia="en-US"/>
              </w:rPr>
            </w:pPr>
          </w:p>
        </w:tc>
        <w:tc>
          <w:tcPr>
            <w:tcW w:w="90" w:type="dxa"/>
            <w:vAlign w:val="center"/>
            <w:hideMark/>
          </w:tcPr>
          <w:p w14:paraId="37B607F5" w14:textId="77777777" w:rsidR="00DA7E71" w:rsidRDefault="00DA7E71">
            <w:pPr>
              <w:rPr>
                <w:rFonts w:ascii="Times New Roman" w:eastAsia="Times New Roman" w:hAnsi="Times New Roman" w:cs="Times New Roman"/>
                <w:sz w:val="20"/>
                <w:szCs w:val="20"/>
                <w:lang w:eastAsia="en-US"/>
              </w:rPr>
            </w:pPr>
          </w:p>
        </w:tc>
        <w:tc>
          <w:tcPr>
            <w:tcW w:w="1980" w:type="dxa"/>
            <w:vAlign w:val="center"/>
            <w:hideMark/>
          </w:tcPr>
          <w:p w14:paraId="5D5C06DD" w14:textId="77777777" w:rsidR="00DA7E71" w:rsidRDefault="00DA7E71">
            <w:pPr>
              <w:rPr>
                <w:rFonts w:ascii="Times New Roman" w:eastAsia="Times New Roman" w:hAnsi="Times New Roman" w:cs="Times New Roman"/>
                <w:sz w:val="20"/>
                <w:szCs w:val="20"/>
                <w:lang w:eastAsia="en-US"/>
              </w:rPr>
            </w:pPr>
          </w:p>
        </w:tc>
        <w:tc>
          <w:tcPr>
            <w:tcW w:w="1260" w:type="dxa"/>
            <w:vAlign w:val="center"/>
            <w:hideMark/>
          </w:tcPr>
          <w:p w14:paraId="2E80235A" w14:textId="77777777" w:rsidR="00DA7E71" w:rsidRDefault="00DA7E71">
            <w:pPr>
              <w:rPr>
                <w:rFonts w:ascii="Times New Roman" w:eastAsia="Times New Roman" w:hAnsi="Times New Roman" w:cs="Times New Roman"/>
                <w:sz w:val="20"/>
                <w:szCs w:val="20"/>
                <w:lang w:eastAsia="en-US"/>
              </w:rPr>
            </w:pPr>
          </w:p>
        </w:tc>
        <w:tc>
          <w:tcPr>
            <w:tcW w:w="1530" w:type="dxa"/>
            <w:vAlign w:val="center"/>
            <w:hideMark/>
          </w:tcPr>
          <w:p w14:paraId="04D91016" w14:textId="77777777" w:rsidR="00DA7E71" w:rsidRDefault="00DA7E71">
            <w:pPr>
              <w:rPr>
                <w:rFonts w:ascii="Times New Roman" w:eastAsia="Times New Roman" w:hAnsi="Times New Roman" w:cs="Times New Roman"/>
                <w:sz w:val="20"/>
                <w:szCs w:val="20"/>
                <w:lang w:eastAsia="en-US"/>
              </w:rPr>
            </w:pPr>
          </w:p>
        </w:tc>
        <w:tc>
          <w:tcPr>
            <w:tcW w:w="720" w:type="dxa"/>
            <w:vAlign w:val="center"/>
            <w:hideMark/>
          </w:tcPr>
          <w:p w14:paraId="164ACE0C" w14:textId="77777777" w:rsidR="00DA7E71" w:rsidRDefault="00DA7E71">
            <w:pPr>
              <w:rPr>
                <w:rFonts w:ascii="Times New Roman" w:eastAsia="Times New Roman" w:hAnsi="Times New Roman" w:cs="Times New Roman"/>
                <w:sz w:val="20"/>
                <w:szCs w:val="20"/>
                <w:lang w:eastAsia="en-US"/>
              </w:rPr>
            </w:pPr>
          </w:p>
        </w:tc>
        <w:tc>
          <w:tcPr>
            <w:tcW w:w="540" w:type="dxa"/>
            <w:vAlign w:val="center"/>
            <w:hideMark/>
          </w:tcPr>
          <w:p w14:paraId="4ECF62B9" w14:textId="77777777" w:rsidR="00DA7E71" w:rsidRDefault="00DA7E71">
            <w:pPr>
              <w:rPr>
                <w:rFonts w:ascii="Times New Roman" w:eastAsia="Times New Roman" w:hAnsi="Times New Roman" w:cs="Times New Roman"/>
                <w:sz w:val="20"/>
                <w:szCs w:val="20"/>
                <w:lang w:eastAsia="en-US"/>
              </w:rPr>
            </w:pPr>
          </w:p>
        </w:tc>
        <w:tc>
          <w:tcPr>
            <w:tcW w:w="900" w:type="dxa"/>
            <w:vAlign w:val="center"/>
            <w:hideMark/>
          </w:tcPr>
          <w:p w14:paraId="050B2E2D" w14:textId="77777777" w:rsidR="00DA7E71" w:rsidRDefault="00DA7E71">
            <w:pPr>
              <w:rPr>
                <w:rFonts w:ascii="Times New Roman" w:eastAsia="Times New Roman" w:hAnsi="Times New Roman" w:cs="Times New Roman"/>
                <w:sz w:val="20"/>
                <w:szCs w:val="20"/>
                <w:lang w:eastAsia="en-US"/>
              </w:rPr>
            </w:pPr>
          </w:p>
        </w:tc>
      </w:tr>
    </w:tbl>
    <w:p w14:paraId="59F0FBA8" w14:textId="77777777" w:rsidR="00DA7E71" w:rsidRDefault="00DA7E71" w:rsidP="00DA7E71">
      <w:pPr>
        <w:rPr>
          <w:b/>
          <w:bCs/>
        </w:rPr>
      </w:pPr>
    </w:p>
    <w:p w14:paraId="0CF32FE1" w14:textId="77777777" w:rsidR="00DA7E71" w:rsidRDefault="00DA7E71" w:rsidP="00DA7E71">
      <w:pPr>
        <w:rPr>
          <w:b/>
          <w:bCs/>
        </w:rPr>
      </w:pPr>
    </w:p>
    <w:p w14:paraId="68808807" w14:textId="77777777" w:rsidR="00DA7E71" w:rsidRDefault="00DA7E71" w:rsidP="00DA7E71">
      <w:pPr>
        <w:rPr>
          <w:b/>
          <w:bCs/>
        </w:rPr>
      </w:pPr>
    </w:p>
    <w:p w14:paraId="25EF64B6" w14:textId="77777777" w:rsidR="00DA7E71" w:rsidRDefault="00DA7E71" w:rsidP="00DA7E71">
      <w:pPr>
        <w:rPr>
          <w:b/>
          <w:bCs/>
        </w:rPr>
      </w:pPr>
    </w:p>
    <w:p w14:paraId="6BF770BB" w14:textId="77777777" w:rsidR="00DA7E71" w:rsidRDefault="00DA7E71" w:rsidP="00DA7E71">
      <w:pPr>
        <w:rPr>
          <w:b/>
          <w:bCs/>
        </w:rPr>
      </w:pPr>
    </w:p>
    <w:p w14:paraId="0EACB53D" w14:textId="77777777" w:rsidR="00DA7E71" w:rsidRDefault="00DA7E71" w:rsidP="00DA7E71">
      <w:pPr>
        <w:rPr>
          <w:b/>
          <w:bCs/>
        </w:rPr>
      </w:pPr>
    </w:p>
    <w:p w14:paraId="12B1B004" w14:textId="77777777" w:rsidR="00DA7E71" w:rsidRDefault="00DA7E71" w:rsidP="00DA7E71">
      <w:pPr>
        <w:rPr>
          <w:b/>
          <w:bCs/>
        </w:rPr>
      </w:pPr>
    </w:p>
    <w:p w14:paraId="45BA4E89" w14:textId="77777777" w:rsidR="00DA7E71" w:rsidRDefault="00DA7E71" w:rsidP="00DA7E71">
      <w:pPr>
        <w:rPr>
          <w:b/>
          <w:bCs/>
        </w:rPr>
      </w:pPr>
    </w:p>
    <w:p w14:paraId="1763C9BE" w14:textId="77777777" w:rsidR="00DA7E71" w:rsidRDefault="00DA7E71" w:rsidP="00DA7E71">
      <w:pPr>
        <w:rPr>
          <w:b/>
          <w:bCs/>
        </w:rPr>
      </w:pPr>
    </w:p>
    <w:p w14:paraId="6A3F4E0B" w14:textId="77777777" w:rsidR="00DA7E71" w:rsidRDefault="00DA7E71" w:rsidP="00DA7E71">
      <w:pPr>
        <w:rPr>
          <w:b/>
          <w:bCs/>
        </w:rPr>
      </w:pPr>
    </w:p>
    <w:p w14:paraId="19A1FBE7" w14:textId="77777777" w:rsidR="00DA7E71" w:rsidRDefault="00DA7E71" w:rsidP="00DA7E71">
      <w:pPr>
        <w:rPr>
          <w:b/>
          <w:bCs/>
        </w:rPr>
      </w:pPr>
    </w:p>
    <w:p w14:paraId="764982B7" w14:textId="77777777" w:rsidR="00DA7E71" w:rsidRDefault="00DA7E71" w:rsidP="00DA7E71">
      <w:pPr>
        <w:rPr>
          <w:b/>
          <w:bCs/>
        </w:rPr>
      </w:pPr>
    </w:p>
    <w:p w14:paraId="7D28905A" w14:textId="77777777" w:rsidR="00DA7E71" w:rsidRDefault="00DA7E71" w:rsidP="00DA7E71">
      <w:pPr>
        <w:rPr>
          <w:b/>
          <w:bCs/>
        </w:rPr>
      </w:pPr>
    </w:p>
    <w:p w14:paraId="1836BFDD" w14:textId="77777777" w:rsidR="00DA7E71" w:rsidRDefault="00DA7E71" w:rsidP="00DA7E71">
      <w:pPr>
        <w:ind w:left="720"/>
        <w:rPr>
          <w:b/>
          <w:bCs/>
        </w:rPr>
      </w:pPr>
      <w:r>
        <w:rPr>
          <w:b/>
          <w:bCs/>
        </w:rPr>
        <w:lastRenderedPageBreak/>
        <w:t>9.1. If child consumed fish yesterday (</w:t>
      </w:r>
      <w:r>
        <w:rPr>
          <w:b/>
          <w:bCs/>
          <w:color w:val="FF0000"/>
        </w:rPr>
        <w:t>24 hour recall</w:t>
      </w:r>
      <w:r>
        <w:rPr>
          <w:b/>
          <w:bCs/>
        </w:rPr>
        <w:t>):</w:t>
      </w:r>
    </w:p>
    <w:p w14:paraId="076B3BCF" w14:textId="77777777" w:rsidR="00DA7E71" w:rsidRDefault="00DA7E71" w:rsidP="00DA7E71">
      <w:pPr>
        <w:shd w:val="clear" w:color="auto" w:fill="FFFFFF"/>
        <w:spacing w:after="120"/>
        <w:rPr>
          <w:color w:val="000000"/>
          <w:lang w:val="en-AU" w:eastAsia="en-AU"/>
        </w:rPr>
      </w:pPr>
      <w:r>
        <w:t>Which were the fish species? How</w:t>
      </w:r>
      <w:r>
        <w:rPr>
          <w:color w:val="000000"/>
          <w:lang w:eastAsia="en-AU"/>
        </w:rPr>
        <w:t xml:space="preserve"> </w:t>
      </w:r>
      <w:r>
        <w:rPr>
          <w:color w:val="000000"/>
          <w:lang w:val="en-AU" w:eastAsia="en-AU"/>
        </w:rPr>
        <w:t>much fish did s/he consume, what were the types of fish and what were the sources of fish?</w:t>
      </w:r>
    </w:p>
    <w:tbl>
      <w:tblPr>
        <w:tblW w:w="0" w:type="auto"/>
        <w:tblInd w:w="108" w:type="dxa"/>
        <w:tblCellMar>
          <w:left w:w="0" w:type="dxa"/>
          <w:right w:w="0" w:type="dxa"/>
        </w:tblCellMar>
        <w:tblLook w:val="04A0" w:firstRow="1" w:lastRow="0" w:firstColumn="1" w:lastColumn="0" w:noHBand="0" w:noVBand="1"/>
      </w:tblPr>
      <w:tblGrid>
        <w:gridCol w:w="438"/>
        <w:gridCol w:w="2481"/>
        <w:gridCol w:w="1508"/>
        <w:gridCol w:w="1697"/>
        <w:gridCol w:w="3108"/>
      </w:tblGrid>
      <w:tr w:rsidR="00DA7E71" w14:paraId="6DDCE077" w14:textId="77777777" w:rsidTr="00DA7E71">
        <w:tc>
          <w:tcPr>
            <w:tcW w:w="4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7E2225B" w14:textId="77777777" w:rsidR="00DA7E71" w:rsidRDefault="00DA7E71">
            <w:pPr>
              <w:spacing w:line="276" w:lineRule="auto"/>
              <w:jc w:val="center"/>
              <w:rPr>
                <w:b/>
                <w:bCs/>
                <w:color w:val="000000"/>
                <w:sz w:val="20"/>
                <w:szCs w:val="20"/>
                <w:lang w:val="en-AU" w:eastAsia="en-AU"/>
              </w:rPr>
            </w:pPr>
            <w:r>
              <w:rPr>
                <w:b/>
                <w:bCs/>
                <w:color w:val="000000"/>
                <w:sz w:val="20"/>
                <w:szCs w:val="20"/>
                <w:lang w:val="en-AU" w:eastAsia="en-AU"/>
              </w:rPr>
              <w:t>Sl</w:t>
            </w:r>
          </w:p>
        </w:tc>
        <w:tc>
          <w:tcPr>
            <w:tcW w:w="274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94CD2B3" w14:textId="77777777" w:rsidR="00DA7E71" w:rsidRDefault="00DA7E71">
            <w:pPr>
              <w:spacing w:line="276" w:lineRule="auto"/>
              <w:jc w:val="center"/>
              <w:rPr>
                <w:b/>
                <w:bCs/>
                <w:color w:val="000000"/>
                <w:sz w:val="20"/>
                <w:szCs w:val="20"/>
                <w:lang w:val="en-AU" w:eastAsia="en-AU"/>
              </w:rPr>
            </w:pPr>
            <w:r>
              <w:rPr>
                <w:b/>
                <w:bCs/>
                <w:color w:val="000000"/>
                <w:sz w:val="20"/>
                <w:szCs w:val="20"/>
                <w:lang w:val="en-AU" w:eastAsia="en-AU"/>
              </w:rPr>
              <w:t>Name of Fish species</w:t>
            </w:r>
          </w:p>
        </w:tc>
        <w:tc>
          <w:tcPr>
            <w:tcW w:w="157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3C0E79" w14:textId="77777777" w:rsidR="00DA7E71" w:rsidRDefault="00DA7E71">
            <w:pPr>
              <w:spacing w:line="276" w:lineRule="auto"/>
              <w:jc w:val="center"/>
              <w:rPr>
                <w:b/>
                <w:bCs/>
                <w:color w:val="000000"/>
                <w:sz w:val="20"/>
                <w:szCs w:val="20"/>
                <w:lang w:val="en-AU" w:eastAsia="en-AU"/>
              </w:rPr>
            </w:pPr>
            <w:r>
              <w:rPr>
                <w:b/>
                <w:bCs/>
                <w:color w:val="000000"/>
                <w:sz w:val="20"/>
                <w:szCs w:val="20"/>
                <w:lang w:val="en-AU" w:eastAsia="en-AU"/>
              </w:rPr>
              <w:t>Consumed</w:t>
            </w:r>
          </w:p>
          <w:p w14:paraId="0203EBBD" w14:textId="77777777" w:rsidR="00DA7E71" w:rsidRDefault="00DA7E71">
            <w:pPr>
              <w:spacing w:line="276" w:lineRule="auto"/>
              <w:jc w:val="center"/>
              <w:rPr>
                <w:color w:val="000000"/>
                <w:sz w:val="20"/>
                <w:szCs w:val="20"/>
                <w:lang w:val="en-AU" w:eastAsia="en-AU"/>
              </w:rPr>
            </w:pPr>
            <w:r>
              <w:rPr>
                <w:color w:val="000000"/>
                <w:sz w:val="20"/>
                <w:szCs w:val="20"/>
                <w:lang w:val="en-AU" w:eastAsia="en-AU"/>
              </w:rPr>
              <w:t>in gram</w:t>
            </w:r>
          </w:p>
        </w:tc>
        <w:tc>
          <w:tcPr>
            <w:tcW w:w="180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B77527A" w14:textId="77777777" w:rsidR="00DA7E71" w:rsidRDefault="00DA7E71">
            <w:pPr>
              <w:spacing w:line="276" w:lineRule="auto"/>
              <w:jc w:val="center"/>
              <w:rPr>
                <w:b/>
                <w:bCs/>
                <w:color w:val="000000"/>
                <w:sz w:val="20"/>
                <w:szCs w:val="20"/>
                <w:lang w:val="en-AU" w:eastAsia="en-AU"/>
              </w:rPr>
            </w:pPr>
            <w:r>
              <w:rPr>
                <w:b/>
                <w:bCs/>
                <w:color w:val="000000"/>
                <w:sz w:val="20"/>
                <w:szCs w:val="20"/>
                <w:lang w:val="en-AU" w:eastAsia="en-AU"/>
              </w:rPr>
              <w:t>Type of Fish</w:t>
            </w:r>
          </w:p>
          <w:p w14:paraId="5BA40197" w14:textId="77777777" w:rsidR="00DA7E71" w:rsidRDefault="00DA7E71">
            <w:pPr>
              <w:spacing w:line="276" w:lineRule="auto"/>
              <w:rPr>
                <w:color w:val="000000"/>
                <w:sz w:val="16"/>
                <w:szCs w:val="16"/>
                <w:lang w:val="en-AU" w:eastAsia="en-AU"/>
              </w:rPr>
            </w:pPr>
            <w:r>
              <w:rPr>
                <w:color w:val="000000"/>
                <w:sz w:val="16"/>
                <w:szCs w:val="16"/>
                <w:lang w:val="en-AU" w:eastAsia="en-AU"/>
              </w:rPr>
              <w:t>1=Fried</w:t>
            </w:r>
          </w:p>
          <w:p w14:paraId="3DDDE495" w14:textId="77777777" w:rsidR="00DA7E71" w:rsidRDefault="00DA7E71">
            <w:pPr>
              <w:spacing w:line="276" w:lineRule="auto"/>
              <w:rPr>
                <w:color w:val="000000"/>
                <w:sz w:val="16"/>
                <w:szCs w:val="16"/>
                <w:lang w:val="en-AU" w:eastAsia="en-AU"/>
              </w:rPr>
            </w:pPr>
            <w:r>
              <w:rPr>
                <w:color w:val="000000"/>
                <w:sz w:val="16"/>
                <w:szCs w:val="16"/>
                <w:lang w:val="en-AU" w:eastAsia="en-AU"/>
              </w:rPr>
              <w:t>2=Grilled</w:t>
            </w:r>
          </w:p>
          <w:p w14:paraId="04970319" w14:textId="77777777" w:rsidR="00DA7E71" w:rsidRDefault="00DA7E71">
            <w:pPr>
              <w:spacing w:line="276" w:lineRule="auto"/>
              <w:rPr>
                <w:color w:val="000000"/>
                <w:sz w:val="16"/>
                <w:szCs w:val="16"/>
                <w:lang w:val="en-AU" w:eastAsia="en-AU"/>
              </w:rPr>
            </w:pPr>
            <w:r>
              <w:rPr>
                <w:color w:val="000000"/>
                <w:sz w:val="16"/>
                <w:szCs w:val="16"/>
                <w:lang w:val="en-AU" w:eastAsia="en-AU"/>
              </w:rPr>
              <w:t>3=Cooked with spices/relish</w:t>
            </w:r>
          </w:p>
        </w:tc>
        <w:tc>
          <w:tcPr>
            <w:tcW w:w="343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05E76D4" w14:textId="77777777" w:rsidR="00DA7E71" w:rsidRDefault="00DA7E71">
            <w:pPr>
              <w:spacing w:line="276" w:lineRule="auto"/>
              <w:jc w:val="center"/>
              <w:rPr>
                <w:b/>
                <w:bCs/>
                <w:color w:val="000000"/>
                <w:sz w:val="20"/>
                <w:szCs w:val="20"/>
                <w:lang w:val="en-AU" w:eastAsia="en-AU"/>
              </w:rPr>
            </w:pPr>
            <w:r>
              <w:rPr>
                <w:b/>
                <w:bCs/>
                <w:color w:val="000000"/>
                <w:sz w:val="20"/>
                <w:szCs w:val="20"/>
                <w:lang w:val="en-AU" w:eastAsia="en-AU"/>
              </w:rPr>
              <w:t>Sources of Fish</w:t>
            </w:r>
          </w:p>
          <w:p w14:paraId="330164F4" w14:textId="77777777" w:rsidR="00DA7E71" w:rsidRDefault="00DA7E71">
            <w:pPr>
              <w:spacing w:line="276" w:lineRule="auto"/>
              <w:rPr>
                <w:color w:val="000000"/>
                <w:sz w:val="16"/>
                <w:szCs w:val="16"/>
                <w:lang w:val="en-AU" w:eastAsia="en-AU"/>
              </w:rPr>
            </w:pPr>
            <w:r>
              <w:rPr>
                <w:color w:val="000000"/>
                <w:sz w:val="16"/>
                <w:szCs w:val="16"/>
                <w:lang w:val="en-AU" w:eastAsia="en-AU"/>
              </w:rPr>
              <w:t>1=Own production</w:t>
            </w:r>
          </w:p>
          <w:p w14:paraId="578AB87C" w14:textId="77777777" w:rsidR="00DA7E71" w:rsidRDefault="00DA7E71">
            <w:pPr>
              <w:spacing w:line="276" w:lineRule="auto"/>
              <w:rPr>
                <w:color w:val="000000"/>
                <w:sz w:val="16"/>
                <w:szCs w:val="16"/>
                <w:lang w:val="en-AU" w:eastAsia="en-AU"/>
              </w:rPr>
            </w:pPr>
            <w:r>
              <w:rPr>
                <w:color w:val="000000"/>
                <w:sz w:val="16"/>
                <w:szCs w:val="16"/>
                <w:lang w:val="en-AU" w:eastAsia="en-AU"/>
              </w:rPr>
              <w:t>2=Captured from open sources</w:t>
            </w:r>
          </w:p>
          <w:p w14:paraId="7FD450B3" w14:textId="77777777" w:rsidR="00DA7E71" w:rsidRDefault="00DA7E71">
            <w:pPr>
              <w:spacing w:line="276" w:lineRule="auto"/>
              <w:rPr>
                <w:color w:val="000000"/>
                <w:sz w:val="16"/>
                <w:szCs w:val="16"/>
                <w:lang w:val="en-AU" w:eastAsia="en-AU"/>
              </w:rPr>
            </w:pPr>
            <w:r>
              <w:rPr>
                <w:color w:val="000000"/>
                <w:sz w:val="16"/>
                <w:szCs w:val="16"/>
                <w:lang w:val="en-AU" w:eastAsia="en-AU"/>
              </w:rPr>
              <w:t>3=Received/ gifted from others</w:t>
            </w:r>
          </w:p>
          <w:p w14:paraId="0F28D333" w14:textId="77777777" w:rsidR="00DA7E71" w:rsidRDefault="00DA7E71">
            <w:pPr>
              <w:spacing w:line="276" w:lineRule="auto"/>
              <w:rPr>
                <w:color w:val="000000"/>
                <w:sz w:val="16"/>
                <w:szCs w:val="16"/>
                <w:lang w:val="en-AU" w:eastAsia="en-AU"/>
              </w:rPr>
            </w:pPr>
            <w:r>
              <w:rPr>
                <w:color w:val="000000"/>
                <w:sz w:val="16"/>
                <w:szCs w:val="16"/>
                <w:lang w:val="en-AU" w:eastAsia="en-AU"/>
              </w:rPr>
              <w:t>4=Market</w:t>
            </w:r>
          </w:p>
          <w:p w14:paraId="2C3AFBDC" w14:textId="77777777" w:rsidR="00DA7E71" w:rsidRDefault="00DA7E71">
            <w:pPr>
              <w:spacing w:line="276" w:lineRule="auto"/>
              <w:rPr>
                <w:b/>
                <w:bCs/>
                <w:color w:val="000000"/>
                <w:sz w:val="20"/>
                <w:szCs w:val="20"/>
                <w:lang w:val="en-AU" w:eastAsia="en-AU"/>
              </w:rPr>
            </w:pPr>
            <w:r>
              <w:rPr>
                <w:color w:val="000000"/>
                <w:sz w:val="16"/>
                <w:szCs w:val="16"/>
                <w:lang w:val="en-AU" w:eastAsia="en-AU"/>
              </w:rPr>
              <w:t>5=Don’t know</w:t>
            </w:r>
          </w:p>
        </w:tc>
      </w:tr>
      <w:tr w:rsidR="00DA7E71" w14:paraId="6B93B3DE" w14:textId="77777777" w:rsidTr="00DA7E71">
        <w:tc>
          <w:tcPr>
            <w:tcW w:w="45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D9C2240" w14:textId="77777777" w:rsidR="00DA7E71" w:rsidRDefault="00DA7E71">
            <w:pPr>
              <w:numPr>
                <w:ilvl w:val="0"/>
                <w:numId w:val="9"/>
              </w:numPr>
              <w:spacing w:after="120" w:line="276" w:lineRule="auto"/>
              <w:ind w:left="0" w:firstLine="0"/>
              <w:rPr>
                <w:color w:val="000000"/>
                <w:sz w:val="20"/>
                <w:szCs w:val="20"/>
                <w:lang w:val="en-AU" w:eastAsia="en-AU"/>
              </w:rPr>
            </w:pPr>
          </w:p>
        </w:tc>
        <w:tc>
          <w:tcPr>
            <w:tcW w:w="2741" w:type="dxa"/>
            <w:tcBorders>
              <w:top w:val="nil"/>
              <w:left w:val="nil"/>
              <w:bottom w:val="single" w:sz="8" w:space="0" w:color="000000"/>
              <w:right w:val="single" w:sz="8" w:space="0" w:color="000000"/>
            </w:tcBorders>
            <w:tcMar>
              <w:top w:w="0" w:type="dxa"/>
              <w:left w:w="108" w:type="dxa"/>
              <w:bottom w:w="0" w:type="dxa"/>
              <w:right w:w="108" w:type="dxa"/>
            </w:tcMar>
          </w:tcPr>
          <w:p w14:paraId="79DAD62D" w14:textId="77777777" w:rsidR="00DA7E71" w:rsidRDefault="00DA7E71">
            <w:pPr>
              <w:spacing w:after="120" w:line="276" w:lineRule="auto"/>
              <w:rPr>
                <w:color w:val="000000"/>
                <w:sz w:val="20"/>
                <w:szCs w:val="20"/>
                <w:lang w:val="en-AU" w:eastAsia="en-AU"/>
              </w:rPr>
            </w:pPr>
          </w:p>
        </w:tc>
        <w:tc>
          <w:tcPr>
            <w:tcW w:w="1572" w:type="dxa"/>
            <w:tcBorders>
              <w:top w:val="nil"/>
              <w:left w:val="nil"/>
              <w:bottom w:val="single" w:sz="8" w:space="0" w:color="000000"/>
              <w:right w:val="single" w:sz="8" w:space="0" w:color="000000"/>
            </w:tcBorders>
            <w:tcMar>
              <w:top w:w="0" w:type="dxa"/>
              <w:left w:w="108" w:type="dxa"/>
              <w:bottom w:w="0" w:type="dxa"/>
              <w:right w:w="108" w:type="dxa"/>
            </w:tcMar>
          </w:tcPr>
          <w:p w14:paraId="5B576FE3" w14:textId="77777777" w:rsidR="00DA7E71" w:rsidRDefault="00DA7E71">
            <w:pPr>
              <w:spacing w:after="120" w:line="276" w:lineRule="auto"/>
              <w:rPr>
                <w:color w:val="000000"/>
                <w:sz w:val="20"/>
                <w:szCs w:val="20"/>
                <w:lang w:val="en-AU" w:eastAsia="en-AU"/>
              </w:rPr>
            </w:pPr>
          </w:p>
        </w:tc>
        <w:tc>
          <w:tcPr>
            <w:tcW w:w="1802" w:type="dxa"/>
            <w:tcBorders>
              <w:top w:val="nil"/>
              <w:left w:val="nil"/>
              <w:bottom w:val="single" w:sz="8" w:space="0" w:color="000000"/>
              <w:right w:val="single" w:sz="8" w:space="0" w:color="000000"/>
            </w:tcBorders>
            <w:tcMar>
              <w:top w:w="0" w:type="dxa"/>
              <w:left w:w="108" w:type="dxa"/>
              <w:bottom w:w="0" w:type="dxa"/>
              <w:right w:w="108" w:type="dxa"/>
            </w:tcMar>
          </w:tcPr>
          <w:p w14:paraId="446C34E7" w14:textId="77777777" w:rsidR="00DA7E71" w:rsidRDefault="00DA7E71">
            <w:pPr>
              <w:spacing w:after="120" w:line="276" w:lineRule="auto"/>
              <w:rPr>
                <w:color w:val="000000"/>
                <w:sz w:val="20"/>
                <w:szCs w:val="20"/>
                <w:lang w:val="en-AU" w:eastAsia="en-AU"/>
              </w:rPr>
            </w:pPr>
          </w:p>
        </w:tc>
        <w:tc>
          <w:tcPr>
            <w:tcW w:w="3434" w:type="dxa"/>
            <w:tcBorders>
              <w:top w:val="nil"/>
              <w:left w:val="nil"/>
              <w:bottom w:val="single" w:sz="8" w:space="0" w:color="000000"/>
              <w:right w:val="single" w:sz="8" w:space="0" w:color="000000"/>
            </w:tcBorders>
            <w:tcMar>
              <w:top w:w="0" w:type="dxa"/>
              <w:left w:w="108" w:type="dxa"/>
              <w:bottom w:w="0" w:type="dxa"/>
              <w:right w:w="108" w:type="dxa"/>
            </w:tcMar>
          </w:tcPr>
          <w:p w14:paraId="063648CE" w14:textId="77777777" w:rsidR="00DA7E71" w:rsidRDefault="00DA7E71">
            <w:pPr>
              <w:spacing w:after="120" w:line="276" w:lineRule="auto"/>
              <w:rPr>
                <w:color w:val="000000"/>
                <w:sz w:val="20"/>
                <w:szCs w:val="20"/>
                <w:lang w:val="en-AU" w:eastAsia="en-AU"/>
              </w:rPr>
            </w:pPr>
          </w:p>
        </w:tc>
      </w:tr>
      <w:tr w:rsidR="00DA7E71" w14:paraId="6738ACC6" w14:textId="77777777" w:rsidTr="00DA7E71">
        <w:tc>
          <w:tcPr>
            <w:tcW w:w="45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C682BDC" w14:textId="77777777" w:rsidR="00DA7E71" w:rsidRDefault="00DA7E71">
            <w:pPr>
              <w:numPr>
                <w:ilvl w:val="0"/>
                <w:numId w:val="9"/>
              </w:numPr>
              <w:spacing w:after="120" w:line="276" w:lineRule="auto"/>
              <w:ind w:left="0" w:firstLine="0"/>
              <w:rPr>
                <w:color w:val="000000"/>
                <w:sz w:val="20"/>
                <w:szCs w:val="20"/>
                <w:lang w:val="en-AU" w:eastAsia="en-AU"/>
              </w:rPr>
            </w:pPr>
          </w:p>
        </w:tc>
        <w:tc>
          <w:tcPr>
            <w:tcW w:w="2741" w:type="dxa"/>
            <w:tcBorders>
              <w:top w:val="nil"/>
              <w:left w:val="nil"/>
              <w:bottom w:val="single" w:sz="8" w:space="0" w:color="000000"/>
              <w:right w:val="single" w:sz="8" w:space="0" w:color="000000"/>
            </w:tcBorders>
            <w:tcMar>
              <w:top w:w="0" w:type="dxa"/>
              <w:left w:w="108" w:type="dxa"/>
              <w:bottom w:w="0" w:type="dxa"/>
              <w:right w:w="108" w:type="dxa"/>
            </w:tcMar>
          </w:tcPr>
          <w:p w14:paraId="63675316" w14:textId="77777777" w:rsidR="00DA7E71" w:rsidRDefault="00DA7E71">
            <w:pPr>
              <w:spacing w:after="120" w:line="276" w:lineRule="auto"/>
              <w:rPr>
                <w:color w:val="000000"/>
                <w:sz w:val="20"/>
                <w:szCs w:val="20"/>
                <w:lang w:val="en-AU" w:eastAsia="en-AU"/>
              </w:rPr>
            </w:pPr>
          </w:p>
        </w:tc>
        <w:tc>
          <w:tcPr>
            <w:tcW w:w="1572" w:type="dxa"/>
            <w:tcBorders>
              <w:top w:val="nil"/>
              <w:left w:val="nil"/>
              <w:bottom w:val="single" w:sz="8" w:space="0" w:color="000000"/>
              <w:right w:val="single" w:sz="8" w:space="0" w:color="000000"/>
            </w:tcBorders>
            <w:tcMar>
              <w:top w:w="0" w:type="dxa"/>
              <w:left w:w="108" w:type="dxa"/>
              <w:bottom w:w="0" w:type="dxa"/>
              <w:right w:w="108" w:type="dxa"/>
            </w:tcMar>
          </w:tcPr>
          <w:p w14:paraId="0DEB6DBA" w14:textId="77777777" w:rsidR="00DA7E71" w:rsidRDefault="00DA7E71">
            <w:pPr>
              <w:spacing w:after="120" w:line="276" w:lineRule="auto"/>
              <w:rPr>
                <w:color w:val="000000"/>
                <w:sz w:val="20"/>
                <w:szCs w:val="20"/>
                <w:lang w:val="en-AU" w:eastAsia="en-AU"/>
              </w:rPr>
            </w:pPr>
          </w:p>
        </w:tc>
        <w:tc>
          <w:tcPr>
            <w:tcW w:w="1802" w:type="dxa"/>
            <w:tcBorders>
              <w:top w:val="nil"/>
              <w:left w:val="nil"/>
              <w:bottom w:val="single" w:sz="8" w:space="0" w:color="000000"/>
              <w:right w:val="single" w:sz="8" w:space="0" w:color="000000"/>
            </w:tcBorders>
            <w:tcMar>
              <w:top w:w="0" w:type="dxa"/>
              <w:left w:w="108" w:type="dxa"/>
              <w:bottom w:w="0" w:type="dxa"/>
              <w:right w:w="108" w:type="dxa"/>
            </w:tcMar>
          </w:tcPr>
          <w:p w14:paraId="1BDD4047" w14:textId="77777777" w:rsidR="00DA7E71" w:rsidRDefault="00DA7E71">
            <w:pPr>
              <w:spacing w:after="120" w:line="276" w:lineRule="auto"/>
              <w:rPr>
                <w:color w:val="000000"/>
                <w:sz w:val="20"/>
                <w:szCs w:val="20"/>
                <w:lang w:val="en-AU" w:eastAsia="en-AU"/>
              </w:rPr>
            </w:pPr>
          </w:p>
        </w:tc>
        <w:tc>
          <w:tcPr>
            <w:tcW w:w="3434" w:type="dxa"/>
            <w:tcBorders>
              <w:top w:val="nil"/>
              <w:left w:val="nil"/>
              <w:bottom w:val="single" w:sz="8" w:space="0" w:color="000000"/>
              <w:right w:val="single" w:sz="8" w:space="0" w:color="000000"/>
            </w:tcBorders>
            <w:tcMar>
              <w:top w:w="0" w:type="dxa"/>
              <w:left w:w="108" w:type="dxa"/>
              <w:bottom w:w="0" w:type="dxa"/>
              <w:right w:w="108" w:type="dxa"/>
            </w:tcMar>
          </w:tcPr>
          <w:p w14:paraId="11F7B71E" w14:textId="77777777" w:rsidR="00DA7E71" w:rsidRDefault="00DA7E71">
            <w:pPr>
              <w:spacing w:after="120" w:line="276" w:lineRule="auto"/>
              <w:rPr>
                <w:color w:val="000000"/>
                <w:sz w:val="20"/>
                <w:szCs w:val="20"/>
                <w:lang w:val="en-AU" w:eastAsia="en-AU"/>
              </w:rPr>
            </w:pPr>
          </w:p>
        </w:tc>
      </w:tr>
      <w:tr w:rsidR="00DA7E71" w14:paraId="0AE66DAF" w14:textId="77777777" w:rsidTr="00DA7E71">
        <w:tc>
          <w:tcPr>
            <w:tcW w:w="45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4490E96" w14:textId="77777777" w:rsidR="00DA7E71" w:rsidRDefault="00DA7E71">
            <w:pPr>
              <w:numPr>
                <w:ilvl w:val="0"/>
                <w:numId w:val="9"/>
              </w:numPr>
              <w:spacing w:after="120" w:line="276" w:lineRule="auto"/>
              <w:ind w:left="0" w:firstLine="0"/>
              <w:rPr>
                <w:color w:val="000000"/>
                <w:sz w:val="20"/>
                <w:szCs w:val="20"/>
                <w:lang w:val="en-AU" w:eastAsia="en-AU"/>
              </w:rPr>
            </w:pPr>
          </w:p>
        </w:tc>
        <w:tc>
          <w:tcPr>
            <w:tcW w:w="2741" w:type="dxa"/>
            <w:tcBorders>
              <w:top w:val="nil"/>
              <w:left w:val="nil"/>
              <w:bottom w:val="single" w:sz="8" w:space="0" w:color="000000"/>
              <w:right w:val="single" w:sz="8" w:space="0" w:color="000000"/>
            </w:tcBorders>
            <w:tcMar>
              <w:top w:w="0" w:type="dxa"/>
              <w:left w:w="108" w:type="dxa"/>
              <w:bottom w:w="0" w:type="dxa"/>
              <w:right w:w="108" w:type="dxa"/>
            </w:tcMar>
          </w:tcPr>
          <w:p w14:paraId="01C13E21" w14:textId="77777777" w:rsidR="00DA7E71" w:rsidRDefault="00DA7E71">
            <w:pPr>
              <w:spacing w:after="120" w:line="276" w:lineRule="auto"/>
              <w:rPr>
                <w:color w:val="000000"/>
                <w:sz w:val="20"/>
                <w:szCs w:val="20"/>
                <w:lang w:val="en-AU" w:eastAsia="en-AU"/>
              </w:rPr>
            </w:pPr>
          </w:p>
        </w:tc>
        <w:tc>
          <w:tcPr>
            <w:tcW w:w="1572" w:type="dxa"/>
            <w:tcBorders>
              <w:top w:val="nil"/>
              <w:left w:val="nil"/>
              <w:bottom w:val="single" w:sz="8" w:space="0" w:color="000000"/>
              <w:right w:val="single" w:sz="8" w:space="0" w:color="000000"/>
            </w:tcBorders>
            <w:tcMar>
              <w:top w:w="0" w:type="dxa"/>
              <w:left w:w="108" w:type="dxa"/>
              <w:bottom w:w="0" w:type="dxa"/>
              <w:right w:w="108" w:type="dxa"/>
            </w:tcMar>
          </w:tcPr>
          <w:p w14:paraId="6D791CDA" w14:textId="77777777" w:rsidR="00DA7E71" w:rsidRDefault="00DA7E71">
            <w:pPr>
              <w:spacing w:after="120" w:line="276" w:lineRule="auto"/>
              <w:rPr>
                <w:color w:val="000000"/>
                <w:sz w:val="20"/>
                <w:szCs w:val="20"/>
                <w:lang w:val="en-AU" w:eastAsia="en-AU"/>
              </w:rPr>
            </w:pPr>
          </w:p>
        </w:tc>
        <w:tc>
          <w:tcPr>
            <w:tcW w:w="1802" w:type="dxa"/>
            <w:tcBorders>
              <w:top w:val="nil"/>
              <w:left w:val="nil"/>
              <w:bottom w:val="single" w:sz="8" w:space="0" w:color="000000"/>
              <w:right w:val="single" w:sz="8" w:space="0" w:color="000000"/>
            </w:tcBorders>
            <w:tcMar>
              <w:top w:w="0" w:type="dxa"/>
              <w:left w:w="108" w:type="dxa"/>
              <w:bottom w:w="0" w:type="dxa"/>
              <w:right w:w="108" w:type="dxa"/>
            </w:tcMar>
          </w:tcPr>
          <w:p w14:paraId="5A54BF1F" w14:textId="77777777" w:rsidR="00DA7E71" w:rsidRDefault="00DA7E71">
            <w:pPr>
              <w:spacing w:after="120" w:line="276" w:lineRule="auto"/>
              <w:rPr>
                <w:color w:val="000000"/>
                <w:sz w:val="20"/>
                <w:szCs w:val="20"/>
                <w:lang w:val="en-AU" w:eastAsia="en-AU"/>
              </w:rPr>
            </w:pPr>
          </w:p>
        </w:tc>
        <w:tc>
          <w:tcPr>
            <w:tcW w:w="3434" w:type="dxa"/>
            <w:tcBorders>
              <w:top w:val="nil"/>
              <w:left w:val="nil"/>
              <w:bottom w:val="single" w:sz="8" w:space="0" w:color="000000"/>
              <w:right w:val="single" w:sz="8" w:space="0" w:color="000000"/>
            </w:tcBorders>
            <w:tcMar>
              <w:top w:w="0" w:type="dxa"/>
              <w:left w:w="108" w:type="dxa"/>
              <w:bottom w:w="0" w:type="dxa"/>
              <w:right w:w="108" w:type="dxa"/>
            </w:tcMar>
          </w:tcPr>
          <w:p w14:paraId="0034F6A3" w14:textId="77777777" w:rsidR="00DA7E71" w:rsidRDefault="00DA7E71">
            <w:pPr>
              <w:spacing w:after="120" w:line="276" w:lineRule="auto"/>
              <w:rPr>
                <w:color w:val="000000"/>
                <w:sz w:val="20"/>
                <w:szCs w:val="20"/>
                <w:lang w:val="en-AU" w:eastAsia="en-AU"/>
              </w:rPr>
            </w:pPr>
          </w:p>
        </w:tc>
      </w:tr>
      <w:tr w:rsidR="00DA7E71" w14:paraId="6464A251" w14:textId="77777777" w:rsidTr="00DA7E71">
        <w:tc>
          <w:tcPr>
            <w:tcW w:w="45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50A9B55" w14:textId="77777777" w:rsidR="00DA7E71" w:rsidRDefault="00DA7E71">
            <w:pPr>
              <w:numPr>
                <w:ilvl w:val="0"/>
                <w:numId w:val="9"/>
              </w:numPr>
              <w:spacing w:after="120" w:line="276" w:lineRule="auto"/>
              <w:ind w:left="0" w:firstLine="0"/>
              <w:rPr>
                <w:color w:val="000000"/>
                <w:sz w:val="20"/>
                <w:szCs w:val="20"/>
                <w:lang w:val="en-AU" w:eastAsia="en-AU"/>
              </w:rPr>
            </w:pPr>
          </w:p>
        </w:tc>
        <w:tc>
          <w:tcPr>
            <w:tcW w:w="2741" w:type="dxa"/>
            <w:tcBorders>
              <w:top w:val="nil"/>
              <w:left w:val="nil"/>
              <w:bottom w:val="single" w:sz="8" w:space="0" w:color="000000"/>
              <w:right w:val="single" w:sz="8" w:space="0" w:color="000000"/>
            </w:tcBorders>
            <w:tcMar>
              <w:top w:w="0" w:type="dxa"/>
              <w:left w:w="108" w:type="dxa"/>
              <w:bottom w:w="0" w:type="dxa"/>
              <w:right w:w="108" w:type="dxa"/>
            </w:tcMar>
          </w:tcPr>
          <w:p w14:paraId="42F5DC0B" w14:textId="77777777" w:rsidR="00DA7E71" w:rsidRDefault="00DA7E71">
            <w:pPr>
              <w:spacing w:after="120" w:line="276" w:lineRule="auto"/>
              <w:rPr>
                <w:color w:val="000000"/>
                <w:sz w:val="20"/>
                <w:szCs w:val="20"/>
                <w:lang w:val="en-AU" w:eastAsia="en-AU"/>
              </w:rPr>
            </w:pPr>
          </w:p>
        </w:tc>
        <w:tc>
          <w:tcPr>
            <w:tcW w:w="1572" w:type="dxa"/>
            <w:tcBorders>
              <w:top w:val="nil"/>
              <w:left w:val="nil"/>
              <w:bottom w:val="single" w:sz="8" w:space="0" w:color="000000"/>
              <w:right w:val="single" w:sz="8" w:space="0" w:color="000000"/>
            </w:tcBorders>
            <w:tcMar>
              <w:top w:w="0" w:type="dxa"/>
              <w:left w:w="108" w:type="dxa"/>
              <w:bottom w:w="0" w:type="dxa"/>
              <w:right w:w="108" w:type="dxa"/>
            </w:tcMar>
          </w:tcPr>
          <w:p w14:paraId="6D076A2F" w14:textId="77777777" w:rsidR="00DA7E71" w:rsidRDefault="00DA7E71">
            <w:pPr>
              <w:spacing w:after="120" w:line="276" w:lineRule="auto"/>
              <w:rPr>
                <w:color w:val="000000"/>
                <w:sz w:val="20"/>
                <w:szCs w:val="20"/>
                <w:lang w:val="en-AU" w:eastAsia="en-AU"/>
              </w:rPr>
            </w:pPr>
          </w:p>
        </w:tc>
        <w:tc>
          <w:tcPr>
            <w:tcW w:w="1802" w:type="dxa"/>
            <w:tcBorders>
              <w:top w:val="nil"/>
              <w:left w:val="nil"/>
              <w:bottom w:val="single" w:sz="8" w:space="0" w:color="000000"/>
              <w:right w:val="single" w:sz="8" w:space="0" w:color="000000"/>
            </w:tcBorders>
            <w:tcMar>
              <w:top w:w="0" w:type="dxa"/>
              <w:left w:w="108" w:type="dxa"/>
              <w:bottom w:w="0" w:type="dxa"/>
              <w:right w:w="108" w:type="dxa"/>
            </w:tcMar>
          </w:tcPr>
          <w:p w14:paraId="50818542" w14:textId="77777777" w:rsidR="00DA7E71" w:rsidRDefault="00DA7E71">
            <w:pPr>
              <w:spacing w:after="120" w:line="276" w:lineRule="auto"/>
              <w:rPr>
                <w:color w:val="000000"/>
                <w:sz w:val="20"/>
                <w:szCs w:val="20"/>
                <w:lang w:val="en-AU" w:eastAsia="en-AU"/>
              </w:rPr>
            </w:pPr>
          </w:p>
        </w:tc>
        <w:tc>
          <w:tcPr>
            <w:tcW w:w="3434" w:type="dxa"/>
            <w:tcBorders>
              <w:top w:val="nil"/>
              <w:left w:val="nil"/>
              <w:bottom w:val="single" w:sz="8" w:space="0" w:color="000000"/>
              <w:right w:val="single" w:sz="8" w:space="0" w:color="000000"/>
            </w:tcBorders>
            <w:tcMar>
              <w:top w:w="0" w:type="dxa"/>
              <w:left w:w="108" w:type="dxa"/>
              <w:bottom w:w="0" w:type="dxa"/>
              <w:right w:w="108" w:type="dxa"/>
            </w:tcMar>
          </w:tcPr>
          <w:p w14:paraId="13E21C4E" w14:textId="77777777" w:rsidR="00DA7E71" w:rsidRDefault="00DA7E71">
            <w:pPr>
              <w:spacing w:after="120" w:line="276" w:lineRule="auto"/>
              <w:rPr>
                <w:color w:val="000000"/>
                <w:sz w:val="20"/>
                <w:szCs w:val="20"/>
                <w:lang w:val="en-AU" w:eastAsia="en-AU"/>
              </w:rPr>
            </w:pPr>
          </w:p>
        </w:tc>
      </w:tr>
      <w:tr w:rsidR="00DA7E71" w14:paraId="669379B5" w14:textId="77777777" w:rsidTr="00DA7E71">
        <w:tc>
          <w:tcPr>
            <w:tcW w:w="45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3B3F04B" w14:textId="77777777" w:rsidR="00DA7E71" w:rsidRDefault="00DA7E71">
            <w:pPr>
              <w:numPr>
                <w:ilvl w:val="0"/>
                <w:numId w:val="9"/>
              </w:numPr>
              <w:spacing w:after="120" w:line="276" w:lineRule="auto"/>
              <w:ind w:left="0" w:firstLine="0"/>
              <w:rPr>
                <w:color w:val="000000"/>
                <w:sz w:val="20"/>
                <w:szCs w:val="20"/>
                <w:lang w:val="en-AU" w:eastAsia="en-AU"/>
              </w:rPr>
            </w:pPr>
          </w:p>
        </w:tc>
        <w:tc>
          <w:tcPr>
            <w:tcW w:w="2741" w:type="dxa"/>
            <w:tcBorders>
              <w:top w:val="nil"/>
              <w:left w:val="nil"/>
              <w:bottom w:val="single" w:sz="8" w:space="0" w:color="000000"/>
              <w:right w:val="single" w:sz="8" w:space="0" w:color="000000"/>
            </w:tcBorders>
            <w:tcMar>
              <w:top w:w="0" w:type="dxa"/>
              <w:left w:w="108" w:type="dxa"/>
              <w:bottom w:w="0" w:type="dxa"/>
              <w:right w:w="108" w:type="dxa"/>
            </w:tcMar>
          </w:tcPr>
          <w:p w14:paraId="2916322F" w14:textId="77777777" w:rsidR="00DA7E71" w:rsidRDefault="00DA7E71">
            <w:pPr>
              <w:spacing w:after="120" w:line="276" w:lineRule="auto"/>
              <w:rPr>
                <w:color w:val="000000"/>
                <w:sz w:val="20"/>
                <w:szCs w:val="20"/>
                <w:lang w:val="en-AU" w:eastAsia="en-AU"/>
              </w:rPr>
            </w:pPr>
          </w:p>
        </w:tc>
        <w:tc>
          <w:tcPr>
            <w:tcW w:w="1572" w:type="dxa"/>
            <w:tcBorders>
              <w:top w:val="nil"/>
              <w:left w:val="nil"/>
              <w:bottom w:val="single" w:sz="8" w:space="0" w:color="000000"/>
              <w:right w:val="single" w:sz="8" w:space="0" w:color="000000"/>
            </w:tcBorders>
            <w:tcMar>
              <w:top w:w="0" w:type="dxa"/>
              <w:left w:w="108" w:type="dxa"/>
              <w:bottom w:w="0" w:type="dxa"/>
              <w:right w:w="108" w:type="dxa"/>
            </w:tcMar>
          </w:tcPr>
          <w:p w14:paraId="538FECBF" w14:textId="77777777" w:rsidR="00DA7E71" w:rsidRDefault="00DA7E71">
            <w:pPr>
              <w:spacing w:after="120" w:line="276" w:lineRule="auto"/>
              <w:rPr>
                <w:color w:val="000000"/>
                <w:sz w:val="20"/>
                <w:szCs w:val="20"/>
                <w:lang w:val="en-AU" w:eastAsia="en-AU"/>
              </w:rPr>
            </w:pPr>
          </w:p>
        </w:tc>
        <w:tc>
          <w:tcPr>
            <w:tcW w:w="1802" w:type="dxa"/>
            <w:tcBorders>
              <w:top w:val="nil"/>
              <w:left w:val="nil"/>
              <w:bottom w:val="single" w:sz="8" w:space="0" w:color="000000"/>
              <w:right w:val="single" w:sz="8" w:space="0" w:color="000000"/>
            </w:tcBorders>
            <w:tcMar>
              <w:top w:w="0" w:type="dxa"/>
              <w:left w:w="108" w:type="dxa"/>
              <w:bottom w:w="0" w:type="dxa"/>
              <w:right w:w="108" w:type="dxa"/>
            </w:tcMar>
          </w:tcPr>
          <w:p w14:paraId="537A33A7" w14:textId="77777777" w:rsidR="00DA7E71" w:rsidRDefault="00DA7E71">
            <w:pPr>
              <w:spacing w:after="120" w:line="276" w:lineRule="auto"/>
              <w:rPr>
                <w:color w:val="000000"/>
                <w:sz w:val="20"/>
                <w:szCs w:val="20"/>
                <w:lang w:val="en-AU" w:eastAsia="en-AU"/>
              </w:rPr>
            </w:pPr>
          </w:p>
        </w:tc>
        <w:tc>
          <w:tcPr>
            <w:tcW w:w="3434" w:type="dxa"/>
            <w:tcBorders>
              <w:top w:val="nil"/>
              <w:left w:val="nil"/>
              <w:bottom w:val="single" w:sz="8" w:space="0" w:color="000000"/>
              <w:right w:val="single" w:sz="8" w:space="0" w:color="000000"/>
            </w:tcBorders>
            <w:tcMar>
              <w:top w:w="0" w:type="dxa"/>
              <w:left w:w="108" w:type="dxa"/>
              <w:bottom w:w="0" w:type="dxa"/>
              <w:right w:w="108" w:type="dxa"/>
            </w:tcMar>
          </w:tcPr>
          <w:p w14:paraId="121C6676" w14:textId="77777777" w:rsidR="00DA7E71" w:rsidRDefault="00DA7E71">
            <w:pPr>
              <w:spacing w:after="120" w:line="276" w:lineRule="auto"/>
              <w:rPr>
                <w:color w:val="000000"/>
                <w:sz w:val="20"/>
                <w:szCs w:val="20"/>
                <w:lang w:val="en-AU" w:eastAsia="en-AU"/>
              </w:rPr>
            </w:pPr>
          </w:p>
        </w:tc>
      </w:tr>
    </w:tbl>
    <w:p w14:paraId="42B1017A" w14:textId="77777777" w:rsidR="00DA7E71" w:rsidRDefault="00DA7E71" w:rsidP="00DA7E71">
      <w:pPr>
        <w:rPr>
          <w:sz w:val="24"/>
          <w:szCs w:val="24"/>
        </w:rPr>
      </w:pPr>
    </w:p>
    <w:p w14:paraId="1B926E4E" w14:textId="77777777" w:rsidR="00DA7E71" w:rsidRDefault="00DA7E71" w:rsidP="00DA7E71">
      <w:pPr>
        <w:ind w:left="720"/>
        <w:rPr>
          <w:b/>
          <w:bCs/>
        </w:rPr>
      </w:pPr>
      <w:r>
        <w:rPr>
          <w:noProof/>
          <w:lang w:eastAsia="en-US"/>
        </w:rPr>
        <w:drawing>
          <wp:anchor distT="0" distB="0" distL="114300" distR="114300" simplePos="0" relativeHeight="251644416" behindDoc="0" locked="0" layoutInCell="1" allowOverlap="1" wp14:anchorId="5A608D0F" wp14:editId="45106758">
            <wp:simplePos x="0" y="0"/>
            <wp:positionH relativeFrom="column">
              <wp:posOffset>5372100</wp:posOffset>
            </wp:positionH>
            <wp:positionV relativeFrom="paragraph">
              <wp:posOffset>21590</wp:posOffset>
            </wp:positionV>
            <wp:extent cx="342900" cy="219075"/>
            <wp:effectExtent l="0" t="0" r="0" b="952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19075"/>
                    </a:xfrm>
                    <a:prstGeom prst="rect">
                      <a:avLst/>
                    </a:prstGeom>
                    <a:noFill/>
                  </pic:spPr>
                </pic:pic>
              </a:graphicData>
            </a:graphic>
            <wp14:sizeRelH relativeFrom="page">
              <wp14:pctWidth>0</wp14:pctWidth>
            </wp14:sizeRelH>
            <wp14:sizeRelV relativeFrom="margin">
              <wp14:pctHeight>0</wp14:pctHeight>
            </wp14:sizeRelV>
          </wp:anchor>
        </w:drawing>
      </w:r>
      <w:r>
        <w:rPr>
          <w:b/>
          <w:bCs/>
        </w:rPr>
        <w:t>9.2. How many days over the last 7 days did the child consume fish?           (# days)</w:t>
      </w:r>
    </w:p>
    <w:p w14:paraId="5B9E56AA" w14:textId="77777777" w:rsidR="00DA7E71" w:rsidRDefault="00DA7E71" w:rsidP="00DA7E71">
      <w:pPr>
        <w:ind w:left="720"/>
        <w:rPr>
          <w:b/>
          <w:bCs/>
        </w:rPr>
      </w:pPr>
      <w:r>
        <w:rPr>
          <w:noProof/>
          <w:lang w:eastAsia="en-US"/>
        </w:rPr>
        <w:drawing>
          <wp:anchor distT="0" distB="0" distL="114300" distR="114300" simplePos="0" relativeHeight="251645440" behindDoc="0" locked="0" layoutInCell="1" allowOverlap="1" wp14:anchorId="21596E37" wp14:editId="7EE60640">
            <wp:simplePos x="0" y="0"/>
            <wp:positionH relativeFrom="column">
              <wp:posOffset>5382260</wp:posOffset>
            </wp:positionH>
            <wp:positionV relativeFrom="paragraph">
              <wp:posOffset>186055</wp:posOffset>
            </wp:positionV>
            <wp:extent cx="342900" cy="219075"/>
            <wp:effectExtent l="0" t="0" r="0" b="952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2900" cy="219075"/>
                    </a:xfrm>
                    <a:prstGeom prst="rect">
                      <a:avLst/>
                    </a:prstGeom>
                    <a:noFill/>
                  </pic:spPr>
                </pic:pic>
              </a:graphicData>
            </a:graphic>
            <wp14:sizeRelH relativeFrom="page">
              <wp14:pctWidth>0</wp14:pctWidth>
            </wp14:sizeRelH>
            <wp14:sizeRelV relativeFrom="margin">
              <wp14:pctHeight>0</wp14:pctHeight>
            </wp14:sizeRelV>
          </wp:anchor>
        </w:drawing>
      </w:r>
    </w:p>
    <w:p w14:paraId="646F97AA" w14:textId="77777777" w:rsidR="00DA7E71" w:rsidRDefault="00DA7E71" w:rsidP="00DA7E71">
      <w:pPr>
        <w:ind w:left="720"/>
        <w:rPr>
          <w:b/>
          <w:bCs/>
        </w:rPr>
      </w:pPr>
      <w:r>
        <w:rPr>
          <w:b/>
          <w:bCs/>
        </w:rPr>
        <w:t>9.3. How many times over the last 7 days did the child consume fish?        (# times)</w:t>
      </w:r>
    </w:p>
    <w:p w14:paraId="281A41C8" w14:textId="77777777" w:rsidR="00DA7E71" w:rsidRDefault="00DA7E71" w:rsidP="00DA7E71">
      <w:pPr>
        <w:rPr>
          <w:b/>
          <w:bCs/>
        </w:rPr>
      </w:pPr>
    </w:p>
    <w:p w14:paraId="125A5426" w14:textId="77777777" w:rsidR="00DA7E71" w:rsidRDefault="00DA7E71" w:rsidP="00DA7E71">
      <w:pPr>
        <w:rPr>
          <w:rFonts w:ascii="Arial" w:hAnsi="Arial" w:cs="Arial"/>
          <w:sz w:val="14"/>
          <w:szCs w:val="14"/>
        </w:rPr>
      </w:pPr>
    </w:p>
    <w:p w14:paraId="2E5AFC04" w14:textId="77777777" w:rsidR="00DA7E71" w:rsidRDefault="00DA7E71" w:rsidP="00DA7E71">
      <w:pPr>
        <w:ind w:left="720" w:hanging="720"/>
        <w:rPr>
          <w:rFonts w:ascii="Arial" w:hAnsi="Arial" w:cs="Arial"/>
        </w:rPr>
      </w:pPr>
    </w:p>
    <w:p w14:paraId="7382E07E" w14:textId="77777777" w:rsidR="00DA7E71" w:rsidRDefault="00DA7E71" w:rsidP="00DA7E71">
      <w:pPr>
        <w:ind w:left="720" w:hanging="720"/>
        <w:rPr>
          <w:rFonts w:ascii="Arial" w:hAnsi="Arial" w:cs="Arial"/>
        </w:rPr>
      </w:pPr>
    </w:p>
    <w:p w14:paraId="7EEB4711" w14:textId="77777777" w:rsidR="00DA7E71" w:rsidRDefault="00DA7E71" w:rsidP="00DA7E71">
      <w:pPr>
        <w:ind w:left="720" w:hanging="720"/>
        <w:rPr>
          <w:rFonts w:ascii="Arial" w:hAnsi="Arial" w:cs="Arial"/>
        </w:rPr>
      </w:pPr>
    </w:p>
    <w:p w14:paraId="23125CC6" w14:textId="77777777" w:rsidR="00DA7E71" w:rsidRDefault="00DA7E71" w:rsidP="00DA7E71">
      <w:pPr>
        <w:ind w:left="720" w:hanging="720"/>
        <w:rPr>
          <w:rFonts w:ascii="Arial" w:hAnsi="Arial" w:cs="Arial"/>
        </w:rPr>
      </w:pPr>
    </w:p>
    <w:p w14:paraId="127DECAD" w14:textId="77777777" w:rsidR="00DA7E71" w:rsidRDefault="00DA7E71" w:rsidP="00DA7E71">
      <w:pPr>
        <w:ind w:left="720" w:hanging="720"/>
        <w:rPr>
          <w:rFonts w:ascii="Arial" w:hAnsi="Arial" w:cs="Arial"/>
        </w:rPr>
      </w:pPr>
    </w:p>
    <w:p w14:paraId="03ED6D09" w14:textId="77777777" w:rsidR="00DA7E71" w:rsidRDefault="00DA7E71" w:rsidP="00DA7E71">
      <w:pPr>
        <w:ind w:left="720" w:hanging="720"/>
        <w:rPr>
          <w:rFonts w:ascii="Arial" w:hAnsi="Arial" w:cs="Arial"/>
        </w:rPr>
      </w:pPr>
    </w:p>
    <w:p w14:paraId="467CB0FC" w14:textId="77777777" w:rsidR="00DA7E71" w:rsidRDefault="00DA7E71" w:rsidP="00DA7E71">
      <w:pPr>
        <w:ind w:left="720" w:hanging="720"/>
        <w:rPr>
          <w:rFonts w:ascii="Arial" w:hAnsi="Arial" w:cs="Arial"/>
        </w:rPr>
      </w:pPr>
    </w:p>
    <w:p w14:paraId="389E8EA9" w14:textId="77777777" w:rsidR="00DA7E71" w:rsidRDefault="00DA7E71" w:rsidP="00DA7E71">
      <w:pPr>
        <w:ind w:left="720" w:hanging="720"/>
        <w:rPr>
          <w:rFonts w:ascii="Arial" w:hAnsi="Arial" w:cs="Arial"/>
        </w:rPr>
      </w:pPr>
    </w:p>
    <w:p w14:paraId="35D3BE70" w14:textId="77777777" w:rsidR="00DA7E71" w:rsidRDefault="00DA7E71" w:rsidP="00DA7E71">
      <w:pPr>
        <w:ind w:left="720" w:hanging="720"/>
        <w:rPr>
          <w:rFonts w:ascii="Arial" w:hAnsi="Arial" w:cs="Arial"/>
        </w:rPr>
      </w:pPr>
    </w:p>
    <w:p w14:paraId="173DAEC0" w14:textId="77777777" w:rsidR="00DA7E71" w:rsidRDefault="00DA7E71" w:rsidP="00DA7E71">
      <w:pPr>
        <w:ind w:left="720" w:hanging="720"/>
        <w:rPr>
          <w:rFonts w:ascii="Arial" w:hAnsi="Arial" w:cs="Arial"/>
        </w:rPr>
      </w:pPr>
    </w:p>
    <w:p w14:paraId="3465A9FB" w14:textId="77777777" w:rsidR="00DA7E71" w:rsidRDefault="00DA7E71" w:rsidP="00DA7E71">
      <w:pPr>
        <w:ind w:left="720" w:hanging="720"/>
        <w:rPr>
          <w:rFonts w:ascii="Arial" w:hAnsi="Arial" w:cs="Arial"/>
        </w:rPr>
      </w:pPr>
    </w:p>
    <w:p w14:paraId="3B36DECC" w14:textId="77777777" w:rsidR="00DA7E71" w:rsidRDefault="00DA7E71" w:rsidP="00DA7E71">
      <w:pPr>
        <w:ind w:left="720" w:hanging="720"/>
        <w:rPr>
          <w:rFonts w:ascii="Arial" w:hAnsi="Arial" w:cs="Arial"/>
        </w:rPr>
      </w:pPr>
    </w:p>
    <w:p w14:paraId="430DFF11" w14:textId="77777777" w:rsidR="00DA7E71" w:rsidRDefault="00DA7E71" w:rsidP="00DA7E71">
      <w:pPr>
        <w:ind w:left="720" w:hanging="720"/>
        <w:rPr>
          <w:rFonts w:ascii="Arial" w:hAnsi="Arial" w:cs="Arial"/>
        </w:rPr>
      </w:pPr>
    </w:p>
    <w:p w14:paraId="0AFF098B" w14:textId="77777777" w:rsidR="00DA7E71" w:rsidRDefault="00DA7E71" w:rsidP="00DA7E71">
      <w:pPr>
        <w:ind w:left="720" w:hanging="720"/>
        <w:rPr>
          <w:rFonts w:ascii="Arial" w:hAnsi="Arial" w:cs="Arial"/>
        </w:rPr>
      </w:pPr>
    </w:p>
    <w:p w14:paraId="751DCF37" w14:textId="77777777" w:rsidR="00DA7E71" w:rsidRDefault="00DA7E71" w:rsidP="00DA7E71">
      <w:pPr>
        <w:ind w:left="720" w:hanging="720"/>
        <w:rPr>
          <w:rFonts w:ascii="Arial" w:hAnsi="Arial" w:cs="Arial"/>
        </w:rPr>
      </w:pPr>
    </w:p>
    <w:p w14:paraId="13A37A41" w14:textId="77777777" w:rsidR="00DA7E71" w:rsidRDefault="00DA7E71" w:rsidP="00DA7E71">
      <w:pPr>
        <w:ind w:left="720" w:hanging="720"/>
        <w:rPr>
          <w:rFonts w:ascii="Arial" w:hAnsi="Arial" w:cs="Arial"/>
        </w:rPr>
      </w:pPr>
    </w:p>
    <w:p w14:paraId="0195BA1A" w14:textId="77777777" w:rsidR="00DA7E71" w:rsidRDefault="00DA7E71" w:rsidP="00DA7E71">
      <w:pPr>
        <w:ind w:left="720" w:hanging="720"/>
        <w:rPr>
          <w:rFonts w:ascii="Arial" w:hAnsi="Arial" w:cs="Arial"/>
        </w:rPr>
      </w:pPr>
    </w:p>
    <w:p w14:paraId="68112A8B" w14:textId="77777777" w:rsidR="00DA7E71" w:rsidRDefault="00DA7E71" w:rsidP="00DA7E71">
      <w:pPr>
        <w:ind w:left="720" w:hanging="720"/>
        <w:rPr>
          <w:rFonts w:ascii="Arial" w:hAnsi="Arial" w:cs="Arial"/>
        </w:rPr>
      </w:pPr>
    </w:p>
    <w:p w14:paraId="759A120D" w14:textId="77777777" w:rsidR="00DA7E71" w:rsidRDefault="00DA7E71" w:rsidP="00DA7E71">
      <w:pPr>
        <w:ind w:left="720" w:hanging="720"/>
        <w:rPr>
          <w:rFonts w:ascii="Arial" w:hAnsi="Arial" w:cs="Arial"/>
        </w:rPr>
      </w:pPr>
    </w:p>
    <w:p w14:paraId="32B3762F" w14:textId="77777777" w:rsidR="00DA7E71" w:rsidRDefault="00DA7E71" w:rsidP="00DA7E71">
      <w:pPr>
        <w:ind w:left="720" w:hanging="720"/>
        <w:rPr>
          <w:rFonts w:ascii="Arial" w:hAnsi="Arial" w:cs="Arial"/>
        </w:rPr>
      </w:pPr>
    </w:p>
    <w:p w14:paraId="29C9AD7C" w14:textId="77777777" w:rsidR="00DA7E71" w:rsidRDefault="00DA7E71" w:rsidP="00DA7E71">
      <w:pPr>
        <w:ind w:left="720" w:hanging="720"/>
        <w:rPr>
          <w:rFonts w:ascii="Arial" w:hAnsi="Arial" w:cs="Arial"/>
        </w:rPr>
      </w:pPr>
    </w:p>
    <w:p w14:paraId="391141AB" w14:textId="77777777" w:rsidR="005B3362" w:rsidRDefault="005B3362" w:rsidP="00DA7E71">
      <w:pPr>
        <w:ind w:left="720" w:hanging="720"/>
        <w:rPr>
          <w:rFonts w:ascii="Arial" w:hAnsi="Arial" w:cs="Arial"/>
        </w:rPr>
      </w:pPr>
    </w:p>
    <w:p w14:paraId="66110BDE" w14:textId="77777777" w:rsidR="00DA7E71" w:rsidRDefault="00DA7E71" w:rsidP="00DA7E71">
      <w:pPr>
        <w:ind w:left="720" w:hanging="720"/>
        <w:rPr>
          <w:rFonts w:ascii="Arial" w:hAnsi="Arial" w:cs="Arial"/>
        </w:rPr>
      </w:pPr>
    </w:p>
    <w:p w14:paraId="3701402E" w14:textId="77777777" w:rsidR="00DA7E71" w:rsidRDefault="00DA7E71" w:rsidP="00DA7E71">
      <w:pPr>
        <w:spacing w:line="276" w:lineRule="auto"/>
      </w:pPr>
    </w:p>
    <w:p w14:paraId="4607FA34" w14:textId="77777777" w:rsidR="00DA7E71" w:rsidRDefault="00DA7E71" w:rsidP="00DA7E71">
      <w:pPr>
        <w:pStyle w:val="Heading1"/>
      </w:pPr>
      <w:r>
        <w:lastRenderedPageBreak/>
        <w:t xml:space="preserve">Stage 2; Fish </w:t>
      </w:r>
      <w:r w:rsidR="005B3362">
        <w:t>P</w:t>
      </w:r>
      <w:r>
        <w:t>references                                                                      Date:__________</w:t>
      </w:r>
    </w:p>
    <w:p w14:paraId="3B168065" w14:textId="77777777" w:rsidR="00DA7E71" w:rsidRDefault="00DA7E71" w:rsidP="00DA7E71"/>
    <w:tbl>
      <w:tblPr>
        <w:tblW w:w="5000" w:type="pct"/>
        <w:tblCellMar>
          <w:left w:w="0" w:type="dxa"/>
          <w:right w:w="0" w:type="dxa"/>
        </w:tblCellMar>
        <w:tblLook w:val="04A0" w:firstRow="1" w:lastRow="0" w:firstColumn="1" w:lastColumn="0" w:noHBand="0" w:noVBand="1"/>
      </w:tblPr>
      <w:tblGrid>
        <w:gridCol w:w="1149"/>
        <w:gridCol w:w="1012"/>
        <w:gridCol w:w="711"/>
        <w:gridCol w:w="1510"/>
        <w:gridCol w:w="1306"/>
        <w:gridCol w:w="3612"/>
      </w:tblGrid>
      <w:tr w:rsidR="00DA7E71" w14:paraId="53F50F69" w14:textId="77777777" w:rsidTr="00DA7E71">
        <w:trPr>
          <w:trHeight w:val="300"/>
        </w:trPr>
        <w:tc>
          <w:tcPr>
            <w:tcW w:w="3058" w:type="pct"/>
            <w:gridSpan w:val="5"/>
            <w:tcBorders>
              <w:top w:val="single" w:sz="24" w:space="0" w:color="auto"/>
              <w:left w:val="single" w:sz="24" w:space="0" w:color="auto"/>
              <w:bottom w:val="single" w:sz="12" w:space="0" w:color="auto"/>
              <w:right w:val="single" w:sz="12" w:space="0" w:color="auto"/>
            </w:tcBorders>
            <w:noWrap/>
            <w:tcMar>
              <w:top w:w="0" w:type="dxa"/>
              <w:left w:w="58" w:type="dxa"/>
              <w:bottom w:w="0" w:type="dxa"/>
              <w:right w:w="58" w:type="dxa"/>
            </w:tcMar>
            <w:vAlign w:val="center"/>
            <w:hideMark/>
          </w:tcPr>
          <w:p w14:paraId="694884EC" w14:textId="77777777" w:rsidR="00DA7E71" w:rsidRDefault="00DA7E71">
            <w:pPr>
              <w:spacing w:line="252" w:lineRule="auto"/>
              <w:rPr>
                <w:b/>
                <w:bCs/>
                <w:color w:val="000000"/>
                <w:sz w:val="24"/>
                <w:szCs w:val="24"/>
              </w:rPr>
            </w:pPr>
            <w:r>
              <w:rPr>
                <w:b/>
                <w:bCs/>
                <w:color w:val="000000"/>
                <w:sz w:val="24"/>
                <w:szCs w:val="24"/>
              </w:rPr>
              <w:t>Respondent ID</w:t>
            </w:r>
          </w:p>
        </w:tc>
        <w:tc>
          <w:tcPr>
            <w:tcW w:w="1942" w:type="pct"/>
            <w:tcBorders>
              <w:top w:val="single" w:sz="24" w:space="0" w:color="auto"/>
              <w:left w:val="nil"/>
              <w:bottom w:val="single" w:sz="12" w:space="0" w:color="auto"/>
              <w:right w:val="single" w:sz="24" w:space="0" w:color="auto"/>
            </w:tcBorders>
            <w:tcMar>
              <w:top w:w="0" w:type="dxa"/>
              <w:left w:w="58" w:type="dxa"/>
              <w:bottom w:w="0" w:type="dxa"/>
              <w:right w:w="58" w:type="dxa"/>
            </w:tcMar>
          </w:tcPr>
          <w:p w14:paraId="1E203099" w14:textId="77777777" w:rsidR="00DA7E71" w:rsidRDefault="00DA7E71">
            <w:pPr>
              <w:spacing w:line="252" w:lineRule="auto"/>
              <w:jc w:val="both"/>
              <w:rPr>
                <w:b/>
                <w:bCs/>
                <w:color w:val="000000"/>
                <w:sz w:val="24"/>
                <w:szCs w:val="24"/>
              </w:rPr>
            </w:pPr>
          </w:p>
        </w:tc>
      </w:tr>
      <w:tr w:rsidR="00DA7E71" w14:paraId="6A186481" w14:textId="77777777" w:rsidTr="00DA7E71">
        <w:trPr>
          <w:trHeight w:val="300"/>
        </w:trPr>
        <w:tc>
          <w:tcPr>
            <w:tcW w:w="3058" w:type="pct"/>
            <w:gridSpan w:val="5"/>
            <w:tcBorders>
              <w:top w:val="nil"/>
              <w:left w:val="single" w:sz="24" w:space="0" w:color="auto"/>
              <w:bottom w:val="single" w:sz="12" w:space="0" w:color="auto"/>
              <w:right w:val="single" w:sz="12" w:space="0" w:color="auto"/>
            </w:tcBorders>
            <w:noWrap/>
            <w:tcMar>
              <w:top w:w="0" w:type="dxa"/>
              <w:left w:w="58" w:type="dxa"/>
              <w:bottom w:w="0" w:type="dxa"/>
              <w:right w:w="58" w:type="dxa"/>
            </w:tcMar>
            <w:vAlign w:val="center"/>
            <w:hideMark/>
          </w:tcPr>
          <w:p w14:paraId="7B5D00F7" w14:textId="77777777" w:rsidR="00DA7E71" w:rsidRDefault="00DA7E71">
            <w:pPr>
              <w:spacing w:line="252" w:lineRule="auto"/>
              <w:jc w:val="both"/>
              <w:rPr>
                <w:color w:val="000000"/>
              </w:rPr>
            </w:pPr>
            <w:r>
              <w:t>Household Identification Number (001 – 700)</w:t>
            </w:r>
          </w:p>
        </w:tc>
        <w:tc>
          <w:tcPr>
            <w:tcW w:w="1942" w:type="pct"/>
            <w:tcBorders>
              <w:top w:val="nil"/>
              <w:left w:val="nil"/>
              <w:bottom w:val="single" w:sz="12" w:space="0" w:color="auto"/>
              <w:right w:val="single" w:sz="24" w:space="0" w:color="auto"/>
            </w:tcBorders>
            <w:tcMar>
              <w:top w:w="0" w:type="dxa"/>
              <w:left w:w="58" w:type="dxa"/>
              <w:bottom w:w="0" w:type="dxa"/>
              <w:right w:w="58" w:type="dxa"/>
            </w:tcMar>
          </w:tcPr>
          <w:p w14:paraId="39FAEB0F" w14:textId="77777777" w:rsidR="00DA7E71" w:rsidRDefault="00DA7E71">
            <w:pPr>
              <w:spacing w:line="252" w:lineRule="auto"/>
              <w:jc w:val="both"/>
              <w:rPr>
                <w:color w:val="000000"/>
              </w:rPr>
            </w:pPr>
          </w:p>
        </w:tc>
      </w:tr>
      <w:tr w:rsidR="00DA7E71" w14:paraId="3CECAF84" w14:textId="77777777" w:rsidTr="00DA7E71">
        <w:trPr>
          <w:trHeight w:val="300"/>
        </w:trPr>
        <w:tc>
          <w:tcPr>
            <w:tcW w:w="3058" w:type="pct"/>
            <w:gridSpan w:val="5"/>
            <w:tcBorders>
              <w:top w:val="nil"/>
              <w:left w:val="single" w:sz="24" w:space="0" w:color="auto"/>
              <w:bottom w:val="single" w:sz="12" w:space="0" w:color="auto"/>
              <w:right w:val="single" w:sz="12" w:space="0" w:color="auto"/>
            </w:tcBorders>
            <w:noWrap/>
            <w:tcMar>
              <w:top w:w="0" w:type="dxa"/>
              <w:left w:w="58" w:type="dxa"/>
              <w:bottom w:w="0" w:type="dxa"/>
              <w:right w:w="58" w:type="dxa"/>
            </w:tcMar>
            <w:vAlign w:val="center"/>
            <w:hideMark/>
          </w:tcPr>
          <w:p w14:paraId="44D4A2B2" w14:textId="77777777" w:rsidR="00DA7E71" w:rsidRDefault="00DA7E71">
            <w:pPr>
              <w:spacing w:line="252" w:lineRule="auto"/>
              <w:jc w:val="both"/>
            </w:pPr>
            <w:r>
              <w:t>Name of Interviewer</w:t>
            </w:r>
          </w:p>
        </w:tc>
        <w:tc>
          <w:tcPr>
            <w:tcW w:w="1942" w:type="pct"/>
            <w:tcBorders>
              <w:top w:val="nil"/>
              <w:left w:val="nil"/>
              <w:bottom w:val="single" w:sz="12" w:space="0" w:color="auto"/>
              <w:right w:val="single" w:sz="24" w:space="0" w:color="auto"/>
            </w:tcBorders>
            <w:tcMar>
              <w:top w:w="0" w:type="dxa"/>
              <w:left w:w="58" w:type="dxa"/>
              <w:bottom w:w="0" w:type="dxa"/>
              <w:right w:w="58" w:type="dxa"/>
            </w:tcMar>
          </w:tcPr>
          <w:p w14:paraId="2C726DD8" w14:textId="77777777" w:rsidR="00DA7E71" w:rsidRDefault="00DA7E71">
            <w:pPr>
              <w:spacing w:line="252" w:lineRule="auto"/>
              <w:jc w:val="both"/>
              <w:rPr>
                <w:color w:val="000000"/>
              </w:rPr>
            </w:pPr>
          </w:p>
        </w:tc>
      </w:tr>
      <w:tr w:rsidR="00DA7E71" w14:paraId="72FEBEB1" w14:textId="77777777" w:rsidTr="00DA7E71">
        <w:trPr>
          <w:trHeight w:val="300"/>
        </w:trPr>
        <w:tc>
          <w:tcPr>
            <w:tcW w:w="3058" w:type="pct"/>
            <w:gridSpan w:val="5"/>
            <w:tcBorders>
              <w:top w:val="nil"/>
              <w:left w:val="single" w:sz="24" w:space="0" w:color="auto"/>
              <w:bottom w:val="single" w:sz="12" w:space="0" w:color="auto"/>
              <w:right w:val="single" w:sz="12" w:space="0" w:color="auto"/>
            </w:tcBorders>
            <w:noWrap/>
            <w:tcMar>
              <w:top w:w="0" w:type="dxa"/>
              <w:left w:w="58" w:type="dxa"/>
              <w:bottom w:w="0" w:type="dxa"/>
              <w:right w:w="58" w:type="dxa"/>
            </w:tcMar>
            <w:vAlign w:val="center"/>
            <w:hideMark/>
          </w:tcPr>
          <w:p w14:paraId="5F162FB2" w14:textId="77777777" w:rsidR="00DA7E71" w:rsidRDefault="00DA7E71">
            <w:pPr>
              <w:spacing w:line="252" w:lineRule="auto"/>
              <w:jc w:val="both"/>
              <w:rPr>
                <w:color w:val="000000"/>
              </w:rPr>
            </w:pPr>
            <w:r>
              <w:t>Name of Interviewee/respondent</w:t>
            </w:r>
          </w:p>
        </w:tc>
        <w:tc>
          <w:tcPr>
            <w:tcW w:w="1942" w:type="pct"/>
            <w:tcBorders>
              <w:top w:val="nil"/>
              <w:left w:val="nil"/>
              <w:bottom w:val="single" w:sz="12" w:space="0" w:color="auto"/>
              <w:right w:val="single" w:sz="24" w:space="0" w:color="auto"/>
            </w:tcBorders>
            <w:tcMar>
              <w:top w:w="0" w:type="dxa"/>
              <w:left w:w="58" w:type="dxa"/>
              <w:bottom w:w="0" w:type="dxa"/>
              <w:right w:w="58" w:type="dxa"/>
            </w:tcMar>
          </w:tcPr>
          <w:p w14:paraId="7130AA36" w14:textId="77777777" w:rsidR="00DA7E71" w:rsidRDefault="00DA7E71">
            <w:pPr>
              <w:spacing w:line="252" w:lineRule="auto"/>
              <w:jc w:val="both"/>
              <w:rPr>
                <w:color w:val="000000"/>
              </w:rPr>
            </w:pPr>
          </w:p>
        </w:tc>
      </w:tr>
      <w:tr w:rsidR="00DA7E71" w14:paraId="53C96D10" w14:textId="77777777" w:rsidTr="00DA7E71">
        <w:trPr>
          <w:trHeight w:val="300"/>
        </w:trPr>
        <w:tc>
          <w:tcPr>
            <w:tcW w:w="3058" w:type="pct"/>
            <w:gridSpan w:val="5"/>
            <w:tcBorders>
              <w:top w:val="nil"/>
              <w:left w:val="single" w:sz="24" w:space="0" w:color="auto"/>
              <w:bottom w:val="single" w:sz="12" w:space="0" w:color="auto"/>
              <w:right w:val="single" w:sz="12" w:space="0" w:color="auto"/>
            </w:tcBorders>
            <w:noWrap/>
            <w:tcMar>
              <w:top w:w="0" w:type="dxa"/>
              <w:left w:w="58" w:type="dxa"/>
              <w:bottom w:w="0" w:type="dxa"/>
              <w:right w:w="58" w:type="dxa"/>
            </w:tcMar>
            <w:vAlign w:val="center"/>
            <w:hideMark/>
          </w:tcPr>
          <w:p w14:paraId="31E68DDA" w14:textId="77777777" w:rsidR="00DA7E71" w:rsidRDefault="00DA7E71">
            <w:pPr>
              <w:spacing w:line="252" w:lineRule="auto"/>
            </w:pPr>
            <w:r>
              <w:t xml:space="preserve">Village/ Neighbourhood </w:t>
            </w:r>
          </w:p>
        </w:tc>
        <w:tc>
          <w:tcPr>
            <w:tcW w:w="1942" w:type="pct"/>
            <w:tcBorders>
              <w:top w:val="nil"/>
              <w:left w:val="nil"/>
              <w:bottom w:val="single" w:sz="12" w:space="0" w:color="auto"/>
              <w:right w:val="single" w:sz="24" w:space="0" w:color="auto"/>
            </w:tcBorders>
            <w:tcMar>
              <w:top w:w="0" w:type="dxa"/>
              <w:left w:w="58" w:type="dxa"/>
              <w:bottom w:w="0" w:type="dxa"/>
              <w:right w:w="58" w:type="dxa"/>
            </w:tcMar>
          </w:tcPr>
          <w:p w14:paraId="74DCC047" w14:textId="77777777" w:rsidR="00DA7E71" w:rsidRDefault="00DA7E71">
            <w:pPr>
              <w:spacing w:line="252" w:lineRule="auto"/>
              <w:jc w:val="both"/>
              <w:rPr>
                <w:color w:val="000000"/>
              </w:rPr>
            </w:pPr>
          </w:p>
        </w:tc>
      </w:tr>
      <w:tr w:rsidR="00DA7E71" w14:paraId="3D7A5044" w14:textId="77777777" w:rsidTr="00DA7E71">
        <w:trPr>
          <w:trHeight w:val="300"/>
        </w:trPr>
        <w:tc>
          <w:tcPr>
            <w:tcW w:w="3058" w:type="pct"/>
            <w:gridSpan w:val="5"/>
            <w:tcBorders>
              <w:top w:val="nil"/>
              <w:left w:val="single" w:sz="24" w:space="0" w:color="auto"/>
              <w:bottom w:val="single" w:sz="12" w:space="0" w:color="auto"/>
              <w:right w:val="single" w:sz="12" w:space="0" w:color="auto"/>
            </w:tcBorders>
            <w:noWrap/>
            <w:tcMar>
              <w:top w:w="0" w:type="dxa"/>
              <w:left w:w="58" w:type="dxa"/>
              <w:bottom w:w="0" w:type="dxa"/>
              <w:right w:w="58" w:type="dxa"/>
            </w:tcMar>
            <w:vAlign w:val="center"/>
            <w:hideMark/>
          </w:tcPr>
          <w:p w14:paraId="7169CFA8" w14:textId="77777777" w:rsidR="00DA7E71" w:rsidRDefault="00DA7E71">
            <w:pPr>
              <w:spacing w:line="252" w:lineRule="auto"/>
              <w:jc w:val="both"/>
              <w:rPr>
                <w:color w:val="000000"/>
              </w:rPr>
            </w:pPr>
            <w:r>
              <w:t>Governorate</w:t>
            </w:r>
          </w:p>
        </w:tc>
        <w:tc>
          <w:tcPr>
            <w:tcW w:w="1942" w:type="pct"/>
            <w:tcBorders>
              <w:top w:val="nil"/>
              <w:left w:val="nil"/>
              <w:bottom w:val="single" w:sz="12" w:space="0" w:color="auto"/>
              <w:right w:val="single" w:sz="24" w:space="0" w:color="auto"/>
            </w:tcBorders>
            <w:tcMar>
              <w:top w:w="0" w:type="dxa"/>
              <w:left w:w="58" w:type="dxa"/>
              <w:bottom w:w="0" w:type="dxa"/>
              <w:right w:w="58" w:type="dxa"/>
            </w:tcMar>
          </w:tcPr>
          <w:p w14:paraId="03505FDD" w14:textId="77777777" w:rsidR="00DA7E71" w:rsidRDefault="00DA7E71">
            <w:pPr>
              <w:spacing w:line="252" w:lineRule="auto"/>
              <w:jc w:val="both"/>
              <w:rPr>
                <w:color w:val="000000"/>
              </w:rPr>
            </w:pPr>
          </w:p>
        </w:tc>
      </w:tr>
      <w:tr w:rsidR="00DA7E71" w14:paraId="5A11E78A" w14:textId="77777777" w:rsidTr="00DA7E71">
        <w:trPr>
          <w:trHeight w:val="300"/>
        </w:trPr>
        <w:tc>
          <w:tcPr>
            <w:tcW w:w="3058" w:type="pct"/>
            <w:gridSpan w:val="5"/>
            <w:tcBorders>
              <w:top w:val="nil"/>
              <w:left w:val="single" w:sz="24" w:space="0" w:color="auto"/>
              <w:bottom w:val="single" w:sz="24" w:space="0" w:color="auto"/>
              <w:right w:val="single" w:sz="12" w:space="0" w:color="auto"/>
            </w:tcBorders>
            <w:noWrap/>
            <w:tcMar>
              <w:top w:w="0" w:type="dxa"/>
              <w:left w:w="58" w:type="dxa"/>
              <w:bottom w:w="0" w:type="dxa"/>
              <w:right w:w="58" w:type="dxa"/>
            </w:tcMar>
            <w:vAlign w:val="center"/>
            <w:hideMark/>
          </w:tcPr>
          <w:p w14:paraId="18661647" w14:textId="77777777" w:rsidR="00DA7E71" w:rsidRDefault="00DA7E71">
            <w:pPr>
              <w:spacing w:line="252" w:lineRule="auto"/>
              <w:jc w:val="both"/>
              <w:rPr>
                <w:color w:val="000000"/>
              </w:rPr>
            </w:pPr>
            <w:r>
              <w:t>Mobile phone number</w:t>
            </w:r>
          </w:p>
        </w:tc>
        <w:tc>
          <w:tcPr>
            <w:tcW w:w="1942" w:type="pct"/>
            <w:tcBorders>
              <w:top w:val="nil"/>
              <w:left w:val="nil"/>
              <w:bottom w:val="single" w:sz="24" w:space="0" w:color="auto"/>
              <w:right w:val="single" w:sz="24" w:space="0" w:color="auto"/>
            </w:tcBorders>
            <w:tcMar>
              <w:top w:w="0" w:type="dxa"/>
              <w:left w:w="58" w:type="dxa"/>
              <w:bottom w:w="0" w:type="dxa"/>
              <w:right w:w="58" w:type="dxa"/>
            </w:tcMar>
          </w:tcPr>
          <w:p w14:paraId="1F71568B" w14:textId="77777777" w:rsidR="00DA7E71" w:rsidRDefault="00DA7E71">
            <w:pPr>
              <w:spacing w:line="252" w:lineRule="auto"/>
              <w:jc w:val="both"/>
              <w:rPr>
                <w:color w:val="000000"/>
              </w:rPr>
            </w:pPr>
          </w:p>
        </w:tc>
      </w:tr>
      <w:tr w:rsidR="00DA7E71" w14:paraId="00447626" w14:textId="77777777" w:rsidTr="00DA7E71">
        <w:trPr>
          <w:cantSplit/>
          <w:trHeight w:val="1097"/>
        </w:trPr>
        <w:tc>
          <w:tcPr>
            <w:tcW w:w="618" w:type="pct"/>
            <w:tcBorders>
              <w:top w:val="nil"/>
              <w:left w:val="single" w:sz="24" w:space="0" w:color="auto"/>
              <w:bottom w:val="single" w:sz="24" w:space="0" w:color="auto"/>
              <w:right w:val="single" w:sz="12" w:space="0" w:color="auto"/>
            </w:tcBorders>
            <w:tcMar>
              <w:top w:w="0" w:type="dxa"/>
              <w:left w:w="108" w:type="dxa"/>
              <w:bottom w:w="0" w:type="dxa"/>
              <w:right w:w="108" w:type="dxa"/>
            </w:tcMar>
            <w:hideMark/>
          </w:tcPr>
          <w:p w14:paraId="7BEC7930" w14:textId="77777777" w:rsidR="00DA7E71" w:rsidRDefault="00DA7E71">
            <w:pPr>
              <w:spacing w:line="252" w:lineRule="auto"/>
              <w:jc w:val="center"/>
              <w:rPr>
                <w:sz w:val="20"/>
                <w:szCs w:val="20"/>
              </w:rPr>
            </w:pPr>
            <w:r>
              <w:rPr>
                <w:sz w:val="20"/>
                <w:szCs w:val="20"/>
              </w:rPr>
              <w:t>Relation</w:t>
            </w:r>
          </w:p>
          <w:p w14:paraId="39F22165" w14:textId="77777777" w:rsidR="00DA7E71" w:rsidRDefault="00DA7E71">
            <w:pPr>
              <w:spacing w:line="252" w:lineRule="auto"/>
              <w:jc w:val="center"/>
              <w:rPr>
                <w:sz w:val="20"/>
                <w:szCs w:val="20"/>
              </w:rPr>
            </w:pPr>
            <w:r>
              <w:rPr>
                <w:sz w:val="20"/>
                <w:szCs w:val="20"/>
              </w:rPr>
              <w:t xml:space="preserve">with </w:t>
            </w:r>
          </w:p>
          <w:p w14:paraId="18F7FC61" w14:textId="77777777" w:rsidR="00DA7E71" w:rsidRDefault="00DA7E71">
            <w:pPr>
              <w:spacing w:line="252" w:lineRule="auto"/>
              <w:jc w:val="center"/>
              <w:rPr>
                <w:sz w:val="20"/>
                <w:szCs w:val="20"/>
              </w:rPr>
            </w:pPr>
            <w:r>
              <w:rPr>
                <w:sz w:val="20"/>
                <w:szCs w:val="20"/>
              </w:rPr>
              <w:t>hh head</w:t>
            </w:r>
          </w:p>
          <w:p w14:paraId="7C99E329" w14:textId="77777777" w:rsidR="00DA7E71" w:rsidRDefault="00DA7E71">
            <w:pPr>
              <w:spacing w:line="252" w:lineRule="auto"/>
              <w:jc w:val="center"/>
              <w:rPr>
                <w:sz w:val="20"/>
                <w:szCs w:val="20"/>
              </w:rPr>
            </w:pPr>
            <w:r>
              <w:rPr>
                <w:sz w:val="20"/>
                <w:szCs w:val="20"/>
              </w:rPr>
              <w:t>(</w:t>
            </w:r>
            <w:r>
              <w:rPr>
                <w:b/>
                <w:bCs/>
                <w:sz w:val="20"/>
                <w:szCs w:val="20"/>
              </w:rPr>
              <w:t>Code-1</w:t>
            </w:r>
            <w:r>
              <w:rPr>
                <w:sz w:val="20"/>
                <w:szCs w:val="20"/>
              </w:rPr>
              <w:t>)</w:t>
            </w:r>
          </w:p>
        </w:tc>
        <w:tc>
          <w:tcPr>
            <w:tcW w:w="544" w:type="pct"/>
            <w:tcBorders>
              <w:top w:val="nil"/>
              <w:left w:val="nil"/>
              <w:bottom w:val="single" w:sz="24" w:space="0" w:color="auto"/>
              <w:right w:val="single" w:sz="12" w:space="0" w:color="auto"/>
            </w:tcBorders>
            <w:tcMar>
              <w:top w:w="0" w:type="dxa"/>
              <w:left w:w="108" w:type="dxa"/>
              <w:bottom w:w="0" w:type="dxa"/>
              <w:right w:w="108" w:type="dxa"/>
            </w:tcMar>
            <w:hideMark/>
          </w:tcPr>
          <w:p w14:paraId="36AC9880" w14:textId="77777777" w:rsidR="00DA7E71" w:rsidRDefault="00DA7E71">
            <w:pPr>
              <w:spacing w:line="252" w:lineRule="auto"/>
              <w:jc w:val="center"/>
              <w:rPr>
                <w:sz w:val="20"/>
                <w:szCs w:val="20"/>
              </w:rPr>
            </w:pPr>
            <w:r>
              <w:rPr>
                <w:sz w:val="20"/>
                <w:szCs w:val="20"/>
              </w:rPr>
              <w:t>Gender</w:t>
            </w:r>
          </w:p>
          <w:p w14:paraId="1663430A" w14:textId="77777777" w:rsidR="00DA7E71" w:rsidRDefault="00DA7E71">
            <w:pPr>
              <w:spacing w:line="252" w:lineRule="auto"/>
              <w:jc w:val="center"/>
              <w:rPr>
                <w:sz w:val="20"/>
                <w:szCs w:val="20"/>
              </w:rPr>
            </w:pPr>
            <w:r>
              <w:rPr>
                <w:sz w:val="20"/>
                <w:szCs w:val="20"/>
              </w:rPr>
              <w:t>1 = Male</w:t>
            </w:r>
          </w:p>
          <w:p w14:paraId="790F969E" w14:textId="77777777" w:rsidR="00DA7E71" w:rsidRDefault="00DA7E71">
            <w:pPr>
              <w:spacing w:line="252" w:lineRule="auto"/>
              <w:jc w:val="center"/>
              <w:rPr>
                <w:sz w:val="20"/>
                <w:szCs w:val="20"/>
              </w:rPr>
            </w:pPr>
            <w:r>
              <w:rPr>
                <w:sz w:val="20"/>
                <w:szCs w:val="20"/>
              </w:rPr>
              <w:t>2 = Fem.</w:t>
            </w:r>
          </w:p>
        </w:tc>
        <w:tc>
          <w:tcPr>
            <w:tcW w:w="382" w:type="pct"/>
            <w:tcBorders>
              <w:top w:val="nil"/>
              <w:left w:val="nil"/>
              <w:bottom w:val="single" w:sz="24" w:space="0" w:color="auto"/>
              <w:right w:val="single" w:sz="12" w:space="0" w:color="auto"/>
            </w:tcBorders>
            <w:tcMar>
              <w:top w:w="0" w:type="dxa"/>
              <w:left w:w="108" w:type="dxa"/>
              <w:bottom w:w="0" w:type="dxa"/>
              <w:right w:w="108" w:type="dxa"/>
            </w:tcMar>
          </w:tcPr>
          <w:p w14:paraId="6612303F" w14:textId="77777777" w:rsidR="00DA7E71" w:rsidRDefault="00DA7E71">
            <w:pPr>
              <w:spacing w:line="252" w:lineRule="auto"/>
              <w:jc w:val="center"/>
              <w:rPr>
                <w:sz w:val="20"/>
                <w:szCs w:val="20"/>
              </w:rPr>
            </w:pPr>
            <w:r>
              <w:rPr>
                <w:sz w:val="20"/>
                <w:szCs w:val="20"/>
              </w:rPr>
              <w:t>Age</w:t>
            </w:r>
          </w:p>
          <w:p w14:paraId="62D1BCAC" w14:textId="77777777" w:rsidR="00DA7E71" w:rsidRDefault="00DA7E71">
            <w:pPr>
              <w:spacing w:line="252" w:lineRule="auto"/>
              <w:jc w:val="center"/>
              <w:rPr>
                <w:sz w:val="20"/>
                <w:szCs w:val="20"/>
              </w:rPr>
            </w:pPr>
          </w:p>
        </w:tc>
        <w:tc>
          <w:tcPr>
            <w:tcW w:w="812" w:type="pct"/>
            <w:tcBorders>
              <w:top w:val="nil"/>
              <w:left w:val="nil"/>
              <w:bottom w:val="single" w:sz="24" w:space="0" w:color="auto"/>
              <w:right w:val="single" w:sz="12" w:space="0" w:color="auto"/>
            </w:tcBorders>
            <w:tcMar>
              <w:top w:w="0" w:type="dxa"/>
              <w:left w:w="108" w:type="dxa"/>
              <w:bottom w:w="0" w:type="dxa"/>
              <w:right w:w="108" w:type="dxa"/>
            </w:tcMar>
            <w:hideMark/>
          </w:tcPr>
          <w:p w14:paraId="233FFFE2" w14:textId="77777777" w:rsidR="00DA7E71" w:rsidRDefault="00DA7E71">
            <w:pPr>
              <w:spacing w:line="252" w:lineRule="auto"/>
              <w:jc w:val="center"/>
              <w:rPr>
                <w:sz w:val="20"/>
                <w:szCs w:val="20"/>
              </w:rPr>
            </w:pPr>
            <w:r>
              <w:rPr>
                <w:sz w:val="20"/>
                <w:szCs w:val="20"/>
              </w:rPr>
              <w:t>Marital Status (</w:t>
            </w:r>
            <w:r>
              <w:rPr>
                <w:b/>
                <w:bCs/>
                <w:sz w:val="20"/>
                <w:szCs w:val="20"/>
              </w:rPr>
              <w:t>Code-2</w:t>
            </w:r>
            <w:r>
              <w:rPr>
                <w:sz w:val="20"/>
                <w:szCs w:val="20"/>
              </w:rPr>
              <w:t>)</w:t>
            </w:r>
          </w:p>
        </w:tc>
        <w:tc>
          <w:tcPr>
            <w:tcW w:w="702" w:type="pct"/>
            <w:tcBorders>
              <w:top w:val="nil"/>
              <w:left w:val="nil"/>
              <w:bottom w:val="single" w:sz="24" w:space="0" w:color="auto"/>
              <w:right w:val="single" w:sz="12" w:space="0" w:color="auto"/>
            </w:tcBorders>
            <w:tcMar>
              <w:top w:w="0" w:type="dxa"/>
              <w:left w:w="108" w:type="dxa"/>
              <w:bottom w:w="0" w:type="dxa"/>
              <w:right w:w="108" w:type="dxa"/>
            </w:tcMar>
            <w:hideMark/>
          </w:tcPr>
          <w:p w14:paraId="69483C11" w14:textId="77777777" w:rsidR="00DA7E71" w:rsidRDefault="00DA7E71">
            <w:pPr>
              <w:spacing w:line="252" w:lineRule="auto"/>
              <w:jc w:val="center"/>
              <w:rPr>
                <w:sz w:val="20"/>
                <w:szCs w:val="20"/>
              </w:rPr>
            </w:pPr>
            <w:r>
              <w:rPr>
                <w:sz w:val="20"/>
                <w:szCs w:val="20"/>
              </w:rPr>
              <w:t>Education (Number of Years)</w:t>
            </w:r>
          </w:p>
        </w:tc>
        <w:tc>
          <w:tcPr>
            <w:tcW w:w="1942" w:type="pct"/>
            <w:tcBorders>
              <w:top w:val="nil"/>
              <w:left w:val="nil"/>
              <w:bottom w:val="single" w:sz="24" w:space="0" w:color="auto"/>
              <w:right w:val="single" w:sz="24" w:space="0" w:color="auto"/>
            </w:tcBorders>
            <w:tcMar>
              <w:top w:w="0" w:type="dxa"/>
              <w:left w:w="108" w:type="dxa"/>
              <w:bottom w:w="0" w:type="dxa"/>
              <w:right w:w="108" w:type="dxa"/>
            </w:tcMar>
            <w:hideMark/>
          </w:tcPr>
          <w:p w14:paraId="13355682" w14:textId="77777777" w:rsidR="00DA7E71" w:rsidRDefault="00DA7E71">
            <w:pPr>
              <w:spacing w:line="252" w:lineRule="auto"/>
              <w:jc w:val="center"/>
              <w:rPr>
                <w:sz w:val="20"/>
                <w:szCs w:val="20"/>
              </w:rPr>
            </w:pPr>
            <w:r>
              <w:rPr>
                <w:sz w:val="20"/>
                <w:szCs w:val="20"/>
              </w:rPr>
              <w:t>Occupation (</w:t>
            </w:r>
            <w:r>
              <w:rPr>
                <w:b/>
                <w:bCs/>
                <w:sz w:val="20"/>
                <w:szCs w:val="20"/>
              </w:rPr>
              <w:t>Code-3</w:t>
            </w:r>
            <w:r>
              <w:rPr>
                <w:sz w:val="20"/>
                <w:szCs w:val="20"/>
              </w:rPr>
              <w:t>)</w:t>
            </w:r>
          </w:p>
        </w:tc>
      </w:tr>
      <w:tr w:rsidR="00DA7E71" w14:paraId="0A533180" w14:textId="77777777" w:rsidTr="00DA7E71">
        <w:trPr>
          <w:cantSplit/>
          <w:trHeight w:val="340"/>
        </w:trPr>
        <w:tc>
          <w:tcPr>
            <w:tcW w:w="618" w:type="pct"/>
            <w:tcBorders>
              <w:top w:val="nil"/>
              <w:left w:val="single" w:sz="24" w:space="0" w:color="auto"/>
              <w:bottom w:val="single" w:sz="24" w:space="0" w:color="auto"/>
              <w:right w:val="single" w:sz="12" w:space="0" w:color="auto"/>
            </w:tcBorders>
            <w:tcMar>
              <w:top w:w="0" w:type="dxa"/>
              <w:left w:w="108" w:type="dxa"/>
              <w:bottom w:w="0" w:type="dxa"/>
              <w:right w:w="108" w:type="dxa"/>
            </w:tcMar>
          </w:tcPr>
          <w:p w14:paraId="5D7536C4" w14:textId="77777777" w:rsidR="00DA7E71" w:rsidRDefault="00DA7E71">
            <w:pPr>
              <w:spacing w:line="252" w:lineRule="auto"/>
              <w:rPr>
                <w:sz w:val="24"/>
                <w:szCs w:val="24"/>
              </w:rPr>
            </w:pPr>
          </w:p>
        </w:tc>
        <w:tc>
          <w:tcPr>
            <w:tcW w:w="544" w:type="pct"/>
            <w:tcBorders>
              <w:top w:val="nil"/>
              <w:left w:val="nil"/>
              <w:bottom w:val="single" w:sz="24" w:space="0" w:color="auto"/>
              <w:right w:val="single" w:sz="12" w:space="0" w:color="auto"/>
            </w:tcBorders>
            <w:tcMar>
              <w:top w:w="0" w:type="dxa"/>
              <w:left w:w="108" w:type="dxa"/>
              <w:bottom w:w="0" w:type="dxa"/>
              <w:right w:w="108" w:type="dxa"/>
            </w:tcMar>
          </w:tcPr>
          <w:p w14:paraId="74C2E86D" w14:textId="77777777" w:rsidR="00DA7E71" w:rsidRDefault="00DA7E71">
            <w:pPr>
              <w:spacing w:line="252" w:lineRule="auto"/>
              <w:rPr>
                <w:sz w:val="24"/>
                <w:szCs w:val="24"/>
              </w:rPr>
            </w:pPr>
          </w:p>
        </w:tc>
        <w:tc>
          <w:tcPr>
            <w:tcW w:w="382" w:type="pct"/>
            <w:tcBorders>
              <w:top w:val="nil"/>
              <w:left w:val="nil"/>
              <w:bottom w:val="single" w:sz="24" w:space="0" w:color="auto"/>
              <w:right w:val="single" w:sz="12" w:space="0" w:color="auto"/>
            </w:tcBorders>
            <w:tcMar>
              <w:top w:w="0" w:type="dxa"/>
              <w:left w:w="108" w:type="dxa"/>
              <w:bottom w:w="0" w:type="dxa"/>
              <w:right w:w="108" w:type="dxa"/>
            </w:tcMar>
          </w:tcPr>
          <w:p w14:paraId="745B830C" w14:textId="77777777" w:rsidR="00DA7E71" w:rsidRDefault="00DA7E71">
            <w:pPr>
              <w:spacing w:line="252" w:lineRule="auto"/>
              <w:rPr>
                <w:sz w:val="24"/>
                <w:szCs w:val="24"/>
              </w:rPr>
            </w:pPr>
          </w:p>
        </w:tc>
        <w:tc>
          <w:tcPr>
            <w:tcW w:w="812" w:type="pct"/>
            <w:tcBorders>
              <w:top w:val="nil"/>
              <w:left w:val="nil"/>
              <w:bottom w:val="single" w:sz="24" w:space="0" w:color="auto"/>
              <w:right w:val="single" w:sz="12" w:space="0" w:color="auto"/>
            </w:tcBorders>
            <w:tcMar>
              <w:top w:w="0" w:type="dxa"/>
              <w:left w:w="108" w:type="dxa"/>
              <w:bottom w:w="0" w:type="dxa"/>
              <w:right w:w="108" w:type="dxa"/>
            </w:tcMar>
          </w:tcPr>
          <w:p w14:paraId="75BF6176" w14:textId="77777777" w:rsidR="00DA7E71" w:rsidRDefault="00DA7E71">
            <w:pPr>
              <w:spacing w:line="252" w:lineRule="auto"/>
              <w:rPr>
                <w:sz w:val="24"/>
                <w:szCs w:val="24"/>
              </w:rPr>
            </w:pPr>
          </w:p>
        </w:tc>
        <w:tc>
          <w:tcPr>
            <w:tcW w:w="702" w:type="pct"/>
            <w:tcBorders>
              <w:top w:val="nil"/>
              <w:left w:val="nil"/>
              <w:bottom w:val="single" w:sz="24" w:space="0" w:color="auto"/>
              <w:right w:val="single" w:sz="12" w:space="0" w:color="auto"/>
            </w:tcBorders>
            <w:tcMar>
              <w:top w:w="0" w:type="dxa"/>
              <w:left w:w="108" w:type="dxa"/>
              <w:bottom w:w="0" w:type="dxa"/>
              <w:right w:w="108" w:type="dxa"/>
            </w:tcMar>
          </w:tcPr>
          <w:p w14:paraId="4A0AE0AE" w14:textId="77777777" w:rsidR="00DA7E71" w:rsidRDefault="00DA7E71">
            <w:pPr>
              <w:spacing w:line="252" w:lineRule="auto"/>
              <w:rPr>
                <w:sz w:val="24"/>
                <w:szCs w:val="24"/>
              </w:rPr>
            </w:pPr>
          </w:p>
        </w:tc>
        <w:tc>
          <w:tcPr>
            <w:tcW w:w="1942" w:type="pct"/>
            <w:tcBorders>
              <w:top w:val="nil"/>
              <w:left w:val="nil"/>
              <w:bottom w:val="single" w:sz="24" w:space="0" w:color="auto"/>
              <w:right w:val="single" w:sz="24" w:space="0" w:color="auto"/>
            </w:tcBorders>
            <w:tcMar>
              <w:top w:w="0" w:type="dxa"/>
              <w:left w:w="108" w:type="dxa"/>
              <w:bottom w:w="0" w:type="dxa"/>
              <w:right w:w="108" w:type="dxa"/>
            </w:tcMar>
          </w:tcPr>
          <w:p w14:paraId="1E5A53F2" w14:textId="77777777" w:rsidR="00DA7E71" w:rsidRDefault="00DA7E71">
            <w:pPr>
              <w:spacing w:line="252" w:lineRule="auto"/>
              <w:rPr>
                <w:sz w:val="24"/>
                <w:szCs w:val="24"/>
              </w:rPr>
            </w:pPr>
          </w:p>
        </w:tc>
      </w:tr>
    </w:tbl>
    <w:p w14:paraId="349EB306" w14:textId="77777777" w:rsidR="00DA7E71" w:rsidRDefault="00DA7E71" w:rsidP="00DA7E71">
      <w:pPr>
        <w:rPr>
          <w:b/>
          <w:bCs/>
          <w:u w:val="single"/>
        </w:rPr>
      </w:pPr>
    </w:p>
    <w:p w14:paraId="4746B782" w14:textId="77777777" w:rsidR="00DA7E71" w:rsidRDefault="00DA7E71" w:rsidP="00DA7E71">
      <w:pPr>
        <w:rPr>
          <w:u w:val="single"/>
        </w:rPr>
      </w:pPr>
      <w:r>
        <w:rPr>
          <w:b/>
          <w:bCs/>
          <w:u w:val="single"/>
        </w:rPr>
        <w:t>Code-1:</w:t>
      </w:r>
      <w:r>
        <w:rPr>
          <w:u w:val="single"/>
        </w:rPr>
        <w:t xml:space="preserve"> (</w:t>
      </w:r>
      <w:r>
        <w:rPr>
          <w:b/>
          <w:bCs/>
          <w:u w:val="single"/>
        </w:rPr>
        <w:t>Relation</w:t>
      </w:r>
      <w:r>
        <w:rPr>
          <w:u w:val="single"/>
        </w:rPr>
        <w:t xml:space="preserve">) </w:t>
      </w:r>
    </w:p>
    <w:p w14:paraId="7EFAD741" w14:textId="77777777" w:rsidR="00DA7E71" w:rsidRDefault="00DA7E71" w:rsidP="00DA7E71">
      <w:pPr>
        <w:rPr>
          <w:b/>
          <w:bCs/>
        </w:rPr>
      </w:pPr>
    </w:p>
    <w:p w14:paraId="7820E16E" w14:textId="77777777" w:rsidR="00DA7E71" w:rsidRDefault="00DA7E71" w:rsidP="00DA7E71">
      <w:r>
        <w:rPr>
          <w:b/>
          <w:bCs/>
        </w:rPr>
        <w:t xml:space="preserve">1. </w:t>
      </w:r>
      <w:r>
        <w:t xml:space="preserve">HH head                                                          </w:t>
      </w:r>
      <w:r>
        <w:rPr>
          <w:b/>
          <w:bCs/>
        </w:rPr>
        <w:t xml:space="preserve">2. </w:t>
      </w:r>
      <w:r>
        <w:t xml:space="preserve">Wife/husband                              </w:t>
      </w:r>
      <w:r>
        <w:rPr>
          <w:b/>
          <w:bCs/>
        </w:rPr>
        <w:t xml:space="preserve">3. </w:t>
      </w:r>
      <w:r>
        <w:t xml:space="preserve">Son/daughter               </w:t>
      </w:r>
    </w:p>
    <w:p w14:paraId="20752CE1" w14:textId="06ECB9AB" w:rsidR="00DA7E71" w:rsidRDefault="00DA7E71" w:rsidP="00DA7E71">
      <w:r>
        <w:rPr>
          <w:b/>
          <w:bCs/>
        </w:rPr>
        <w:t xml:space="preserve">4. </w:t>
      </w:r>
      <w:r>
        <w:t>Father/mother                                       </w:t>
      </w:r>
      <w:r w:rsidR="00B54E4D">
        <w:t xml:space="preserve">  </w:t>
      </w:r>
      <w:r>
        <w:t xml:space="preserve">      </w:t>
      </w:r>
      <w:r>
        <w:rPr>
          <w:b/>
          <w:bCs/>
        </w:rPr>
        <w:t xml:space="preserve">5. </w:t>
      </w:r>
      <w:r>
        <w:t xml:space="preserve">Brother/sister                              </w:t>
      </w:r>
      <w:r>
        <w:rPr>
          <w:b/>
          <w:bCs/>
        </w:rPr>
        <w:t xml:space="preserve">6. </w:t>
      </w:r>
      <w:r>
        <w:t xml:space="preserve">Son/daughter-in-law  </w:t>
      </w:r>
    </w:p>
    <w:p w14:paraId="4A476737" w14:textId="1FC6E37E" w:rsidR="00DA7E71" w:rsidRDefault="00DA7E71" w:rsidP="00DA7E71">
      <w:r>
        <w:rPr>
          <w:b/>
          <w:bCs/>
        </w:rPr>
        <w:t xml:space="preserve">7. </w:t>
      </w:r>
      <w:r>
        <w:t>Grand son/daughter                              </w:t>
      </w:r>
      <w:r w:rsidR="00B54E4D">
        <w:t xml:space="preserve">   </w:t>
      </w:r>
      <w:r>
        <w:t xml:space="preserve">    </w:t>
      </w:r>
      <w:r>
        <w:rPr>
          <w:b/>
          <w:bCs/>
        </w:rPr>
        <w:t xml:space="preserve">8. </w:t>
      </w:r>
      <w:r>
        <w:t xml:space="preserve">Nephew/niece                             </w:t>
      </w:r>
      <w:r>
        <w:rPr>
          <w:b/>
          <w:bCs/>
        </w:rPr>
        <w:t xml:space="preserve">9. </w:t>
      </w:r>
      <w:r>
        <w:t xml:space="preserve">Brother/sister-in-law </w:t>
      </w:r>
    </w:p>
    <w:p w14:paraId="304F7AA7" w14:textId="5D86C546" w:rsidR="00DA7E71" w:rsidRDefault="00DA7E71" w:rsidP="00DA7E71">
      <w:r>
        <w:rPr>
          <w:b/>
          <w:bCs/>
        </w:rPr>
        <w:t xml:space="preserve">10. </w:t>
      </w:r>
      <w:r>
        <w:t>Brother’s wife/sister’s husband      </w:t>
      </w:r>
      <w:r w:rsidR="00B54E4D">
        <w:t xml:space="preserve">    </w:t>
      </w:r>
      <w:r>
        <w:t xml:space="preserve">    </w:t>
      </w:r>
      <w:r>
        <w:rPr>
          <w:b/>
          <w:bCs/>
        </w:rPr>
        <w:t xml:space="preserve">11. </w:t>
      </w:r>
      <w:r>
        <w:t>Others (specify)</w:t>
      </w:r>
    </w:p>
    <w:p w14:paraId="7421320E" w14:textId="77777777" w:rsidR="00DA7E71" w:rsidRDefault="00DA7E71" w:rsidP="00DA7E71">
      <w:pPr>
        <w:autoSpaceDE w:val="0"/>
        <w:autoSpaceDN w:val="0"/>
        <w:rPr>
          <w:b/>
          <w:bCs/>
          <w:u w:val="single"/>
        </w:rPr>
      </w:pPr>
    </w:p>
    <w:p w14:paraId="388A37AD" w14:textId="77777777" w:rsidR="00DA7E71" w:rsidRDefault="00DA7E71" w:rsidP="00DA7E71">
      <w:pPr>
        <w:autoSpaceDE w:val="0"/>
        <w:autoSpaceDN w:val="0"/>
      </w:pPr>
      <w:r>
        <w:rPr>
          <w:b/>
          <w:bCs/>
          <w:u w:val="single"/>
        </w:rPr>
        <w:t>Code-2:</w:t>
      </w:r>
      <w:r>
        <w:rPr>
          <w:u w:val="single"/>
        </w:rPr>
        <w:t xml:space="preserve"> (</w:t>
      </w:r>
      <w:r>
        <w:rPr>
          <w:b/>
          <w:bCs/>
          <w:u w:val="single"/>
        </w:rPr>
        <w:t>Marital status</w:t>
      </w:r>
      <w:r>
        <w:rPr>
          <w:u w:val="single"/>
        </w:rPr>
        <w:t>)</w:t>
      </w:r>
      <w:r>
        <w:t xml:space="preserve">  </w:t>
      </w:r>
    </w:p>
    <w:p w14:paraId="2986B39A" w14:textId="77777777" w:rsidR="00DA7E71" w:rsidRDefault="00DA7E71" w:rsidP="00DA7E71">
      <w:pPr>
        <w:autoSpaceDE w:val="0"/>
        <w:autoSpaceDN w:val="0"/>
        <w:rPr>
          <w:b/>
          <w:bCs/>
        </w:rPr>
      </w:pPr>
    </w:p>
    <w:p w14:paraId="2FA4E6ED" w14:textId="6B4D5B13" w:rsidR="00DA7E71" w:rsidRDefault="00DA7E71" w:rsidP="00DA7E71">
      <w:pPr>
        <w:autoSpaceDE w:val="0"/>
        <w:autoSpaceDN w:val="0"/>
      </w:pPr>
      <w:r>
        <w:rPr>
          <w:b/>
          <w:bCs/>
        </w:rPr>
        <w:t xml:space="preserve">1.  </w:t>
      </w:r>
      <w:r>
        <w:t>Unmarried                           </w:t>
      </w:r>
      <w:r w:rsidR="00B54E4D">
        <w:t xml:space="preserve">           </w:t>
      </w:r>
      <w:r>
        <w:t xml:space="preserve">              </w:t>
      </w:r>
      <w:r>
        <w:rPr>
          <w:b/>
          <w:bCs/>
        </w:rPr>
        <w:t xml:space="preserve">2.  </w:t>
      </w:r>
      <w:r>
        <w:t xml:space="preserve">Married                                          </w:t>
      </w:r>
      <w:r>
        <w:rPr>
          <w:b/>
          <w:bCs/>
        </w:rPr>
        <w:t xml:space="preserve">3.  </w:t>
      </w:r>
      <w:r>
        <w:t xml:space="preserve">Widow/widower        </w:t>
      </w:r>
    </w:p>
    <w:p w14:paraId="643BCC9D" w14:textId="77777777" w:rsidR="00DA7E71" w:rsidRDefault="00DA7E71" w:rsidP="00DA7E71">
      <w:pPr>
        <w:autoSpaceDE w:val="0"/>
        <w:autoSpaceDN w:val="0"/>
      </w:pPr>
      <w:r>
        <w:rPr>
          <w:b/>
          <w:bCs/>
        </w:rPr>
        <w:t xml:space="preserve">4.  </w:t>
      </w:r>
      <w:r>
        <w:t xml:space="preserve">Divorced                                                        </w:t>
      </w:r>
      <w:r>
        <w:rPr>
          <w:b/>
          <w:bCs/>
        </w:rPr>
        <w:t xml:space="preserve">5.  </w:t>
      </w:r>
      <w:r>
        <w:t xml:space="preserve">Separated  </w:t>
      </w:r>
    </w:p>
    <w:p w14:paraId="65259DEA" w14:textId="77777777" w:rsidR="00DA7E71" w:rsidRDefault="00DA7E71" w:rsidP="00DA7E71">
      <w:pPr>
        <w:autoSpaceDE w:val="0"/>
        <w:autoSpaceDN w:val="0"/>
        <w:rPr>
          <w:b/>
          <w:bCs/>
          <w:u w:val="single"/>
        </w:rPr>
      </w:pPr>
    </w:p>
    <w:p w14:paraId="6F281603" w14:textId="77777777" w:rsidR="00DA7E71" w:rsidRDefault="00DA7E71" w:rsidP="00DA7E71">
      <w:pPr>
        <w:autoSpaceDE w:val="0"/>
        <w:autoSpaceDN w:val="0"/>
      </w:pPr>
      <w:r>
        <w:rPr>
          <w:b/>
          <w:bCs/>
          <w:u w:val="single"/>
        </w:rPr>
        <w:t>Code-3: (Occupation)</w:t>
      </w:r>
      <w:r>
        <w:t xml:space="preserve"> </w:t>
      </w:r>
    </w:p>
    <w:p w14:paraId="6FE16287" w14:textId="77777777" w:rsidR="00DA7E71" w:rsidRDefault="00DA7E71" w:rsidP="00DA7E71">
      <w:pPr>
        <w:autoSpaceDE w:val="0"/>
        <w:autoSpaceDN w:val="0"/>
        <w:rPr>
          <w:b/>
          <w:bCs/>
        </w:rPr>
      </w:pPr>
    </w:p>
    <w:p w14:paraId="348DD58C" w14:textId="1568F973" w:rsidR="00DA7E71" w:rsidRDefault="00DA7E71" w:rsidP="00DA7E71">
      <w:pPr>
        <w:autoSpaceDE w:val="0"/>
        <w:autoSpaceDN w:val="0"/>
        <w:rPr>
          <w:color w:val="000000"/>
        </w:rPr>
      </w:pPr>
      <w:r>
        <w:rPr>
          <w:b/>
          <w:bCs/>
        </w:rPr>
        <w:t>1.</w:t>
      </w:r>
      <w:r>
        <w:t xml:space="preserve"> </w:t>
      </w:r>
      <w:r>
        <w:rPr>
          <w:color w:val="000000"/>
        </w:rPr>
        <w:t>Farming                    </w:t>
      </w:r>
      <w:r w:rsidR="00B54E4D">
        <w:rPr>
          <w:color w:val="000000"/>
        </w:rPr>
        <w:t>                             </w:t>
      </w:r>
      <w:r>
        <w:rPr>
          <w:color w:val="000000"/>
        </w:rPr>
        <w:t xml:space="preserve">       </w:t>
      </w:r>
      <w:r>
        <w:rPr>
          <w:b/>
          <w:bCs/>
          <w:color w:val="000000"/>
        </w:rPr>
        <w:t>2.</w:t>
      </w:r>
      <w:r>
        <w:rPr>
          <w:color w:val="000000"/>
        </w:rPr>
        <w:t xml:space="preserve"> Wage Labor                                   </w:t>
      </w:r>
      <w:r>
        <w:rPr>
          <w:b/>
          <w:bCs/>
          <w:color w:val="000000"/>
        </w:rPr>
        <w:t>3.</w:t>
      </w:r>
      <w:r>
        <w:rPr>
          <w:color w:val="000000"/>
        </w:rPr>
        <w:t xml:space="preserve"> Salaried worker            </w:t>
      </w:r>
    </w:p>
    <w:p w14:paraId="4046231E" w14:textId="3BDF152A" w:rsidR="00DA7E71" w:rsidRDefault="00DA7E71" w:rsidP="00DA7E71">
      <w:pPr>
        <w:autoSpaceDE w:val="0"/>
        <w:autoSpaceDN w:val="0"/>
        <w:rPr>
          <w:color w:val="000000"/>
        </w:rPr>
      </w:pPr>
      <w:r>
        <w:rPr>
          <w:b/>
          <w:bCs/>
          <w:color w:val="000000"/>
        </w:rPr>
        <w:t>4.</w:t>
      </w:r>
      <w:r>
        <w:rPr>
          <w:color w:val="000000"/>
        </w:rPr>
        <w:t xml:space="preserve"> Self-employment (specify)             </w:t>
      </w:r>
      <w:r w:rsidR="00B54E4D">
        <w:rPr>
          <w:color w:val="000000"/>
        </w:rPr>
        <w:t xml:space="preserve">  </w:t>
      </w:r>
      <w:r>
        <w:rPr>
          <w:color w:val="000000"/>
        </w:rPr>
        <w:t xml:space="preserve">         </w:t>
      </w:r>
      <w:r>
        <w:rPr>
          <w:b/>
          <w:bCs/>
          <w:color w:val="000000"/>
        </w:rPr>
        <w:t>5.</w:t>
      </w:r>
      <w:r>
        <w:rPr>
          <w:color w:val="000000"/>
        </w:rPr>
        <w:t xml:space="preserve"> Livestock, Poultry                        </w:t>
      </w:r>
      <w:r>
        <w:rPr>
          <w:b/>
          <w:bCs/>
          <w:color w:val="000000"/>
        </w:rPr>
        <w:t>6.</w:t>
      </w:r>
      <w:r>
        <w:rPr>
          <w:color w:val="000000"/>
        </w:rPr>
        <w:t xml:space="preserve"> Fishery related             </w:t>
      </w:r>
    </w:p>
    <w:p w14:paraId="5DBE05C5" w14:textId="77777777" w:rsidR="00DA7E71" w:rsidRDefault="00DA7E71" w:rsidP="00DA7E71">
      <w:pPr>
        <w:autoSpaceDE w:val="0"/>
        <w:autoSpaceDN w:val="0"/>
        <w:rPr>
          <w:color w:val="000000"/>
        </w:rPr>
      </w:pPr>
      <w:r>
        <w:rPr>
          <w:b/>
          <w:bCs/>
          <w:color w:val="000000"/>
        </w:rPr>
        <w:t>7.</w:t>
      </w:r>
      <w:r>
        <w:rPr>
          <w:color w:val="000000"/>
        </w:rPr>
        <w:t xml:space="preserve"> Trader (specify)                                           </w:t>
      </w:r>
      <w:r>
        <w:rPr>
          <w:b/>
          <w:bCs/>
          <w:color w:val="000000"/>
        </w:rPr>
        <w:t>8.</w:t>
      </w:r>
      <w:r>
        <w:rPr>
          <w:color w:val="000000"/>
        </w:rPr>
        <w:t xml:space="preserve"> Shopkeeper                                  </w:t>
      </w:r>
      <w:r>
        <w:rPr>
          <w:b/>
          <w:bCs/>
          <w:color w:val="000000"/>
        </w:rPr>
        <w:t>9.</w:t>
      </w:r>
      <w:r>
        <w:rPr>
          <w:color w:val="000000"/>
        </w:rPr>
        <w:t xml:space="preserve"> Unpaid Labour              </w:t>
      </w:r>
    </w:p>
    <w:p w14:paraId="5DF04888" w14:textId="77777777" w:rsidR="00DA7E71" w:rsidRDefault="00DA7E71" w:rsidP="00DA7E71">
      <w:pPr>
        <w:autoSpaceDE w:val="0"/>
        <w:autoSpaceDN w:val="0"/>
        <w:rPr>
          <w:color w:val="000000"/>
        </w:rPr>
      </w:pPr>
      <w:r>
        <w:rPr>
          <w:b/>
          <w:bCs/>
          <w:color w:val="000000"/>
        </w:rPr>
        <w:t>10.</w:t>
      </w:r>
      <w:r>
        <w:rPr>
          <w:color w:val="000000"/>
        </w:rPr>
        <w:t xml:space="preserve"> Unemployed</w:t>
      </w:r>
    </w:p>
    <w:p w14:paraId="661B6DCF" w14:textId="77777777" w:rsidR="00DA7E71" w:rsidRDefault="00DA7E71" w:rsidP="00DA7E71">
      <w:pPr>
        <w:autoSpaceDE w:val="0"/>
        <w:autoSpaceDN w:val="0"/>
        <w:rPr>
          <w:color w:val="000000"/>
        </w:rPr>
      </w:pPr>
    </w:p>
    <w:p w14:paraId="45508753" w14:textId="77777777" w:rsidR="00DA7E71" w:rsidRDefault="00DA7E71" w:rsidP="00DA7E71">
      <w:pPr>
        <w:autoSpaceDE w:val="0"/>
        <w:autoSpaceDN w:val="0"/>
        <w:rPr>
          <w:color w:val="000000"/>
        </w:rPr>
      </w:pPr>
    </w:p>
    <w:p w14:paraId="3D644EEC" w14:textId="77777777" w:rsidR="00DA7E71" w:rsidRDefault="00DA7E71" w:rsidP="00DA7E71">
      <w:pPr>
        <w:autoSpaceDE w:val="0"/>
        <w:autoSpaceDN w:val="0"/>
        <w:rPr>
          <w:color w:val="000000"/>
        </w:rPr>
      </w:pPr>
    </w:p>
    <w:p w14:paraId="4C34906C" w14:textId="77777777" w:rsidR="00DA7E71" w:rsidRDefault="00DA7E71" w:rsidP="00DA7E71">
      <w:pPr>
        <w:autoSpaceDE w:val="0"/>
        <w:autoSpaceDN w:val="0"/>
        <w:rPr>
          <w:color w:val="000000"/>
        </w:rPr>
      </w:pPr>
    </w:p>
    <w:p w14:paraId="17954D2A" w14:textId="77777777" w:rsidR="00DA7E71" w:rsidRDefault="00DA7E71" w:rsidP="00DA7E71">
      <w:pPr>
        <w:autoSpaceDE w:val="0"/>
        <w:autoSpaceDN w:val="0"/>
        <w:rPr>
          <w:color w:val="000000"/>
        </w:rPr>
      </w:pPr>
    </w:p>
    <w:p w14:paraId="55BDF423" w14:textId="77777777" w:rsidR="00DA7E71" w:rsidRDefault="00DA7E71" w:rsidP="00DA7E71">
      <w:pPr>
        <w:autoSpaceDE w:val="0"/>
        <w:autoSpaceDN w:val="0"/>
        <w:rPr>
          <w:color w:val="000000"/>
        </w:rPr>
      </w:pPr>
    </w:p>
    <w:p w14:paraId="734BBF2C" w14:textId="77777777" w:rsidR="00DA7E71" w:rsidRDefault="00DA7E71" w:rsidP="00DA7E71">
      <w:pPr>
        <w:autoSpaceDE w:val="0"/>
        <w:autoSpaceDN w:val="0"/>
        <w:rPr>
          <w:color w:val="000000"/>
        </w:rPr>
      </w:pPr>
    </w:p>
    <w:p w14:paraId="3BF200BB" w14:textId="77777777" w:rsidR="00DA7E71" w:rsidRDefault="00DA7E71" w:rsidP="00DA7E71">
      <w:pPr>
        <w:autoSpaceDE w:val="0"/>
        <w:autoSpaceDN w:val="0"/>
        <w:rPr>
          <w:color w:val="000000"/>
        </w:rPr>
      </w:pPr>
    </w:p>
    <w:p w14:paraId="4E12E89D" w14:textId="77777777" w:rsidR="00DA7E71" w:rsidRDefault="00DA7E71" w:rsidP="00DA7E71">
      <w:pPr>
        <w:autoSpaceDE w:val="0"/>
        <w:autoSpaceDN w:val="0"/>
        <w:rPr>
          <w:color w:val="000000"/>
        </w:rPr>
      </w:pPr>
    </w:p>
    <w:p w14:paraId="4672B157" w14:textId="77777777" w:rsidR="00DA7E71" w:rsidRDefault="00DA7E71" w:rsidP="00DA7E71">
      <w:pPr>
        <w:autoSpaceDE w:val="0"/>
        <w:autoSpaceDN w:val="0"/>
        <w:rPr>
          <w:color w:val="000000"/>
        </w:rPr>
      </w:pPr>
    </w:p>
    <w:p w14:paraId="390A3C6F" w14:textId="77777777" w:rsidR="005B3362" w:rsidRDefault="005B3362" w:rsidP="00DA7E71">
      <w:pPr>
        <w:autoSpaceDE w:val="0"/>
        <w:autoSpaceDN w:val="0"/>
        <w:rPr>
          <w:color w:val="000000"/>
        </w:rPr>
      </w:pPr>
    </w:p>
    <w:p w14:paraId="58BD4265" w14:textId="77777777" w:rsidR="005B3362" w:rsidRDefault="005B3362" w:rsidP="00DA7E71">
      <w:pPr>
        <w:autoSpaceDE w:val="0"/>
        <w:autoSpaceDN w:val="0"/>
        <w:rPr>
          <w:color w:val="000000"/>
        </w:rPr>
      </w:pPr>
    </w:p>
    <w:p w14:paraId="6FA8EEE3" w14:textId="76646247" w:rsidR="00DA7E71" w:rsidRDefault="00DA7E71" w:rsidP="00DA7E71">
      <w:pPr>
        <w:autoSpaceDE w:val="0"/>
        <w:autoSpaceDN w:val="0"/>
        <w:ind w:left="720"/>
        <w:jc w:val="both"/>
        <w:rPr>
          <w:b/>
          <w:bCs/>
          <w:sz w:val="24"/>
          <w:szCs w:val="24"/>
        </w:rPr>
      </w:pPr>
      <w:r>
        <w:rPr>
          <w:b/>
          <w:bCs/>
        </w:rPr>
        <w:lastRenderedPageBreak/>
        <w:t>10. Which fish species and sizes do you</w:t>
      </w:r>
      <w:r>
        <w:rPr>
          <w:b/>
          <w:bCs/>
          <w:color w:val="FF0000"/>
        </w:rPr>
        <w:t xml:space="preserve"> prefer</w:t>
      </w:r>
      <w:r>
        <w:rPr>
          <w:b/>
          <w:bCs/>
        </w:rPr>
        <w:t xml:space="preserve">? </w:t>
      </w:r>
      <w:r w:rsidR="00A01612" w:rsidRPr="00A01612">
        <w:rPr>
          <w:bCs/>
        </w:rPr>
        <w:t>(</w:t>
      </w:r>
      <w:r w:rsidR="00B54E4D" w:rsidRPr="00A01612">
        <w:rPr>
          <w:bCs/>
        </w:rPr>
        <w:t>Make sure to probe each answer, asking why one is preferred over the other. If there is pause in discussion, enumerator can prompt discussions of specific characteristics of the food  product such as t</w:t>
      </w:r>
      <w:r w:rsidR="00B54E4D" w:rsidRPr="00A01612">
        <w:rPr>
          <w:bCs/>
          <w:sz w:val="24"/>
          <w:szCs w:val="24"/>
          <w:lang w:val="en-MY"/>
        </w:rPr>
        <w:t>aste, flesh texture, bone/fillet ratio, head, skin, colour, processed or unprocessed, cooking habits, price</w:t>
      </w:r>
      <w:r w:rsidR="00A01612">
        <w:rPr>
          <w:bCs/>
          <w:sz w:val="24"/>
          <w:szCs w:val="24"/>
          <w:lang w:val="en-MY"/>
        </w:rPr>
        <w:t>, food safety</w:t>
      </w:r>
      <w:r w:rsidR="00B54E4D" w:rsidRPr="00A01612">
        <w:rPr>
          <w:bCs/>
          <w:sz w:val="24"/>
          <w:szCs w:val="24"/>
          <w:lang w:val="en-MY"/>
        </w:rPr>
        <w:t xml:space="preserve"> etc</w:t>
      </w:r>
      <w:r w:rsidR="00A01612" w:rsidRPr="00A01612">
        <w:rPr>
          <w:bCs/>
          <w:sz w:val="24"/>
          <w:szCs w:val="24"/>
          <w:lang w:val="en-MY"/>
        </w:rPr>
        <w:t>)</w:t>
      </w:r>
      <w:r w:rsidR="00B54E4D">
        <w:rPr>
          <w:b/>
          <w:bCs/>
          <w:sz w:val="24"/>
          <w:szCs w:val="24"/>
          <w:lang w:val="en-MY"/>
        </w:rPr>
        <w:t xml:space="preserve">. </w:t>
      </w:r>
    </w:p>
    <w:tbl>
      <w:tblPr>
        <w:tblW w:w="10530" w:type="dxa"/>
        <w:tblInd w:w="-545" w:type="dxa"/>
        <w:tblCellMar>
          <w:left w:w="0" w:type="dxa"/>
          <w:right w:w="0" w:type="dxa"/>
        </w:tblCellMar>
        <w:tblLook w:val="04A0" w:firstRow="1" w:lastRow="0" w:firstColumn="1" w:lastColumn="0" w:noHBand="0" w:noVBand="1"/>
      </w:tblPr>
      <w:tblGrid>
        <w:gridCol w:w="785"/>
        <w:gridCol w:w="1080"/>
        <w:gridCol w:w="2790"/>
        <w:gridCol w:w="5875"/>
      </w:tblGrid>
      <w:tr w:rsidR="00DA7E71" w14:paraId="11856875" w14:textId="77777777" w:rsidTr="00DA7E71">
        <w:trPr>
          <w:trHeight w:val="435"/>
        </w:trPr>
        <w:tc>
          <w:tcPr>
            <w:tcW w:w="785" w:type="dxa"/>
            <w:tcBorders>
              <w:top w:val="single" w:sz="24" w:space="0" w:color="auto"/>
              <w:left w:val="single" w:sz="24" w:space="0" w:color="auto"/>
              <w:bottom w:val="single" w:sz="8" w:space="0" w:color="auto"/>
              <w:right w:val="single" w:sz="8" w:space="0" w:color="auto"/>
            </w:tcBorders>
            <w:tcMar>
              <w:top w:w="0" w:type="dxa"/>
              <w:left w:w="108" w:type="dxa"/>
              <w:bottom w:w="0" w:type="dxa"/>
              <w:right w:w="108" w:type="dxa"/>
            </w:tcMar>
            <w:hideMark/>
          </w:tcPr>
          <w:p w14:paraId="3EE15E45" w14:textId="77777777" w:rsidR="00DA7E71" w:rsidRDefault="00DA7E71">
            <w:pPr>
              <w:autoSpaceDE w:val="0"/>
              <w:autoSpaceDN w:val="0"/>
              <w:rPr>
                <w:b/>
                <w:bCs/>
                <w:sz w:val="24"/>
                <w:szCs w:val="24"/>
                <w:lang w:val="en-MY"/>
              </w:rPr>
            </w:pPr>
            <w:r>
              <w:rPr>
                <w:b/>
                <w:bCs/>
                <w:sz w:val="24"/>
                <w:szCs w:val="24"/>
                <w:lang w:val="en-MY"/>
              </w:rPr>
              <w:t>Rank</w:t>
            </w:r>
          </w:p>
        </w:tc>
        <w:tc>
          <w:tcPr>
            <w:tcW w:w="1080"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66EA54CE" w14:textId="77777777" w:rsidR="00DA7E71" w:rsidRDefault="00DA7E71">
            <w:pPr>
              <w:autoSpaceDE w:val="0"/>
              <w:autoSpaceDN w:val="0"/>
              <w:jc w:val="both"/>
              <w:rPr>
                <w:b/>
                <w:bCs/>
                <w:sz w:val="24"/>
                <w:szCs w:val="24"/>
                <w:lang w:val="en-MY"/>
              </w:rPr>
            </w:pPr>
            <w:r>
              <w:rPr>
                <w:b/>
                <w:bCs/>
                <w:sz w:val="24"/>
                <w:szCs w:val="24"/>
                <w:lang w:val="en-MY"/>
              </w:rPr>
              <w:t xml:space="preserve">Fish </w:t>
            </w:r>
          </w:p>
        </w:tc>
        <w:tc>
          <w:tcPr>
            <w:tcW w:w="2790"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46C45793" w14:textId="77777777" w:rsidR="00DA7E71" w:rsidRDefault="00DA7E71">
            <w:pPr>
              <w:autoSpaceDE w:val="0"/>
              <w:autoSpaceDN w:val="0"/>
              <w:rPr>
                <w:b/>
                <w:bCs/>
                <w:sz w:val="24"/>
                <w:szCs w:val="24"/>
                <w:lang w:val="en-MY"/>
              </w:rPr>
            </w:pPr>
            <w:r>
              <w:rPr>
                <w:b/>
                <w:bCs/>
                <w:sz w:val="24"/>
                <w:szCs w:val="24"/>
                <w:lang w:val="en-MY"/>
              </w:rPr>
              <w:t>Size (Small, Medium, Big)</w:t>
            </w:r>
          </w:p>
        </w:tc>
        <w:tc>
          <w:tcPr>
            <w:tcW w:w="5875" w:type="dxa"/>
            <w:tcBorders>
              <w:top w:val="single" w:sz="24" w:space="0" w:color="auto"/>
              <w:left w:val="nil"/>
              <w:bottom w:val="single" w:sz="8" w:space="0" w:color="auto"/>
              <w:right w:val="single" w:sz="24" w:space="0" w:color="auto"/>
            </w:tcBorders>
            <w:tcMar>
              <w:top w:w="0" w:type="dxa"/>
              <w:left w:w="108" w:type="dxa"/>
              <w:bottom w:w="0" w:type="dxa"/>
              <w:right w:w="108" w:type="dxa"/>
            </w:tcMar>
            <w:hideMark/>
          </w:tcPr>
          <w:p w14:paraId="75607C17" w14:textId="593ED45C" w:rsidR="00DA7E71" w:rsidRDefault="00DA7E71" w:rsidP="00B54E4D">
            <w:pPr>
              <w:autoSpaceDE w:val="0"/>
              <w:autoSpaceDN w:val="0"/>
              <w:rPr>
                <w:b/>
                <w:bCs/>
                <w:sz w:val="24"/>
                <w:szCs w:val="24"/>
                <w:lang w:val="en-MY"/>
              </w:rPr>
            </w:pPr>
            <w:commentRangeStart w:id="11"/>
            <w:r>
              <w:rPr>
                <w:b/>
                <w:bCs/>
                <w:sz w:val="24"/>
                <w:szCs w:val="24"/>
                <w:lang w:val="en-MY"/>
              </w:rPr>
              <w:t xml:space="preserve">Reason </w:t>
            </w:r>
            <w:commentRangeEnd w:id="11"/>
            <w:r w:rsidR="00B54E4D">
              <w:rPr>
                <w:rStyle w:val="CommentReference"/>
              </w:rPr>
              <w:commentReference w:id="11"/>
            </w:r>
          </w:p>
        </w:tc>
      </w:tr>
      <w:tr w:rsidR="00DA7E71" w14:paraId="053E09FF" w14:textId="77777777" w:rsidTr="00DA7E71">
        <w:trPr>
          <w:trHeight w:val="386"/>
        </w:trPr>
        <w:tc>
          <w:tcPr>
            <w:tcW w:w="78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46050BC6" w14:textId="77777777" w:rsidR="00DA7E71" w:rsidRDefault="00DA7E71">
            <w:pPr>
              <w:autoSpaceDE w:val="0"/>
              <w:autoSpaceDN w:val="0"/>
              <w:jc w:val="both"/>
              <w:rPr>
                <w:b/>
                <w:bCs/>
                <w:sz w:val="24"/>
                <w:szCs w:val="24"/>
                <w:lang w:val="en-MY"/>
              </w:rPr>
            </w:pPr>
            <w:r>
              <w:rPr>
                <w:b/>
                <w:bCs/>
                <w:sz w:val="24"/>
                <w:szCs w:val="24"/>
                <w:lang w:val="en-MY"/>
              </w:rPr>
              <w:t>1</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4AA17868" w14:textId="77777777" w:rsidR="00DA7E71" w:rsidRDefault="00DA7E71">
            <w:pPr>
              <w:rPr>
                <w:b/>
                <w:bCs/>
                <w:sz w:val="24"/>
                <w:szCs w:val="24"/>
                <w:lang w:val="en-MY"/>
              </w:rPr>
            </w:pPr>
          </w:p>
        </w:tc>
        <w:tc>
          <w:tcPr>
            <w:tcW w:w="2790" w:type="dxa"/>
            <w:tcBorders>
              <w:top w:val="nil"/>
              <w:left w:val="nil"/>
              <w:bottom w:val="single" w:sz="8" w:space="0" w:color="auto"/>
              <w:right w:val="single" w:sz="8" w:space="0" w:color="auto"/>
            </w:tcBorders>
            <w:tcMar>
              <w:top w:w="0" w:type="dxa"/>
              <w:left w:w="108" w:type="dxa"/>
              <w:bottom w:w="0" w:type="dxa"/>
              <w:right w:w="108" w:type="dxa"/>
            </w:tcMar>
          </w:tcPr>
          <w:p w14:paraId="2F950094" w14:textId="77777777" w:rsidR="00DA7E71" w:rsidRDefault="00DA7E71">
            <w:pPr>
              <w:autoSpaceDE w:val="0"/>
              <w:autoSpaceDN w:val="0"/>
              <w:jc w:val="both"/>
              <w:rPr>
                <w:b/>
                <w:bCs/>
                <w:sz w:val="24"/>
                <w:szCs w:val="24"/>
                <w:lang w:val="en-MY"/>
              </w:rPr>
            </w:pPr>
          </w:p>
        </w:tc>
        <w:tc>
          <w:tcPr>
            <w:tcW w:w="5875" w:type="dxa"/>
            <w:tcBorders>
              <w:top w:val="nil"/>
              <w:left w:val="nil"/>
              <w:bottom w:val="single" w:sz="8" w:space="0" w:color="auto"/>
              <w:right w:val="single" w:sz="24" w:space="0" w:color="auto"/>
            </w:tcBorders>
            <w:tcMar>
              <w:top w:w="0" w:type="dxa"/>
              <w:left w:w="108" w:type="dxa"/>
              <w:bottom w:w="0" w:type="dxa"/>
              <w:right w:w="108" w:type="dxa"/>
            </w:tcMar>
          </w:tcPr>
          <w:p w14:paraId="0243FC98" w14:textId="77777777" w:rsidR="00DA7E71" w:rsidRDefault="00DA7E71">
            <w:pPr>
              <w:autoSpaceDE w:val="0"/>
              <w:autoSpaceDN w:val="0"/>
              <w:jc w:val="both"/>
              <w:rPr>
                <w:b/>
                <w:bCs/>
                <w:sz w:val="24"/>
                <w:szCs w:val="24"/>
                <w:lang w:val="en-MY"/>
              </w:rPr>
            </w:pPr>
          </w:p>
        </w:tc>
      </w:tr>
      <w:tr w:rsidR="00DA7E71" w14:paraId="70029C30" w14:textId="77777777" w:rsidTr="00DA7E71">
        <w:trPr>
          <w:trHeight w:val="492"/>
        </w:trPr>
        <w:tc>
          <w:tcPr>
            <w:tcW w:w="78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381226A6" w14:textId="77777777" w:rsidR="00DA7E71" w:rsidRDefault="00DA7E71">
            <w:pPr>
              <w:autoSpaceDE w:val="0"/>
              <w:autoSpaceDN w:val="0"/>
              <w:jc w:val="both"/>
              <w:rPr>
                <w:b/>
                <w:bCs/>
                <w:sz w:val="24"/>
                <w:szCs w:val="24"/>
                <w:lang w:val="en-MY"/>
              </w:rPr>
            </w:pPr>
            <w:r>
              <w:rPr>
                <w:b/>
                <w:bCs/>
                <w:sz w:val="24"/>
                <w:szCs w:val="24"/>
                <w:lang w:val="en-MY"/>
              </w:rPr>
              <w:t>2</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14:paraId="2B6182D1" w14:textId="77777777" w:rsidR="00DA7E71" w:rsidRDefault="00DA7E71">
            <w:pPr>
              <w:autoSpaceDE w:val="0"/>
              <w:autoSpaceDN w:val="0"/>
              <w:jc w:val="both"/>
              <w:rPr>
                <w:b/>
                <w:bCs/>
                <w:sz w:val="24"/>
                <w:szCs w:val="24"/>
                <w:lang w:val="en-MY"/>
              </w:rPr>
            </w:pPr>
          </w:p>
        </w:tc>
        <w:tc>
          <w:tcPr>
            <w:tcW w:w="2790" w:type="dxa"/>
            <w:tcBorders>
              <w:top w:val="nil"/>
              <w:left w:val="nil"/>
              <w:bottom w:val="single" w:sz="8" w:space="0" w:color="auto"/>
              <w:right w:val="single" w:sz="8" w:space="0" w:color="auto"/>
            </w:tcBorders>
            <w:tcMar>
              <w:top w:w="0" w:type="dxa"/>
              <w:left w:w="108" w:type="dxa"/>
              <w:bottom w:w="0" w:type="dxa"/>
              <w:right w:w="108" w:type="dxa"/>
            </w:tcMar>
          </w:tcPr>
          <w:p w14:paraId="56E45248" w14:textId="77777777" w:rsidR="00DA7E71" w:rsidRDefault="00DA7E71">
            <w:pPr>
              <w:autoSpaceDE w:val="0"/>
              <w:autoSpaceDN w:val="0"/>
              <w:jc w:val="both"/>
              <w:rPr>
                <w:b/>
                <w:bCs/>
                <w:sz w:val="24"/>
                <w:szCs w:val="24"/>
                <w:lang w:val="en-MY"/>
              </w:rPr>
            </w:pPr>
          </w:p>
        </w:tc>
        <w:tc>
          <w:tcPr>
            <w:tcW w:w="5875" w:type="dxa"/>
            <w:tcBorders>
              <w:top w:val="nil"/>
              <w:left w:val="nil"/>
              <w:bottom w:val="single" w:sz="8" w:space="0" w:color="auto"/>
              <w:right w:val="single" w:sz="24" w:space="0" w:color="auto"/>
            </w:tcBorders>
            <w:tcMar>
              <w:top w:w="0" w:type="dxa"/>
              <w:left w:w="108" w:type="dxa"/>
              <w:bottom w:w="0" w:type="dxa"/>
              <w:right w:w="108" w:type="dxa"/>
            </w:tcMar>
          </w:tcPr>
          <w:p w14:paraId="10358381" w14:textId="77777777" w:rsidR="00DA7E71" w:rsidRDefault="00DA7E71">
            <w:pPr>
              <w:autoSpaceDE w:val="0"/>
              <w:autoSpaceDN w:val="0"/>
              <w:jc w:val="both"/>
              <w:rPr>
                <w:b/>
                <w:bCs/>
                <w:sz w:val="24"/>
                <w:szCs w:val="24"/>
                <w:lang w:val="en-MY"/>
              </w:rPr>
            </w:pPr>
          </w:p>
        </w:tc>
      </w:tr>
      <w:tr w:rsidR="00DA7E71" w14:paraId="0028628E" w14:textId="77777777" w:rsidTr="00DA7E71">
        <w:trPr>
          <w:trHeight w:val="507"/>
        </w:trPr>
        <w:tc>
          <w:tcPr>
            <w:tcW w:w="78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2F2EE3B6" w14:textId="77777777" w:rsidR="00DA7E71" w:rsidRDefault="00DA7E71">
            <w:pPr>
              <w:autoSpaceDE w:val="0"/>
              <w:autoSpaceDN w:val="0"/>
              <w:jc w:val="both"/>
              <w:rPr>
                <w:b/>
                <w:bCs/>
                <w:sz w:val="24"/>
                <w:szCs w:val="24"/>
                <w:lang w:val="en-MY"/>
              </w:rPr>
            </w:pPr>
            <w:r>
              <w:rPr>
                <w:b/>
                <w:bCs/>
                <w:sz w:val="24"/>
                <w:szCs w:val="24"/>
                <w:lang w:val="en-MY"/>
              </w:rPr>
              <w:t>3</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14:paraId="34E283C7" w14:textId="77777777" w:rsidR="00DA7E71" w:rsidRDefault="00DA7E71">
            <w:pPr>
              <w:autoSpaceDE w:val="0"/>
              <w:autoSpaceDN w:val="0"/>
              <w:jc w:val="both"/>
              <w:rPr>
                <w:b/>
                <w:bCs/>
                <w:sz w:val="24"/>
                <w:szCs w:val="24"/>
                <w:lang w:val="en-MY"/>
              </w:rPr>
            </w:pPr>
          </w:p>
        </w:tc>
        <w:tc>
          <w:tcPr>
            <w:tcW w:w="2790" w:type="dxa"/>
            <w:tcBorders>
              <w:top w:val="nil"/>
              <w:left w:val="nil"/>
              <w:bottom w:val="single" w:sz="8" w:space="0" w:color="auto"/>
              <w:right w:val="single" w:sz="8" w:space="0" w:color="auto"/>
            </w:tcBorders>
            <w:tcMar>
              <w:top w:w="0" w:type="dxa"/>
              <w:left w:w="108" w:type="dxa"/>
              <w:bottom w:w="0" w:type="dxa"/>
              <w:right w:w="108" w:type="dxa"/>
            </w:tcMar>
          </w:tcPr>
          <w:p w14:paraId="70E627C8" w14:textId="77777777" w:rsidR="00DA7E71" w:rsidRDefault="00DA7E71">
            <w:pPr>
              <w:autoSpaceDE w:val="0"/>
              <w:autoSpaceDN w:val="0"/>
              <w:jc w:val="both"/>
              <w:rPr>
                <w:b/>
                <w:bCs/>
                <w:sz w:val="24"/>
                <w:szCs w:val="24"/>
                <w:lang w:val="en-MY"/>
              </w:rPr>
            </w:pPr>
          </w:p>
        </w:tc>
        <w:tc>
          <w:tcPr>
            <w:tcW w:w="5875" w:type="dxa"/>
            <w:tcBorders>
              <w:top w:val="nil"/>
              <w:left w:val="nil"/>
              <w:bottom w:val="single" w:sz="8" w:space="0" w:color="auto"/>
              <w:right w:val="single" w:sz="24" w:space="0" w:color="auto"/>
            </w:tcBorders>
            <w:tcMar>
              <w:top w:w="0" w:type="dxa"/>
              <w:left w:w="108" w:type="dxa"/>
              <w:bottom w:w="0" w:type="dxa"/>
              <w:right w:w="108" w:type="dxa"/>
            </w:tcMar>
          </w:tcPr>
          <w:p w14:paraId="4891103A" w14:textId="77777777" w:rsidR="00DA7E71" w:rsidRDefault="00DA7E71">
            <w:pPr>
              <w:autoSpaceDE w:val="0"/>
              <w:autoSpaceDN w:val="0"/>
              <w:jc w:val="both"/>
              <w:rPr>
                <w:b/>
                <w:bCs/>
                <w:sz w:val="24"/>
                <w:szCs w:val="24"/>
                <w:lang w:val="en-MY"/>
              </w:rPr>
            </w:pPr>
          </w:p>
        </w:tc>
      </w:tr>
      <w:tr w:rsidR="00DA7E71" w14:paraId="26674E2E" w14:textId="77777777" w:rsidTr="00DA7E71">
        <w:trPr>
          <w:trHeight w:val="492"/>
        </w:trPr>
        <w:tc>
          <w:tcPr>
            <w:tcW w:w="78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2859A120" w14:textId="77777777" w:rsidR="00DA7E71" w:rsidRDefault="00DA7E71">
            <w:pPr>
              <w:autoSpaceDE w:val="0"/>
              <w:autoSpaceDN w:val="0"/>
              <w:jc w:val="both"/>
              <w:rPr>
                <w:b/>
                <w:bCs/>
                <w:sz w:val="24"/>
                <w:szCs w:val="24"/>
                <w:lang w:val="en-MY"/>
              </w:rPr>
            </w:pPr>
            <w:r>
              <w:rPr>
                <w:b/>
                <w:bCs/>
                <w:sz w:val="24"/>
                <w:szCs w:val="24"/>
                <w:lang w:val="en-MY"/>
              </w:rPr>
              <w:t>4</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14:paraId="118723AB" w14:textId="77777777" w:rsidR="00DA7E71" w:rsidRDefault="00DA7E71">
            <w:pPr>
              <w:autoSpaceDE w:val="0"/>
              <w:autoSpaceDN w:val="0"/>
              <w:jc w:val="both"/>
              <w:rPr>
                <w:b/>
                <w:bCs/>
                <w:sz w:val="24"/>
                <w:szCs w:val="24"/>
                <w:lang w:val="en-MY"/>
              </w:rPr>
            </w:pPr>
          </w:p>
        </w:tc>
        <w:tc>
          <w:tcPr>
            <w:tcW w:w="2790" w:type="dxa"/>
            <w:tcBorders>
              <w:top w:val="nil"/>
              <w:left w:val="nil"/>
              <w:bottom w:val="single" w:sz="8" w:space="0" w:color="auto"/>
              <w:right w:val="single" w:sz="8" w:space="0" w:color="auto"/>
            </w:tcBorders>
            <w:tcMar>
              <w:top w:w="0" w:type="dxa"/>
              <w:left w:w="108" w:type="dxa"/>
              <w:bottom w:w="0" w:type="dxa"/>
              <w:right w:w="108" w:type="dxa"/>
            </w:tcMar>
          </w:tcPr>
          <w:p w14:paraId="08700D39" w14:textId="77777777" w:rsidR="00DA7E71" w:rsidRDefault="00DA7E71">
            <w:pPr>
              <w:autoSpaceDE w:val="0"/>
              <w:autoSpaceDN w:val="0"/>
              <w:jc w:val="both"/>
              <w:rPr>
                <w:b/>
                <w:bCs/>
                <w:sz w:val="24"/>
                <w:szCs w:val="24"/>
                <w:lang w:val="en-MY"/>
              </w:rPr>
            </w:pPr>
          </w:p>
        </w:tc>
        <w:tc>
          <w:tcPr>
            <w:tcW w:w="5875" w:type="dxa"/>
            <w:tcBorders>
              <w:top w:val="nil"/>
              <w:left w:val="nil"/>
              <w:bottom w:val="single" w:sz="8" w:space="0" w:color="auto"/>
              <w:right w:val="single" w:sz="24" w:space="0" w:color="auto"/>
            </w:tcBorders>
            <w:tcMar>
              <w:top w:w="0" w:type="dxa"/>
              <w:left w:w="108" w:type="dxa"/>
              <w:bottom w:w="0" w:type="dxa"/>
              <w:right w:w="108" w:type="dxa"/>
            </w:tcMar>
          </w:tcPr>
          <w:p w14:paraId="4DB7FCBA" w14:textId="77777777" w:rsidR="00DA7E71" w:rsidRDefault="00DA7E71">
            <w:pPr>
              <w:autoSpaceDE w:val="0"/>
              <w:autoSpaceDN w:val="0"/>
              <w:jc w:val="both"/>
              <w:rPr>
                <w:b/>
                <w:bCs/>
                <w:sz w:val="24"/>
                <w:szCs w:val="24"/>
                <w:lang w:val="en-MY"/>
              </w:rPr>
            </w:pPr>
          </w:p>
        </w:tc>
      </w:tr>
      <w:tr w:rsidR="00DA7E71" w14:paraId="2F0DC723" w14:textId="77777777" w:rsidTr="00DA7E71">
        <w:trPr>
          <w:trHeight w:val="323"/>
        </w:trPr>
        <w:tc>
          <w:tcPr>
            <w:tcW w:w="785" w:type="dxa"/>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642EEFAF" w14:textId="77777777" w:rsidR="00DA7E71" w:rsidRDefault="00DA7E71">
            <w:pPr>
              <w:autoSpaceDE w:val="0"/>
              <w:autoSpaceDN w:val="0"/>
              <w:jc w:val="both"/>
              <w:rPr>
                <w:b/>
                <w:bCs/>
                <w:sz w:val="24"/>
                <w:szCs w:val="24"/>
                <w:lang w:val="en-MY"/>
              </w:rPr>
            </w:pPr>
            <w:r>
              <w:rPr>
                <w:b/>
                <w:bCs/>
                <w:sz w:val="24"/>
                <w:szCs w:val="24"/>
                <w:lang w:val="en-MY"/>
              </w:rPr>
              <w:t>5</w:t>
            </w:r>
          </w:p>
        </w:tc>
        <w:tc>
          <w:tcPr>
            <w:tcW w:w="1080" w:type="dxa"/>
            <w:tcBorders>
              <w:top w:val="nil"/>
              <w:left w:val="nil"/>
              <w:bottom w:val="single" w:sz="24" w:space="0" w:color="auto"/>
              <w:right w:val="single" w:sz="8" w:space="0" w:color="auto"/>
            </w:tcBorders>
            <w:tcMar>
              <w:top w:w="0" w:type="dxa"/>
              <w:left w:w="108" w:type="dxa"/>
              <w:bottom w:w="0" w:type="dxa"/>
              <w:right w:w="108" w:type="dxa"/>
            </w:tcMar>
          </w:tcPr>
          <w:p w14:paraId="77ADF685" w14:textId="77777777" w:rsidR="00DA7E71" w:rsidRDefault="00DA7E71">
            <w:pPr>
              <w:autoSpaceDE w:val="0"/>
              <w:autoSpaceDN w:val="0"/>
              <w:jc w:val="both"/>
              <w:rPr>
                <w:b/>
                <w:bCs/>
                <w:sz w:val="24"/>
                <w:szCs w:val="24"/>
                <w:lang w:val="en-MY"/>
              </w:rPr>
            </w:pPr>
          </w:p>
        </w:tc>
        <w:tc>
          <w:tcPr>
            <w:tcW w:w="2790" w:type="dxa"/>
            <w:tcBorders>
              <w:top w:val="nil"/>
              <w:left w:val="nil"/>
              <w:bottom w:val="single" w:sz="24" w:space="0" w:color="auto"/>
              <w:right w:val="single" w:sz="8" w:space="0" w:color="auto"/>
            </w:tcBorders>
            <w:tcMar>
              <w:top w:w="0" w:type="dxa"/>
              <w:left w:w="108" w:type="dxa"/>
              <w:bottom w:w="0" w:type="dxa"/>
              <w:right w:w="108" w:type="dxa"/>
            </w:tcMar>
          </w:tcPr>
          <w:p w14:paraId="67D7465F" w14:textId="77777777" w:rsidR="00DA7E71" w:rsidRDefault="00DA7E71">
            <w:pPr>
              <w:autoSpaceDE w:val="0"/>
              <w:autoSpaceDN w:val="0"/>
              <w:jc w:val="both"/>
              <w:rPr>
                <w:b/>
                <w:bCs/>
                <w:sz w:val="24"/>
                <w:szCs w:val="24"/>
                <w:lang w:val="en-MY"/>
              </w:rPr>
            </w:pPr>
          </w:p>
        </w:tc>
        <w:tc>
          <w:tcPr>
            <w:tcW w:w="5875" w:type="dxa"/>
            <w:tcBorders>
              <w:top w:val="nil"/>
              <w:left w:val="nil"/>
              <w:bottom w:val="single" w:sz="24" w:space="0" w:color="auto"/>
              <w:right w:val="single" w:sz="24" w:space="0" w:color="auto"/>
            </w:tcBorders>
            <w:tcMar>
              <w:top w:w="0" w:type="dxa"/>
              <w:left w:w="108" w:type="dxa"/>
              <w:bottom w:w="0" w:type="dxa"/>
              <w:right w:w="108" w:type="dxa"/>
            </w:tcMar>
          </w:tcPr>
          <w:p w14:paraId="48B3A6AB" w14:textId="77777777" w:rsidR="00DA7E71" w:rsidRDefault="00DA7E71">
            <w:pPr>
              <w:autoSpaceDE w:val="0"/>
              <w:autoSpaceDN w:val="0"/>
              <w:jc w:val="both"/>
              <w:rPr>
                <w:b/>
                <w:bCs/>
                <w:sz w:val="24"/>
                <w:szCs w:val="24"/>
                <w:lang w:val="en-MY"/>
              </w:rPr>
            </w:pPr>
          </w:p>
        </w:tc>
      </w:tr>
    </w:tbl>
    <w:p w14:paraId="3E9D5B76" w14:textId="77777777" w:rsidR="00DA7E71" w:rsidRDefault="00DA7E71" w:rsidP="00DA7E71">
      <w:pPr>
        <w:autoSpaceDE w:val="0"/>
        <w:autoSpaceDN w:val="0"/>
        <w:rPr>
          <w:b/>
          <w:bCs/>
          <w:sz w:val="24"/>
          <w:szCs w:val="24"/>
        </w:rPr>
      </w:pPr>
    </w:p>
    <w:p w14:paraId="35CA9E3A" w14:textId="77777777" w:rsidR="00DA7E71" w:rsidRDefault="00DA7E71" w:rsidP="00DA7E71">
      <w:pPr>
        <w:autoSpaceDE w:val="0"/>
        <w:autoSpaceDN w:val="0"/>
        <w:rPr>
          <w:b/>
          <w:bCs/>
          <w:sz w:val="24"/>
          <w:szCs w:val="24"/>
        </w:rPr>
      </w:pPr>
    </w:p>
    <w:p w14:paraId="3924E12D" w14:textId="63240230" w:rsidR="00DA7E71" w:rsidRPr="00E343EC" w:rsidRDefault="00DA7E71" w:rsidP="00DA7E71">
      <w:pPr>
        <w:autoSpaceDE w:val="0"/>
        <w:autoSpaceDN w:val="0"/>
        <w:ind w:left="720"/>
        <w:rPr>
          <w:b/>
          <w:i/>
          <w:iCs/>
        </w:rPr>
      </w:pPr>
      <w:commentRangeStart w:id="12"/>
      <w:r w:rsidRPr="00E343EC">
        <w:rPr>
          <w:b/>
          <w:bCs/>
        </w:rPr>
        <w:t xml:space="preserve">11. What traits of Tilapia you prefer? </w:t>
      </w:r>
      <w:commentRangeEnd w:id="12"/>
      <w:r w:rsidR="00A01612" w:rsidRPr="00E343EC">
        <w:rPr>
          <w:b/>
          <w:bCs/>
        </w:rPr>
        <w:t>[</w:t>
      </w:r>
      <w:r w:rsidR="00E343EC" w:rsidRPr="00E343EC">
        <w:rPr>
          <w:b/>
          <w:bCs/>
          <w:color w:val="FF0000"/>
        </w:rPr>
        <w:t xml:space="preserve"> 10 most important – 1 least important</w:t>
      </w:r>
      <w:r w:rsidR="00E343EC" w:rsidRPr="00E343EC">
        <w:rPr>
          <w:b/>
          <w:bCs/>
        </w:rPr>
        <w:t>]</w:t>
      </w:r>
      <w:r w:rsidR="00B54E4D" w:rsidRPr="00E343EC">
        <w:rPr>
          <w:rStyle w:val="CommentReference"/>
          <w:b/>
          <w:sz w:val="22"/>
          <w:szCs w:val="22"/>
        </w:rPr>
        <w:commentReference w:id="12"/>
      </w:r>
    </w:p>
    <w:tbl>
      <w:tblPr>
        <w:tblW w:w="10530" w:type="dxa"/>
        <w:tblInd w:w="-545" w:type="dxa"/>
        <w:tblCellMar>
          <w:left w:w="0" w:type="dxa"/>
          <w:right w:w="0" w:type="dxa"/>
        </w:tblCellMar>
        <w:tblLook w:val="04A0" w:firstRow="1" w:lastRow="0" w:firstColumn="1" w:lastColumn="0" w:noHBand="0" w:noVBand="1"/>
      </w:tblPr>
      <w:tblGrid>
        <w:gridCol w:w="1952"/>
        <w:gridCol w:w="1353"/>
        <w:gridCol w:w="2256"/>
        <w:gridCol w:w="1708"/>
        <w:gridCol w:w="1438"/>
        <w:gridCol w:w="1823"/>
      </w:tblGrid>
      <w:tr w:rsidR="00DA7E71" w14:paraId="22F3FDAB" w14:textId="77777777" w:rsidTr="00DA7E71">
        <w:tc>
          <w:tcPr>
            <w:tcW w:w="1952" w:type="dxa"/>
            <w:tcBorders>
              <w:top w:val="single" w:sz="24" w:space="0" w:color="auto"/>
              <w:left w:val="single" w:sz="24" w:space="0" w:color="auto"/>
              <w:bottom w:val="single" w:sz="8" w:space="0" w:color="auto"/>
              <w:right w:val="single" w:sz="8" w:space="0" w:color="auto"/>
            </w:tcBorders>
            <w:shd w:val="clear" w:color="auto" w:fill="FFFFFF"/>
            <w:tcMar>
              <w:top w:w="0" w:type="dxa"/>
              <w:left w:w="108" w:type="dxa"/>
              <w:bottom w:w="0" w:type="dxa"/>
              <w:right w:w="108" w:type="dxa"/>
            </w:tcMar>
            <w:hideMark/>
          </w:tcPr>
          <w:p w14:paraId="56DF4779" w14:textId="77777777" w:rsidR="00DA7E71" w:rsidRDefault="00DA7E71">
            <w:pPr>
              <w:autoSpaceDE w:val="0"/>
              <w:autoSpaceDN w:val="0"/>
              <w:rPr>
                <w:sz w:val="24"/>
                <w:szCs w:val="24"/>
                <w:lang w:val="en-MY"/>
              </w:rPr>
            </w:pPr>
            <w:r>
              <w:rPr>
                <w:sz w:val="24"/>
                <w:szCs w:val="24"/>
                <w:lang w:val="en-MY"/>
              </w:rPr>
              <w:t>Tilapia Traits</w:t>
            </w:r>
          </w:p>
        </w:tc>
        <w:tc>
          <w:tcPr>
            <w:tcW w:w="1353" w:type="dxa"/>
            <w:tcBorders>
              <w:top w:val="single" w:sz="24"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EC5DBC7" w14:textId="550FB3E2" w:rsidR="00DA7E71" w:rsidRDefault="00DA7E71" w:rsidP="00A01612">
            <w:pPr>
              <w:autoSpaceDE w:val="0"/>
              <w:autoSpaceDN w:val="0"/>
              <w:rPr>
                <w:sz w:val="24"/>
                <w:szCs w:val="24"/>
                <w:lang w:val="en-MY"/>
              </w:rPr>
            </w:pPr>
            <w:r>
              <w:rPr>
                <w:sz w:val="24"/>
                <w:szCs w:val="24"/>
                <w:lang w:val="en-MY"/>
              </w:rPr>
              <w:t xml:space="preserve">1–10 </w:t>
            </w:r>
          </w:p>
        </w:tc>
        <w:tc>
          <w:tcPr>
            <w:tcW w:w="2256" w:type="dxa"/>
            <w:tcBorders>
              <w:top w:val="single" w:sz="24"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78D2D93" w14:textId="77777777" w:rsidR="00DA7E71" w:rsidRDefault="00DA7E71">
            <w:pPr>
              <w:autoSpaceDE w:val="0"/>
              <w:autoSpaceDN w:val="0"/>
              <w:rPr>
                <w:sz w:val="24"/>
                <w:szCs w:val="24"/>
                <w:lang w:val="en-MY"/>
              </w:rPr>
            </w:pPr>
            <w:r>
              <w:rPr>
                <w:sz w:val="24"/>
                <w:szCs w:val="24"/>
                <w:lang w:val="en-MY"/>
              </w:rPr>
              <w:t>Grade 1</w:t>
            </w:r>
          </w:p>
        </w:tc>
        <w:tc>
          <w:tcPr>
            <w:tcW w:w="1708" w:type="dxa"/>
            <w:tcBorders>
              <w:top w:val="single" w:sz="24"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E1A106F" w14:textId="77777777" w:rsidR="00DA7E71" w:rsidRDefault="00DA7E71">
            <w:pPr>
              <w:autoSpaceDE w:val="0"/>
              <w:autoSpaceDN w:val="0"/>
              <w:rPr>
                <w:sz w:val="24"/>
                <w:szCs w:val="24"/>
                <w:lang w:val="en-MY"/>
              </w:rPr>
            </w:pPr>
            <w:r>
              <w:rPr>
                <w:sz w:val="24"/>
                <w:szCs w:val="24"/>
                <w:lang w:val="en-MY"/>
              </w:rPr>
              <w:t>Grade 2</w:t>
            </w:r>
          </w:p>
        </w:tc>
        <w:tc>
          <w:tcPr>
            <w:tcW w:w="1438" w:type="dxa"/>
            <w:tcBorders>
              <w:top w:val="single" w:sz="24"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8F5365B" w14:textId="77777777" w:rsidR="00DA7E71" w:rsidRDefault="00DA7E71">
            <w:pPr>
              <w:autoSpaceDE w:val="0"/>
              <w:autoSpaceDN w:val="0"/>
              <w:rPr>
                <w:sz w:val="24"/>
                <w:szCs w:val="24"/>
                <w:lang w:val="en-MY"/>
              </w:rPr>
            </w:pPr>
            <w:r>
              <w:rPr>
                <w:sz w:val="24"/>
                <w:szCs w:val="24"/>
                <w:lang w:val="en-MY"/>
              </w:rPr>
              <w:t>Grade 3</w:t>
            </w:r>
          </w:p>
        </w:tc>
        <w:tc>
          <w:tcPr>
            <w:tcW w:w="1823" w:type="dxa"/>
            <w:tcBorders>
              <w:top w:val="single" w:sz="24" w:space="0" w:color="auto"/>
              <w:left w:val="nil"/>
              <w:bottom w:val="single" w:sz="8" w:space="0" w:color="auto"/>
              <w:right w:val="single" w:sz="24" w:space="0" w:color="auto"/>
            </w:tcBorders>
            <w:shd w:val="clear" w:color="auto" w:fill="FFFFFF"/>
            <w:tcMar>
              <w:top w:w="0" w:type="dxa"/>
              <w:left w:w="108" w:type="dxa"/>
              <w:bottom w:w="0" w:type="dxa"/>
              <w:right w:w="108" w:type="dxa"/>
            </w:tcMar>
            <w:hideMark/>
          </w:tcPr>
          <w:p w14:paraId="22333E91" w14:textId="77777777" w:rsidR="00DA7E71" w:rsidRDefault="00DA7E71">
            <w:pPr>
              <w:autoSpaceDE w:val="0"/>
              <w:autoSpaceDN w:val="0"/>
              <w:rPr>
                <w:sz w:val="24"/>
                <w:szCs w:val="24"/>
                <w:lang w:val="en-MY"/>
              </w:rPr>
            </w:pPr>
            <w:r>
              <w:rPr>
                <w:sz w:val="24"/>
                <w:szCs w:val="24"/>
                <w:lang w:val="en-MY"/>
              </w:rPr>
              <w:t>Grade 4</w:t>
            </w:r>
          </w:p>
        </w:tc>
      </w:tr>
      <w:tr w:rsidR="00DA7E71" w14:paraId="0F9206D8" w14:textId="77777777" w:rsidTr="00333FDA">
        <w:trPr>
          <w:trHeight w:val="259"/>
        </w:trPr>
        <w:tc>
          <w:tcPr>
            <w:tcW w:w="1952" w:type="dxa"/>
            <w:tcBorders>
              <w:top w:val="nil"/>
              <w:left w:val="single" w:sz="24" w:space="0" w:color="auto"/>
              <w:bottom w:val="single" w:sz="24" w:space="0" w:color="auto"/>
              <w:right w:val="single" w:sz="8" w:space="0" w:color="auto"/>
            </w:tcBorders>
            <w:shd w:val="clear" w:color="auto" w:fill="FFFFFF"/>
            <w:tcMar>
              <w:top w:w="0" w:type="dxa"/>
              <w:left w:w="108" w:type="dxa"/>
              <w:bottom w:w="0" w:type="dxa"/>
              <w:right w:w="108" w:type="dxa"/>
            </w:tcMar>
            <w:hideMark/>
          </w:tcPr>
          <w:p w14:paraId="05575D6B" w14:textId="77777777" w:rsidR="00DA7E71" w:rsidRDefault="00DA7E71">
            <w:pPr>
              <w:autoSpaceDE w:val="0"/>
              <w:autoSpaceDN w:val="0"/>
              <w:rPr>
                <w:b/>
                <w:bCs/>
                <w:sz w:val="24"/>
                <w:szCs w:val="24"/>
                <w:lang w:val="en-MY"/>
              </w:rPr>
            </w:pPr>
            <w:r>
              <w:rPr>
                <w:b/>
                <w:bCs/>
                <w:sz w:val="24"/>
                <w:szCs w:val="24"/>
                <w:lang w:val="en-MY"/>
              </w:rPr>
              <w:t>11.1 Size</w:t>
            </w:r>
          </w:p>
        </w:tc>
        <w:tc>
          <w:tcPr>
            <w:tcW w:w="1353" w:type="dxa"/>
            <w:tcBorders>
              <w:top w:val="nil"/>
              <w:left w:val="nil"/>
              <w:bottom w:val="single" w:sz="24" w:space="0" w:color="auto"/>
              <w:right w:val="single" w:sz="8" w:space="0" w:color="auto"/>
            </w:tcBorders>
            <w:shd w:val="clear" w:color="auto" w:fill="FFFFFF"/>
            <w:tcMar>
              <w:top w:w="0" w:type="dxa"/>
              <w:left w:w="108" w:type="dxa"/>
              <w:bottom w:w="0" w:type="dxa"/>
              <w:right w:w="108" w:type="dxa"/>
            </w:tcMar>
          </w:tcPr>
          <w:p w14:paraId="03A7929D" w14:textId="77777777" w:rsidR="00DA7E71" w:rsidRDefault="00DA7E71">
            <w:pPr>
              <w:autoSpaceDE w:val="0"/>
              <w:autoSpaceDN w:val="0"/>
              <w:rPr>
                <w:sz w:val="24"/>
                <w:szCs w:val="24"/>
                <w:lang w:val="en-MY"/>
              </w:rPr>
            </w:pPr>
          </w:p>
        </w:tc>
        <w:tc>
          <w:tcPr>
            <w:tcW w:w="2256" w:type="dxa"/>
            <w:tcBorders>
              <w:top w:val="nil"/>
              <w:left w:val="nil"/>
              <w:bottom w:val="single" w:sz="24" w:space="0" w:color="auto"/>
              <w:right w:val="single" w:sz="8" w:space="0" w:color="auto"/>
            </w:tcBorders>
            <w:shd w:val="clear" w:color="auto" w:fill="FFFFFF"/>
            <w:tcMar>
              <w:top w:w="0" w:type="dxa"/>
              <w:left w:w="108" w:type="dxa"/>
              <w:bottom w:w="0" w:type="dxa"/>
              <w:right w:w="108" w:type="dxa"/>
            </w:tcMar>
          </w:tcPr>
          <w:p w14:paraId="4EB0421D" w14:textId="77777777" w:rsidR="00DA7E71" w:rsidRDefault="00DA7E71">
            <w:pPr>
              <w:autoSpaceDE w:val="0"/>
              <w:autoSpaceDN w:val="0"/>
              <w:rPr>
                <w:sz w:val="24"/>
                <w:szCs w:val="24"/>
                <w:lang w:val="en-MY"/>
              </w:rPr>
            </w:pPr>
          </w:p>
        </w:tc>
        <w:tc>
          <w:tcPr>
            <w:tcW w:w="1708" w:type="dxa"/>
            <w:tcBorders>
              <w:top w:val="nil"/>
              <w:left w:val="nil"/>
              <w:bottom w:val="single" w:sz="24" w:space="0" w:color="auto"/>
              <w:right w:val="single" w:sz="8" w:space="0" w:color="auto"/>
            </w:tcBorders>
            <w:shd w:val="clear" w:color="auto" w:fill="FFFFFF"/>
            <w:tcMar>
              <w:top w:w="0" w:type="dxa"/>
              <w:left w:w="108" w:type="dxa"/>
              <w:bottom w:w="0" w:type="dxa"/>
              <w:right w:w="108" w:type="dxa"/>
            </w:tcMar>
          </w:tcPr>
          <w:p w14:paraId="5AE52B66" w14:textId="77777777" w:rsidR="00DA7E71" w:rsidRDefault="00DA7E71">
            <w:pPr>
              <w:autoSpaceDE w:val="0"/>
              <w:autoSpaceDN w:val="0"/>
              <w:rPr>
                <w:sz w:val="24"/>
                <w:szCs w:val="24"/>
                <w:lang w:val="en-MY"/>
              </w:rPr>
            </w:pPr>
          </w:p>
        </w:tc>
        <w:tc>
          <w:tcPr>
            <w:tcW w:w="1438" w:type="dxa"/>
            <w:tcBorders>
              <w:top w:val="nil"/>
              <w:left w:val="nil"/>
              <w:bottom w:val="single" w:sz="24" w:space="0" w:color="auto"/>
              <w:right w:val="single" w:sz="8" w:space="0" w:color="auto"/>
            </w:tcBorders>
            <w:shd w:val="clear" w:color="auto" w:fill="FFFFFF"/>
            <w:tcMar>
              <w:top w:w="0" w:type="dxa"/>
              <w:left w:w="108" w:type="dxa"/>
              <w:bottom w:w="0" w:type="dxa"/>
              <w:right w:w="108" w:type="dxa"/>
            </w:tcMar>
          </w:tcPr>
          <w:p w14:paraId="24BED23B" w14:textId="77777777" w:rsidR="00DA7E71" w:rsidRDefault="00DA7E71">
            <w:pPr>
              <w:autoSpaceDE w:val="0"/>
              <w:autoSpaceDN w:val="0"/>
              <w:rPr>
                <w:sz w:val="24"/>
                <w:szCs w:val="24"/>
                <w:lang w:val="en-MY"/>
              </w:rPr>
            </w:pPr>
          </w:p>
        </w:tc>
        <w:tc>
          <w:tcPr>
            <w:tcW w:w="1823" w:type="dxa"/>
            <w:tcBorders>
              <w:top w:val="nil"/>
              <w:left w:val="nil"/>
              <w:bottom w:val="single" w:sz="24" w:space="0" w:color="auto"/>
              <w:right w:val="single" w:sz="24" w:space="0" w:color="auto"/>
            </w:tcBorders>
            <w:shd w:val="clear" w:color="auto" w:fill="FFFFFF"/>
            <w:tcMar>
              <w:top w:w="0" w:type="dxa"/>
              <w:left w:w="108" w:type="dxa"/>
              <w:bottom w:w="0" w:type="dxa"/>
              <w:right w:w="108" w:type="dxa"/>
            </w:tcMar>
          </w:tcPr>
          <w:p w14:paraId="4793E3AC" w14:textId="77777777" w:rsidR="00DA7E71" w:rsidRDefault="00DA7E71">
            <w:pPr>
              <w:autoSpaceDE w:val="0"/>
              <w:autoSpaceDN w:val="0"/>
              <w:rPr>
                <w:sz w:val="24"/>
                <w:szCs w:val="24"/>
                <w:lang w:val="en-MY"/>
              </w:rPr>
            </w:pPr>
          </w:p>
        </w:tc>
      </w:tr>
      <w:tr w:rsidR="00DA7E71" w14:paraId="2FC6F081" w14:textId="77777777" w:rsidTr="00DA7E71">
        <w:tc>
          <w:tcPr>
            <w:tcW w:w="1952"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701D3946" w14:textId="77777777" w:rsidR="00DA7E71" w:rsidRDefault="00DA7E71">
            <w:pPr>
              <w:autoSpaceDE w:val="0"/>
              <w:autoSpaceDN w:val="0"/>
              <w:rPr>
                <w:sz w:val="24"/>
                <w:szCs w:val="24"/>
                <w:lang w:val="en-MY"/>
              </w:rPr>
            </w:pPr>
          </w:p>
        </w:tc>
        <w:tc>
          <w:tcPr>
            <w:tcW w:w="1353" w:type="dxa"/>
            <w:tcBorders>
              <w:top w:val="nil"/>
              <w:left w:val="nil"/>
              <w:bottom w:val="single" w:sz="8" w:space="0" w:color="auto"/>
              <w:right w:val="single" w:sz="8" w:space="0" w:color="auto"/>
            </w:tcBorders>
            <w:tcMar>
              <w:top w:w="0" w:type="dxa"/>
              <w:left w:w="108" w:type="dxa"/>
              <w:bottom w:w="0" w:type="dxa"/>
              <w:right w:w="108" w:type="dxa"/>
            </w:tcMar>
          </w:tcPr>
          <w:p w14:paraId="2C2B2419" w14:textId="77777777" w:rsidR="00DA7E71" w:rsidRDefault="00DA7E71">
            <w:pPr>
              <w:autoSpaceDE w:val="0"/>
              <w:autoSpaceDN w:val="0"/>
              <w:rPr>
                <w:sz w:val="24"/>
                <w:szCs w:val="24"/>
                <w:lang w:val="en-MY"/>
              </w:rPr>
            </w:pPr>
          </w:p>
        </w:tc>
        <w:tc>
          <w:tcPr>
            <w:tcW w:w="2256" w:type="dxa"/>
            <w:tcBorders>
              <w:top w:val="nil"/>
              <w:left w:val="nil"/>
              <w:bottom w:val="single" w:sz="8" w:space="0" w:color="auto"/>
              <w:right w:val="single" w:sz="8" w:space="0" w:color="auto"/>
            </w:tcBorders>
            <w:tcMar>
              <w:top w:w="0" w:type="dxa"/>
              <w:left w:w="108" w:type="dxa"/>
              <w:bottom w:w="0" w:type="dxa"/>
              <w:right w:w="108" w:type="dxa"/>
            </w:tcMar>
            <w:hideMark/>
          </w:tcPr>
          <w:p w14:paraId="0E149BB1" w14:textId="77777777" w:rsidR="00DA7E71" w:rsidRDefault="00DA7E71">
            <w:pPr>
              <w:autoSpaceDE w:val="0"/>
              <w:autoSpaceDN w:val="0"/>
              <w:rPr>
                <w:sz w:val="24"/>
                <w:szCs w:val="24"/>
                <w:lang w:val="en-MY"/>
              </w:rPr>
            </w:pPr>
            <w:r>
              <w:rPr>
                <w:sz w:val="24"/>
                <w:szCs w:val="24"/>
                <w:lang w:val="en-MY"/>
              </w:rPr>
              <w:t>Long</w:t>
            </w:r>
          </w:p>
        </w:tc>
        <w:tc>
          <w:tcPr>
            <w:tcW w:w="1708" w:type="dxa"/>
            <w:tcBorders>
              <w:top w:val="nil"/>
              <w:left w:val="nil"/>
              <w:bottom w:val="single" w:sz="8" w:space="0" w:color="auto"/>
              <w:right w:val="single" w:sz="8" w:space="0" w:color="auto"/>
            </w:tcBorders>
            <w:tcMar>
              <w:top w:w="0" w:type="dxa"/>
              <w:left w:w="108" w:type="dxa"/>
              <w:bottom w:w="0" w:type="dxa"/>
              <w:right w:w="108" w:type="dxa"/>
            </w:tcMar>
            <w:hideMark/>
          </w:tcPr>
          <w:p w14:paraId="47A58927" w14:textId="77777777" w:rsidR="00DA7E71" w:rsidRDefault="00DA7E71">
            <w:pPr>
              <w:autoSpaceDE w:val="0"/>
              <w:autoSpaceDN w:val="0"/>
              <w:rPr>
                <w:sz w:val="24"/>
                <w:szCs w:val="24"/>
                <w:lang w:val="en-MY"/>
              </w:rPr>
            </w:pPr>
            <w:r>
              <w:rPr>
                <w:sz w:val="24"/>
                <w:szCs w:val="24"/>
                <w:lang w:val="en-MY"/>
              </w:rPr>
              <w:t>Medium</w:t>
            </w:r>
          </w:p>
        </w:tc>
        <w:tc>
          <w:tcPr>
            <w:tcW w:w="1438" w:type="dxa"/>
            <w:tcBorders>
              <w:top w:val="nil"/>
              <w:left w:val="nil"/>
              <w:bottom w:val="single" w:sz="8" w:space="0" w:color="auto"/>
              <w:right w:val="single" w:sz="8" w:space="0" w:color="auto"/>
            </w:tcBorders>
            <w:tcMar>
              <w:top w:w="0" w:type="dxa"/>
              <w:left w:w="108" w:type="dxa"/>
              <w:bottom w:w="0" w:type="dxa"/>
              <w:right w:w="108" w:type="dxa"/>
            </w:tcMar>
            <w:hideMark/>
          </w:tcPr>
          <w:p w14:paraId="348B6B52" w14:textId="77777777" w:rsidR="00DA7E71" w:rsidRDefault="00DA7E71">
            <w:pPr>
              <w:autoSpaceDE w:val="0"/>
              <w:autoSpaceDN w:val="0"/>
              <w:rPr>
                <w:sz w:val="24"/>
                <w:szCs w:val="24"/>
                <w:lang w:val="en-MY"/>
              </w:rPr>
            </w:pPr>
            <w:r>
              <w:rPr>
                <w:sz w:val="24"/>
                <w:szCs w:val="24"/>
                <w:lang w:val="en-MY"/>
              </w:rPr>
              <w:t>Short</w:t>
            </w:r>
          </w:p>
        </w:tc>
        <w:tc>
          <w:tcPr>
            <w:tcW w:w="1823" w:type="dxa"/>
            <w:tcBorders>
              <w:top w:val="nil"/>
              <w:left w:val="nil"/>
              <w:bottom w:val="single" w:sz="8" w:space="0" w:color="auto"/>
              <w:right w:val="single" w:sz="24" w:space="0" w:color="auto"/>
            </w:tcBorders>
            <w:tcMar>
              <w:top w:w="0" w:type="dxa"/>
              <w:left w:w="108" w:type="dxa"/>
              <w:bottom w:w="0" w:type="dxa"/>
              <w:right w:w="108" w:type="dxa"/>
            </w:tcMar>
            <w:hideMark/>
          </w:tcPr>
          <w:p w14:paraId="63A0ED92" w14:textId="77777777" w:rsidR="00DA7E71" w:rsidRDefault="00DA7E71">
            <w:pPr>
              <w:autoSpaceDE w:val="0"/>
              <w:autoSpaceDN w:val="0"/>
              <w:rPr>
                <w:sz w:val="24"/>
                <w:szCs w:val="24"/>
                <w:lang w:val="en-MY"/>
              </w:rPr>
            </w:pPr>
            <w:r>
              <w:rPr>
                <w:sz w:val="24"/>
                <w:szCs w:val="24"/>
                <w:lang w:val="en-MY"/>
              </w:rPr>
              <w:t>Stumpy</w:t>
            </w:r>
          </w:p>
        </w:tc>
      </w:tr>
      <w:tr w:rsidR="00DA7E71" w14:paraId="2226DDDC" w14:textId="77777777" w:rsidTr="00DA7E71">
        <w:tc>
          <w:tcPr>
            <w:tcW w:w="1952" w:type="dxa"/>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7E053F01" w14:textId="77777777" w:rsidR="00DA7E71" w:rsidRDefault="00DA7E71">
            <w:pPr>
              <w:autoSpaceDE w:val="0"/>
              <w:autoSpaceDN w:val="0"/>
              <w:rPr>
                <w:b/>
                <w:bCs/>
                <w:sz w:val="24"/>
                <w:szCs w:val="24"/>
                <w:lang w:val="en-MY"/>
              </w:rPr>
            </w:pPr>
            <w:r>
              <w:rPr>
                <w:b/>
                <w:bCs/>
                <w:sz w:val="24"/>
                <w:szCs w:val="24"/>
                <w:lang w:val="en-MY"/>
              </w:rPr>
              <w:t>11.2 Body Length</w:t>
            </w:r>
          </w:p>
        </w:tc>
        <w:tc>
          <w:tcPr>
            <w:tcW w:w="1353" w:type="dxa"/>
            <w:tcBorders>
              <w:top w:val="nil"/>
              <w:left w:val="nil"/>
              <w:bottom w:val="single" w:sz="24" w:space="0" w:color="auto"/>
              <w:right w:val="single" w:sz="8" w:space="0" w:color="auto"/>
            </w:tcBorders>
            <w:tcMar>
              <w:top w:w="0" w:type="dxa"/>
              <w:left w:w="108" w:type="dxa"/>
              <w:bottom w:w="0" w:type="dxa"/>
              <w:right w:w="108" w:type="dxa"/>
            </w:tcMar>
          </w:tcPr>
          <w:p w14:paraId="2A4F07C5" w14:textId="77777777" w:rsidR="00DA7E71" w:rsidRDefault="00DA7E71">
            <w:pPr>
              <w:autoSpaceDE w:val="0"/>
              <w:autoSpaceDN w:val="0"/>
              <w:rPr>
                <w:sz w:val="24"/>
                <w:szCs w:val="24"/>
                <w:lang w:val="en-MY"/>
              </w:rPr>
            </w:pPr>
          </w:p>
        </w:tc>
        <w:tc>
          <w:tcPr>
            <w:tcW w:w="2256" w:type="dxa"/>
            <w:tcBorders>
              <w:top w:val="nil"/>
              <w:left w:val="nil"/>
              <w:bottom w:val="single" w:sz="24" w:space="0" w:color="auto"/>
              <w:right w:val="single" w:sz="8" w:space="0" w:color="auto"/>
            </w:tcBorders>
            <w:tcMar>
              <w:top w:w="0" w:type="dxa"/>
              <w:left w:w="108" w:type="dxa"/>
              <w:bottom w:w="0" w:type="dxa"/>
              <w:right w:w="108" w:type="dxa"/>
            </w:tcMar>
          </w:tcPr>
          <w:p w14:paraId="34E9D487" w14:textId="77777777" w:rsidR="00DA7E71" w:rsidRDefault="00DA7E71">
            <w:pPr>
              <w:autoSpaceDE w:val="0"/>
              <w:autoSpaceDN w:val="0"/>
              <w:rPr>
                <w:sz w:val="24"/>
                <w:szCs w:val="24"/>
                <w:lang w:val="en-MY"/>
              </w:rPr>
            </w:pPr>
          </w:p>
        </w:tc>
        <w:tc>
          <w:tcPr>
            <w:tcW w:w="1708" w:type="dxa"/>
            <w:tcBorders>
              <w:top w:val="nil"/>
              <w:left w:val="nil"/>
              <w:bottom w:val="single" w:sz="24" w:space="0" w:color="auto"/>
              <w:right w:val="single" w:sz="8" w:space="0" w:color="auto"/>
            </w:tcBorders>
            <w:tcMar>
              <w:top w:w="0" w:type="dxa"/>
              <w:left w:w="108" w:type="dxa"/>
              <w:bottom w:w="0" w:type="dxa"/>
              <w:right w:w="108" w:type="dxa"/>
            </w:tcMar>
          </w:tcPr>
          <w:p w14:paraId="098B0F38" w14:textId="77777777" w:rsidR="00DA7E71" w:rsidRDefault="00DA7E71">
            <w:pPr>
              <w:autoSpaceDE w:val="0"/>
              <w:autoSpaceDN w:val="0"/>
              <w:rPr>
                <w:sz w:val="24"/>
                <w:szCs w:val="24"/>
                <w:lang w:val="en-MY"/>
              </w:rPr>
            </w:pPr>
          </w:p>
        </w:tc>
        <w:tc>
          <w:tcPr>
            <w:tcW w:w="1438" w:type="dxa"/>
            <w:tcBorders>
              <w:top w:val="nil"/>
              <w:left w:val="nil"/>
              <w:bottom w:val="single" w:sz="24" w:space="0" w:color="auto"/>
              <w:right w:val="single" w:sz="8" w:space="0" w:color="auto"/>
            </w:tcBorders>
            <w:tcMar>
              <w:top w:w="0" w:type="dxa"/>
              <w:left w:w="108" w:type="dxa"/>
              <w:bottom w:w="0" w:type="dxa"/>
              <w:right w:w="108" w:type="dxa"/>
            </w:tcMar>
          </w:tcPr>
          <w:p w14:paraId="36D39875" w14:textId="77777777" w:rsidR="00DA7E71" w:rsidRDefault="00DA7E71">
            <w:pPr>
              <w:autoSpaceDE w:val="0"/>
              <w:autoSpaceDN w:val="0"/>
              <w:rPr>
                <w:sz w:val="24"/>
                <w:szCs w:val="24"/>
                <w:lang w:val="en-MY"/>
              </w:rPr>
            </w:pPr>
          </w:p>
        </w:tc>
        <w:tc>
          <w:tcPr>
            <w:tcW w:w="1823" w:type="dxa"/>
            <w:tcBorders>
              <w:top w:val="nil"/>
              <w:left w:val="nil"/>
              <w:bottom w:val="single" w:sz="24" w:space="0" w:color="auto"/>
              <w:right w:val="single" w:sz="24" w:space="0" w:color="auto"/>
            </w:tcBorders>
            <w:tcMar>
              <w:top w:w="0" w:type="dxa"/>
              <w:left w:w="108" w:type="dxa"/>
              <w:bottom w:w="0" w:type="dxa"/>
              <w:right w:w="108" w:type="dxa"/>
            </w:tcMar>
          </w:tcPr>
          <w:p w14:paraId="6E8C946C" w14:textId="77777777" w:rsidR="00DA7E71" w:rsidRDefault="00DA7E71">
            <w:pPr>
              <w:autoSpaceDE w:val="0"/>
              <w:autoSpaceDN w:val="0"/>
              <w:rPr>
                <w:sz w:val="24"/>
                <w:szCs w:val="24"/>
                <w:lang w:val="en-MY"/>
              </w:rPr>
            </w:pPr>
          </w:p>
        </w:tc>
      </w:tr>
      <w:tr w:rsidR="00DA7E71" w14:paraId="5DB3EBE4" w14:textId="77777777" w:rsidTr="00DA7E71">
        <w:tc>
          <w:tcPr>
            <w:tcW w:w="1952"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481A06AE" w14:textId="77777777" w:rsidR="00DA7E71" w:rsidRDefault="00DA7E71">
            <w:pPr>
              <w:autoSpaceDE w:val="0"/>
              <w:autoSpaceDN w:val="0"/>
              <w:rPr>
                <w:sz w:val="24"/>
                <w:szCs w:val="24"/>
                <w:lang w:val="en-MY"/>
              </w:rPr>
            </w:pPr>
          </w:p>
        </w:tc>
        <w:tc>
          <w:tcPr>
            <w:tcW w:w="1353" w:type="dxa"/>
            <w:tcBorders>
              <w:top w:val="nil"/>
              <w:left w:val="nil"/>
              <w:bottom w:val="single" w:sz="8" w:space="0" w:color="auto"/>
              <w:right w:val="single" w:sz="8" w:space="0" w:color="auto"/>
            </w:tcBorders>
            <w:tcMar>
              <w:top w:w="0" w:type="dxa"/>
              <w:left w:w="108" w:type="dxa"/>
              <w:bottom w:w="0" w:type="dxa"/>
              <w:right w:w="108" w:type="dxa"/>
            </w:tcMar>
          </w:tcPr>
          <w:p w14:paraId="297F1F2C" w14:textId="77777777" w:rsidR="00DA7E71" w:rsidRDefault="00DA7E71">
            <w:pPr>
              <w:autoSpaceDE w:val="0"/>
              <w:autoSpaceDN w:val="0"/>
              <w:rPr>
                <w:sz w:val="24"/>
                <w:szCs w:val="24"/>
                <w:lang w:val="en-MY"/>
              </w:rPr>
            </w:pPr>
          </w:p>
        </w:tc>
        <w:tc>
          <w:tcPr>
            <w:tcW w:w="2256" w:type="dxa"/>
            <w:tcBorders>
              <w:top w:val="nil"/>
              <w:left w:val="nil"/>
              <w:bottom w:val="single" w:sz="8" w:space="0" w:color="auto"/>
              <w:right w:val="single" w:sz="8" w:space="0" w:color="auto"/>
            </w:tcBorders>
            <w:tcMar>
              <w:top w:w="0" w:type="dxa"/>
              <w:left w:w="108" w:type="dxa"/>
              <w:bottom w:w="0" w:type="dxa"/>
              <w:right w:w="108" w:type="dxa"/>
            </w:tcMar>
            <w:hideMark/>
          </w:tcPr>
          <w:p w14:paraId="0CDBAC49" w14:textId="77777777" w:rsidR="00DA7E71" w:rsidRDefault="00DA7E71">
            <w:pPr>
              <w:autoSpaceDE w:val="0"/>
              <w:autoSpaceDN w:val="0"/>
              <w:rPr>
                <w:sz w:val="24"/>
                <w:szCs w:val="24"/>
                <w:lang w:val="en-MY"/>
              </w:rPr>
            </w:pPr>
            <w:r>
              <w:rPr>
                <w:sz w:val="24"/>
                <w:szCs w:val="24"/>
                <w:lang w:val="en-MY"/>
              </w:rPr>
              <w:t>Fat</w:t>
            </w:r>
          </w:p>
        </w:tc>
        <w:tc>
          <w:tcPr>
            <w:tcW w:w="1708" w:type="dxa"/>
            <w:tcBorders>
              <w:top w:val="nil"/>
              <w:left w:val="nil"/>
              <w:bottom w:val="single" w:sz="8" w:space="0" w:color="auto"/>
              <w:right w:val="single" w:sz="8" w:space="0" w:color="auto"/>
            </w:tcBorders>
            <w:tcMar>
              <w:top w:w="0" w:type="dxa"/>
              <w:left w:w="108" w:type="dxa"/>
              <w:bottom w:w="0" w:type="dxa"/>
              <w:right w:w="108" w:type="dxa"/>
            </w:tcMar>
            <w:hideMark/>
          </w:tcPr>
          <w:p w14:paraId="626D2311" w14:textId="77777777" w:rsidR="00DA7E71" w:rsidRDefault="00DA7E71">
            <w:pPr>
              <w:autoSpaceDE w:val="0"/>
              <w:autoSpaceDN w:val="0"/>
              <w:rPr>
                <w:sz w:val="24"/>
                <w:szCs w:val="24"/>
                <w:lang w:val="en-MY"/>
              </w:rPr>
            </w:pPr>
            <w:r>
              <w:rPr>
                <w:sz w:val="24"/>
                <w:szCs w:val="24"/>
                <w:lang w:val="en-MY"/>
              </w:rPr>
              <w:t>Medium</w:t>
            </w:r>
          </w:p>
        </w:tc>
        <w:tc>
          <w:tcPr>
            <w:tcW w:w="1438" w:type="dxa"/>
            <w:tcBorders>
              <w:top w:val="nil"/>
              <w:left w:val="nil"/>
              <w:bottom w:val="single" w:sz="8" w:space="0" w:color="auto"/>
              <w:right w:val="single" w:sz="8" w:space="0" w:color="auto"/>
            </w:tcBorders>
            <w:tcMar>
              <w:top w:w="0" w:type="dxa"/>
              <w:left w:w="108" w:type="dxa"/>
              <w:bottom w:w="0" w:type="dxa"/>
              <w:right w:w="108" w:type="dxa"/>
            </w:tcMar>
            <w:hideMark/>
          </w:tcPr>
          <w:p w14:paraId="0FE72602" w14:textId="77777777" w:rsidR="00DA7E71" w:rsidRDefault="00DA7E71">
            <w:pPr>
              <w:autoSpaceDE w:val="0"/>
              <w:autoSpaceDN w:val="0"/>
              <w:rPr>
                <w:sz w:val="24"/>
                <w:szCs w:val="24"/>
                <w:lang w:val="en-MY"/>
              </w:rPr>
            </w:pPr>
            <w:r>
              <w:rPr>
                <w:sz w:val="24"/>
                <w:szCs w:val="24"/>
                <w:lang w:val="en-MY"/>
              </w:rPr>
              <w:t xml:space="preserve">Slim </w:t>
            </w:r>
          </w:p>
        </w:tc>
        <w:tc>
          <w:tcPr>
            <w:tcW w:w="1823" w:type="dxa"/>
            <w:tcBorders>
              <w:top w:val="nil"/>
              <w:left w:val="nil"/>
              <w:bottom w:val="single" w:sz="8" w:space="0" w:color="auto"/>
              <w:right w:val="single" w:sz="24" w:space="0" w:color="auto"/>
            </w:tcBorders>
            <w:tcMar>
              <w:top w:w="0" w:type="dxa"/>
              <w:left w:w="108" w:type="dxa"/>
              <w:bottom w:w="0" w:type="dxa"/>
              <w:right w:w="108" w:type="dxa"/>
            </w:tcMar>
            <w:hideMark/>
          </w:tcPr>
          <w:p w14:paraId="31A9E49B" w14:textId="77777777" w:rsidR="00DA7E71" w:rsidRDefault="00DA7E71">
            <w:pPr>
              <w:autoSpaceDE w:val="0"/>
              <w:autoSpaceDN w:val="0"/>
              <w:rPr>
                <w:sz w:val="24"/>
                <w:szCs w:val="24"/>
                <w:lang w:val="en-MY"/>
              </w:rPr>
            </w:pPr>
            <w:r>
              <w:rPr>
                <w:sz w:val="24"/>
                <w:szCs w:val="24"/>
                <w:lang w:val="en-MY"/>
              </w:rPr>
              <w:t>Skinny</w:t>
            </w:r>
          </w:p>
        </w:tc>
      </w:tr>
      <w:tr w:rsidR="00DA7E71" w14:paraId="4EAF0270" w14:textId="77777777" w:rsidTr="00333FDA">
        <w:trPr>
          <w:trHeight w:val="187"/>
        </w:trPr>
        <w:tc>
          <w:tcPr>
            <w:tcW w:w="1952" w:type="dxa"/>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5A6D8502" w14:textId="77777777" w:rsidR="00DA7E71" w:rsidRDefault="00DA7E71">
            <w:pPr>
              <w:autoSpaceDE w:val="0"/>
              <w:autoSpaceDN w:val="0"/>
              <w:rPr>
                <w:b/>
                <w:bCs/>
                <w:sz w:val="24"/>
                <w:szCs w:val="24"/>
                <w:lang w:val="en-MY"/>
              </w:rPr>
            </w:pPr>
            <w:r>
              <w:rPr>
                <w:b/>
                <w:bCs/>
                <w:sz w:val="24"/>
                <w:szCs w:val="24"/>
                <w:lang w:val="en-MY"/>
              </w:rPr>
              <w:t>11.3 Body Width</w:t>
            </w:r>
          </w:p>
        </w:tc>
        <w:tc>
          <w:tcPr>
            <w:tcW w:w="1353" w:type="dxa"/>
            <w:tcBorders>
              <w:top w:val="nil"/>
              <w:left w:val="nil"/>
              <w:bottom w:val="single" w:sz="24" w:space="0" w:color="auto"/>
              <w:right w:val="single" w:sz="8" w:space="0" w:color="auto"/>
            </w:tcBorders>
            <w:tcMar>
              <w:top w:w="0" w:type="dxa"/>
              <w:left w:w="108" w:type="dxa"/>
              <w:bottom w:w="0" w:type="dxa"/>
              <w:right w:w="108" w:type="dxa"/>
            </w:tcMar>
          </w:tcPr>
          <w:p w14:paraId="36948F3E" w14:textId="77777777" w:rsidR="00DA7E71" w:rsidRDefault="00DA7E71">
            <w:pPr>
              <w:autoSpaceDE w:val="0"/>
              <w:autoSpaceDN w:val="0"/>
              <w:rPr>
                <w:sz w:val="24"/>
                <w:szCs w:val="24"/>
                <w:lang w:val="en-MY"/>
              </w:rPr>
            </w:pPr>
          </w:p>
        </w:tc>
        <w:tc>
          <w:tcPr>
            <w:tcW w:w="2256" w:type="dxa"/>
            <w:tcBorders>
              <w:top w:val="nil"/>
              <w:left w:val="nil"/>
              <w:bottom w:val="single" w:sz="24" w:space="0" w:color="auto"/>
              <w:right w:val="single" w:sz="8" w:space="0" w:color="auto"/>
            </w:tcBorders>
            <w:tcMar>
              <w:top w:w="0" w:type="dxa"/>
              <w:left w:w="108" w:type="dxa"/>
              <w:bottom w:w="0" w:type="dxa"/>
              <w:right w:w="108" w:type="dxa"/>
            </w:tcMar>
          </w:tcPr>
          <w:p w14:paraId="7C481E7A" w14:textId="77777777" w:rsidR="00DA7E71" w:rsidRDefault="00DA7E71">
            <w:pPr>
              <w:autoSpaceDE w:val="0"/>
              <w:autoSpaceDN w:val="0"/>
              <w:rPr>
                <w:sz w:val="24"/>
                <w:szCs w:val="24"/>
                <w:lang w:val="en-MY"/>
              </w:rPr>
            </w:pPr>
          </w:p>
        </w:tc>
        <w:tc>
          <w:tcPr>
            <w:tcW w:w="1708" w:type="dxa"/>
            <w:tcBorders>
              <w:top w:val="nil"/>
              <w:left w:val="nil"/>
              <w:bottom w:val="single" w:sz="24" w:space="0" w:color="auto"/>
              <w:right w:val="single" w:sz="8" w:space="0" w:color="auto"/>
            </w:tcBorders>
            <w:tcMar>
              <w:top w:w="0" w:type="dxa"/>
              <w:left w:w="108" w:type="dxa"/>
              <w:bottom w:w="0" w:type="dxa"/>
              <w:right w:w="108" w:type="dxa"/>
            </w:tcMar>
          </w:tcPr>
          <w:p w14:paraId="75C6302B" w14:textId="77777777" w:rsidR="00DA7E71" w:rsidRDefault="00DA7E71">
            <w:pPr>
              <w:autoSpaceDE w:val="0"/>
              <w:autoSpaceDN w:val="0"/>
              <w:rPr>
                <w:sz w:val="24"/>
                <w:szCs w:val="24"/>
                <w:lang w:val="en-MY"/>
              </w:rPr>
            </w:pPr>
          </w:p>
        </w:tc>
        <w:tc>
          <w:tcPr>
            <w:tcW w:w="1438" w:type="dxa"/>
            <w:tcBorders>
              <w:top w:val="nil"/>
              <w:left w:val="nil"/>
              <w:bottom w:val="single" w:sz="24" w:space="0" w:color="auto"/>
              <w:right w:val="single" w:sz="8" w:space="0" w:color="auto"/>
            </w:tcBorders>
            <w:tcMar>
              <w:top w:w="0" w:type="dxa"/>
              <w:left w:w="108" w:type="dxa"/>
              <w:bottom w:w="0" w:type="dxa"/>
              <w:right w:w="108" w:type="dxa"/>
            </w:tcMar>
          </w:tcPr>
          <w:p w14:paraId="4F32D995" w14:textId="77777777" w:rsidR="00DA7E71" w:rsidRDefault="00DA7E71">
            <w:pPr>
              <w:autoSpaceDE w:val="0"/>
              <w:autoSpaceDN w:val="0"/>
              <w:rPr>
                <w:sz w:val="24"/>
                <w:szCs w:val="24"/>
                <w:lang w:val="en-MY"/>
              </w:rPr>
            </w:pPr>
          </w:p>
        </w:tc>
        <w:tc>
          <w:tcPr>
            <w:tcW w:w="1823" w:type="dxa"/>
            <w:tcBorders>
              <w:top w:val="nil"/>
              <w:left w:val="nil"/>
              <w:bottom w:val="single" w:sz="24" w:space="0" w:color="auto"/>
              <w:right w:val="single" w:sz="24" w:space="0" w:color="auto"/>
            </w:tcBorders>
            <w:tcMar>
              <w:top w:w="0" w:type="dxa"/>
              <w:left w:w="108" w:type="dxa"/>
              <w:bottom w:w="0" w:type="dxa"/>
              <w:right w:w="108" w:type="dxa"/>
            </w:tcMar>
          </w:tcPr>
          <w:p w14:paraId="6CD1FB9F" w14:textId="77777777" w:rsidR="00DA7E71" w:rsidRDefault="00DA7E71">
            <w:pPr>
              <w:autoSpaceDE w:val="0"/>
              <w:autoSpaceDN w:val="0"/>
              <w:rPr>
                <w:sz w:val="24"/>
                <w:szCs w:val="24"/>
                <w:lang w:val="en-MY"/>
              </w:rPr>
            </w:pPr>
          </w:p>
        </w:tc>
      </w:tr>
      <w:tr w:rsidR="00DA7E71" w14:paraId="4D47EA5B" w14:textId="77777777" w:rsidTr="00DA7E71">
        <w:tc>
          <w:tcPr>
            <w:tcW w:w="1952"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2AFD704F" w14:textId="77777777" w:rsidR="00DA7E71" w:rsidRDefault="00DA7E71">
            <w:pPr>
              <w:autoSpaceDE w:val="0"/>
              <w:autoSpaceDN w:val="0"/>
              <w:rPr>
                <w:sz w:val="24"/>
                <w:szCs w:val="24"/>
                <w:lang w:val="en-MY"/>
              </w:rPr>
            </w:pPr>
          </w:p>
        </w:tc>
        <w:tc>
          <w:tcPr>
            <w:tcW w:w="1353" w:type="dxa"/>
            <w:tcBorders>
              <w:top w:val="nil"/>
              <w:left w:val="nil"/>
              <w:bottom w:val="single" w:sz="8" w:space="0" w:color="auto"/>
              <w:right w:val="single" w:sz="8" w:space="0" w:color="auto"/>
            </w:tcBorders>
            <w:tcMar>
              <w:top w:w="0" w:type="dxa"/>
              <w:left w:w="108" w:type="dxa"/>
              <w:bottom w:w="0" w:type="dxa"/>
              <w:right w:w="108" w:type="dxa"/>
            </w:tcMar>
          </w:tcPr>
          <w:p w14:paraId="57CA5692" w14:textId="77777777" w:rsidR="00DA7E71" w:rsidRDefault="00DA7E71">
            <w:pPr>
              <w:autoSpaceDE w:val="0"/>
              <w:autoSpaceDN w:val="0"/>
              <w:rPr>
                <w:sz w:val="24"/>
                <w:szCs w:val="24"/>
                <w:lang w:val="en-MY"/>
              </w:rPr>
            </w:pPr>
          </w:p>
        </w:tc>
        <w:tc>
          <w:tcPr>
            <w:tcW w:w="2256" w:type="dxa"/>
            <w:tcBorders>
              <w:top w:val="nil"/>
              <w:left w:val="nil"/>
              <w:bottom w:val="single" w:sz="8" w:space="0" w:color="auto"/>
              <w:right w:val="single" w:sz="8" w:space="0" w:color="auto"/>
            </w:tcBorders>
            <w:tcMar>
              <w:top w:w="0" w:type="dxa"/>
              <w:left w:w="108" w:type="dxa"/>
              <w:bottom w:w="0" w:type="dxa"/>
              <w:right w:w="108" w:type="dxa"/>
            </w:tcMar>
            <w:hideMark/>
          </w:tcPr>
          <w:p w14:paraId="08681102" w14:textId="77777777" w:rsidR="00DA7E71" w:rsidRDefault="00DA7E71">
            <w:pPr>
              <w:autoSpaceDE w:val="0"/>
              <w:autoSpaceDN w:val="0"/>
              <w:rPr>
                <w:sz w:val="24"/>
                <w:szCs w:val="24"/>
                <w:lang w:val="en-MY"/>
              </w:rPr>
            </w:pPr>
            <w:r>
              <w:rPr>
                <w:sz w:val="24"/>
                <w:szCs w:val="24"/>
                <w:lang w:val="en-MY"/>
              </w:rPr>
              <w:t>Tough flesh</w:t>
            </w:r>
          </w:p>
        </w:tc>
        <w:tc>
          <w:tcPr>
            <w:tcW w:w="1708" w:type="dxa"/>
            <w:tcBorders>
              <w:top w:val="nil"/>
              <w:left w:val="nil"/>
              <w:bottom w:val="single" w:sz="8" w:space="0" w:color="auto"/>
              <w:right w:val="single" w:sz="8" w:space="0" w:color="auto"/>
            </w:tcBorders>
            <w:tcMar>
              <w:top w:w="0" w:type="dxa"/>
              <w:left w:w="108" w:type="dxa"/>
              <w:bottom w:w="0" w:type="dxa"/>
              <w:right w:w="108" w:type="dxa"/>
            </w:tcMar>
            <w:hideMark/>
          </w:tcPr>
          <w:p w14:paraId="1B6137C5" w14:textId="77777777" w:rsidR="00DA7E71" w:rsidRDefault="00DA7E71">
            <w:pPr>
              <w:autoSpaceDE w:val="0"/>
              <w:autoSpaceDN w:val="0"/>
              <w:rPr>
                <w:sz w:val="24"/>
                <w:szCs w:val="24"/>
                <w:lang w:val="en-MY"/>
              </w:rPr>
            </w:pPr>
            <w:r>
              <w:rPr>
                <w:sz w:val="24"/>
                <w:szCs w:val="24"/>
                <w:lang w:val="en-MY"/>
              </w:rPr>
              <w:t>Medium hold</w:t>
            </w:r>
          </w:p>
        </w:tc>
        <w:tc>
          <w:tcPr>
            <w:tcW w:w="1438" w:type="dxa"/>
            <w:tcBorders>
              <w:top w:val="nil"/>
              <w:left w:val="nil"/>
              <w:bottom w:val="single" w:sz="8" w:space="0" w:color="auto"/>
              <w:right w:val="single" w:sz="8" w:space="0" w:color="auto"/>
            </w:tcBorders>
            <w:tcMar>
              <w:top w:w="0" w:type="dxa"/>
              <w:left w:w="108" w:type="dxa"/>
              <w:bottom w:w="0" w:type="dxa"/>
              <w:right w:w="108" w:type="dxa"/>
            </w:tcMar>
            <w:hideMark/>
          </w:tcPr>
          <w:p w14:paraId="7BA54353" w14:textId="77777777" w:rsidR="00DA7E71" w:rsidRDefault="00DA7E71">
            <w:pPr>
              <w:autoSpaceDE w:val="0"/>
              <w:autoSpaceDN w:val="0"/>
              <w:rPr>
                <w:sz w:val="24"/>
                <w:szCs w:val="24"/>
                <w:lang w:val="en-MY"/>
              </w:rPr>
            </w:pPr>
            <w:r>
              <w:rPr>
                <w:sz w:val="24"/>
                <w:szCs w:val="24"/>
                <w:lang w:val="en-MY"/>
              </w:rPr>
              <w:t>Soft hold</w:t>
            </w:r>
          </w:p>
        </w:tc>
        <w:tc>
          <w:tcPr>
            <w:tcW w:w="1823" w:type="dxa"/>
            <w:tcBorders>
              <w:top w:val="nil"/>
              <w:left w:val="nil"/>
              <w:bottom w:val="single" w:sz="8" w:space="0" w:color="auto"/>
              <w:right w:val="single" w:sz="24" w:space="0" w:color="auto"/>
            </w:tcBorders>
            <w:tcMar>
              <w:top w:w="0" w:type="dxa"/>
              <w:left w:w="108" w:type="dxa"/>
              <w:bottom w:w="0" w:type="dxa"/>
              <w:right w:w="108" w:type="dxa"/>
            </w:tcMar>
            <w:hideMark/>
          </w:tcPr>
          <w:p w14:paraId="0E14C14A" w14:textId="77777777" w:rsidR="00DA7E71" w:rsidRDefault="00DA7E71">
            <w:pPr>
              <w:autoSpaceDE w:val="0"/>
              <w:autoSpaceDN w:val="0"/>
              <w:rPr>
                <w:sz w:val="24"/>
                <w:szCs w:val="24"/>
                <w:lang w:val="en-MY"/>
              </w:rPr>
            </w:pPr>
            <w:r>
              <w:rPr>
                <w:sz w:val="24"/>
                <w:szCs w:val="24"/>
                <w:lang w:val="en-MY"/>
              </w:rPr>
              <w:t>Delicate flesh</w:t>
            </w:r>
          </w:p>
        </w:tc>
      </w:tr>
      <w:tr w:rsidR="00DA7E71" w14:paraId="05AE90E1" w14:textId="77777777" w:rsidTr="00333FDA">
        <w:trPr>
          <w:trHeight w:val="124"/>
        </w:trPr>
        <w:tc>
          <w:tcPr>
            <w:tcW w:w="1952" w:type="dxa"/>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5AF680EB" w14:textId="77777777" w:rsidR="00DA7E71" w:rsidRDefault="00DA7E71">
            <w:pPr>
              <w:autoSpaceDE w:val="0"/>
              <w:autoSpaceDN w:val="0"/>
              <w:rPr>
                <w:b/>
                <w:bCs/>
                <w:sz w:val="24"/>
                <w:szCs w:val="24"/>
                <w:lang w:val="en-MY"/>
              </w:rPr>
            </w:pPr>
            <w:r>
              <w:rPr>
                <w:b/>
                <w:bCs/>
                <w:sz w:val="24"/>
                <w:szCs w:val="24"/>
                <w:lang w:val="en-MY"/>
              </w:rPr>
              <w:t xml:space="preserve">11.4 Flesh </w:t>
            </w:r>
          </w:p>
        </w:tc>
        <w:tc>
          <w:tcPr>
            <w:tcW w:w="1353" w:type="dxa"/>
            <w:tcBorders>
              <w:top w:val="nil"/>
              <w:left w:val="nil"/>
              <w:bottom w:val="single" w:sz="24" w:space="0" w:color="auto"/>
              <w:right w:val="single" w:sz="8" w:space="0" w:color="auto"/>
            </w:tcBorders>
            <w:tcMar>
              <w:top w:w="0" w:type="dxa"/>
              <w:left w:w="108" w:type="dxa"/>
              <w:bottom w:w="0" w:type="dxa"/>
              <w:right w:w="108" w:type="dxa"/>
            </w:tcMar>
          </w:tcPr>
          <w:p w14:paraId="3DBCABBC" w14:textId="77777777" w:rsidR="00DA7E71" w:rsidRDefault="00DA7E71">
            <w:pPr>
              <w:autoSpaceDE w:val="0"/>
              <w:autoSpaceDN w:val="0"/>
              <w:rPr>
                <w:sz w:val="24"/>
                <w:szCs w:val="24"/>
                <w:lang w:val="en-MY"/>
              </w:rPr>
            </w:pPr>
          </w:p>
        </w:tc>
        <w:tc>
          <w:tcPr>
            <w:tcW w:w="2256" w:type="dxa"/>
            <w:tcBorders>
              <w:top w:val="nil"/>
              <w:left w:val="nil"/>
              <w:bottom w:val="single" w:sz="24" w:space="0" w:color="auto"/>
              <w:right w:val="single" w:sz="8" w:space="0" w:color="auto"/>
            </w:tcBorders>
            <w:tcMar>
              <w:top w:w="0" w:type="dxa"/>
              <w:left w:w="108" w:type="dxa"/>
              <w:bottom w:w="0" w:type="dxa"/>
              <w:right w:w="108" w:type="dxa"/>
            </w:tcMar>
          </w:tcPr>
          <w:p w14:paraId="0A152883" w14:textId="77777777" w:rsidR="00DA7E71" w:rsidRDefault="00DA7E71">
            <w:pPr>
              <w:autoSpaceDE w:val="0"/>
              <w:autoSpaceDN w:val="0"/>
              <w:rPr>
                <w:sz w:val="24"/>
                <w:szCs w:val="24"/>
                <w:lang w:val="en-MY"/>
              </w:rPr>
            </w:pPr>
          </w:p>
        </w:tc>
        <w:tc>
          <w:tcPr>
            <w:tcW w:w="1708" w:type="dxa"/>
            <w:tcBorders>
              <w:top w:val="nil"/>
              <w:left w:val="nil"/>
              <w:bottom w:val="single" w:sz="24" w:space="0" w:color="auto"/>
              <w:right w:val="single" w:sz="8" w:space="0" w:color="auto"/>
            </w:tcBorders>
            <w:tcMar>
              <w:top w:w="0" w:type="dxa"/>
              <w:left w:w="108" w:type="dxa"/>
              <w:bottom w:w="0" w:type="dxa"/>
              <w:right w:w="108" w:type="dxa"/>
            </w:tcMar>
          </w:tcPr>
          <w:p w14:paraId="68BFDB91" w14:textId="77777777" w:rsidR="00DA7E71" w:rsidRDefault="00DA7E71">
            <w:pPr>
              <w:autoSpaceDE w:val="0"/>
              <w:autoSpaceDN w:val="0"/>
              <w:rPr>
                <w:sz w:val="24"/>
                <w:szCs w:val="24"/>
                <w:lang w:val="en-MY"/>
              </w:rPr>
            </w:pPr>
          </w:p>
        </w:tc>
        <w:tc>
          <w:tcPr>
            <w:tcW w:w="1438" w:type="dxa"/>
            <w:tcBorders>
              <w:top w:val="nil"/>
              <w:left w:val="nil"/>
              <w:bottom w:val="single" w:sz="24" w:space="0" w:color="auto"/>
              <w:right w:val="single" w:sz="8" w:space="0" w:color="auto"/>
            </w:tcBorders>
            <w:tcMar>
              <w:top w:w="0" w:type="dxa"/>
              <w:left w:w="108" w:type="dxa"/>
              <w:bottom w:w="0" w:type="dxa"/>
              <w:right w:w="108" w:type="dxa"/>
            </w:tcMar>
          </w:tcPr>
          <w:p w14:paraId="23572970" w14:textId="77777777" w:rsidR="00DA7E71" w:rsidRDefault="00DA7E71">
            <w:pPr>
              <w:autoSpaceDE w:val="0"/>
              <w:autoSpaceDN w:val="0"/>
              <w:rPr>
                <w:sz w:val="24"/>
                <w:szCs w:val="24"/>
                <w:lang w:val="en-MY"/>
              </w:rPr>
            </w:pPr>
          </w:p>
        </w:tc>
        <w:tc>
          <w:tcPr>
            <w:tcW w:w="1823" w:type="dxa"/>
            <w:tcBorders>
              <w:top w:val="nil"/>
              <w:left w:val="nil"/>
              <w:bottom w:val="single" w:sz="24" w:space="0" w:color="auto"/>
              <w:right w:val="single" w:sz="24" w:space="0" w:color="auto"/>
            </w:tcBorders>
            <w:tcMar>
              <w:top w:w="0" w:type="dxa"/>
              <w:left w:w="108" w:type="dxa"/>
              <w:bottom w:w="0" w:type="dxa"/>
              <w:right w:w="108" w:type="dxa"/>
            </w:tcMar>
          </w:tcPr>
          <w:p w14:paraId="61DD6668" w14:textId="77777777" w:rsidR="00DA7E71" w:rsidRDefault="00DA7E71">
            <w:pPr>
              <w:autoSpaceDE w:val="0"/>
              <w:autoSpaceDN w:val="0"/>
              <w:rPr>
                <w:sz w:val="24"/>
                <w:szCs w:val="24"/>
                <w:lang w:val="en-MY"/>
              </w:rPr>
            </w:pPr>
          </w:p>
        </w:tc>
      </w:tr>
      <w:tr w:rsidR="00DA7E71" w14:paraId="4B4125B0" w14:textId="77777777" w:rsidTr="00333FDA">
        <w:trPr>
          <w:trHeight w:val="309"/>
        </w:trPr>
        <w:tc>
          <w:tcPr>
            <w:tcW w:w="1952"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14F8CD33" w14:textId="77777777" w:rsidR="00DA7E71" w:rsidRDefault="00DA7E71">
            <w:pPr>
              <w:autoSpaceDE w:val="0"/>
              <w:autoSpaceDN w:val="0"/>
              <w:rPr>
                <w:sz w:val="24"/>
                <w:szCs w:val="24"/>
                <w:lang w:val="en-MY"/>
              </w:rPr>
            </w:pPr>
          </w:p>
        </w:tc>
        <w:tc>
          <w:tcPr>
            <w:tcW w:w="1353" w:type="dxa"/>
            <w:tcBorders>
              <w:top w:val="nil"/>
              <w:left w:val="nil"/>
              <w:bottom w:val="single" w:sz="8" w:space="0" w:color="auto"/>
              <w:right w:val="single" w:sz="8" w:space="0" w:color="auto"/>
            </w:tcBorders>
            <w:tcMar>
              <w:top w:w="0" w:type="dxa"/>
              <w:left w:w="108" w:type="dxa"/>
              <w:bottom w:w="0" w:type="dxa"/>
              <w:right w:w="108" w:type="dxa"/>
            </w:tcMar>
          </w:tcPr>
          <w:p w14:paraId="27E4DF9E" w14:textId="77777777" w:rsidR="00DA7E71" w:rsidRDefault="00DA7E71">
            <w:pPr>
              <w:autoSpaceDE w:val="0"/>
              <w:autoSpaceDN w:val="0"/>
              <w:rPr>
                <w:sz w:val="24"/>
                <w:szCs w:val="24"/>
                <w:lang w:val="en-MY"/>
              </w:rPr>
            </w:pPr>
          </w:p>
        </w:tc>
        <w:tc>
          <w:tcPr>
            <w:tcW w:w="2256" w:type="dxa"/>
            <w:tcBorders>
              <w:top w:val="nil"/>
              <w:left w:val="nil"/>
              <w:bottom w:val="single" w:sz="8" w:space="0" w:color="auto"/>
              <w:right w:val="single" w:sz="8" w:space="0" w:color="auto"/>
            </w:tcBorders>
            <w:tcMar>
              <w:top w:w="0" w:type="dxa"/>
              <w:left w:w="108" w:type="dxa"/>
              <w:bottom w:w="0" w:type="dxa"/>
              <w:right w:w="108" w:type="dxa"/>
            </w:tcMar>
            <w:hideMark/>
          </w:tcPr>
          <w:p w14:paraId="12636BD2" w14:textId="77777777" w:rsidR="00DA7E71" w:rsidRDefault="00DA7E71">
            <w:pPr>
              <w:autoSpaceDE w:val="0"/>
              <w:autoSpaceDN w:val="0"/>
              <w:rPr>
                <w:sz w:val="24"/>
                <w:szCs w:val="24"/>
                <w:lang w:val="en-MY"/>
              </w:rPr>
            </w:pPr>
            <w:r>
              <w:rPr>
                <w:sz w:val="24"/>
                <w:szCs w:val="24"/>
                <w:lang w:val="en-MY"/>
              </w:rPr>
              <w:t>Large head</w:t>
            </w:r>
          </w:p>
        </w:tc>
        <w:tc>
          <w:tcPr>
            <w:tcW w:w="1708" w:type="dxa"/>
            <w:tcBorders>
              <w:top w:val="nil"/>
              <w:left w:val="nil"/>
              <w:bottom w:val="single" w:sz="8" w:space="0" w:color="auto"/>
              <w:right w:val="single" w:sz="8" w:space="0" w:color="auto"/>
            </w:tcBorders>
            <w:tcMar>
              <w:top w:w="0" w:type="dxa"/>
              <w:left w:w="108" w:type="dxa"/>
              <w:bottom w:w="0" w:type="dxa"/>
              <w:right w:w="108" w:type="dxa"/>
            </w:tcMar>
            <w:hideMark/>
          </w:tcPr>
          <w:p w14:paraId="0B2C0C58" w14:textId="77777777" w:rsidR="00DA7E71" w:rsidRDefault="00DA7E71">
            <w:pPr>
              <w:autoSpaceDE w:val="0"/>
              <w:autoSpaceDN w:val="0"/>
              <w:rPr>
                <w:sz w:val="24"/>
                <w:szCs w:val="24"/>
                <w:lang w:val="en-MY"/>
              </w:rPr>
            </w:pPr>
            <w:r>
              <w:rPr>
                <w:sz w:val="24"/>
                <w:szCs w:val="24"/>
                <w:lang w:val="en-MY"/>
              </w:rPr>
              <w:t>Medium head</w:t>
            </w:r>
          </w:p>
        </w:tc>
        <w:tc>
          <w:tcPr>
            <w:tcW w:w="1438" w:type="dxa"/>
            <w:tcBorders>
              <w:top w:val="nil"/>
              <w:left w:val="nil"/>
              <w:bottom w:val="single" w:sz="8" w:space="0" w:color="auto"/>
              <w:right w:val="single" w:sz="8" w:space="0" w:color="auto"/>
            </w:tcBorders>
            <w:tcMar>
              <w:top w:w="0" w:type="dxa"/>
              <w:left w:w="108" w:type="dxa"/>
              <w:bottom w:w="0" w:type="dxa"/>
              <w:right w:w="108" w:type="dxa"/>
            </w:tcMar>
            <w:hideMark/>
          </w:tcPr>
          <w:p w14:paraId="33E23029" w14:textId="77777777" w:rsidR="00DA7E71" w:rsidRDefault="00DA7E71">
            <w:pPr>
              <w:autoSpaceDE w:val="0"/>
              <w:autoSpaceDN w:val="0"/>
              <w:rPr>
                <w:sz w:val="24"/>
                <w:szCs w:val="24"/>
                <w:lang w:val="en-MY"/>
              </w:rPr>
            </w:pPr>
            <w:r>
              <w:rPr>
                <w:sz w:val="24"/>
                <w:szCs w:val="24"/>
                <w:lang w:val="en-MY"/>
              </w:rPr>
              <w:t>Small head</w:t>
            </w:r>
          </w:p>
        </w:tc>
        <w:tc>
          <w:tcPr>
            <w:tcW w:w="1823" w:type="dxa"/>
            <w:tcBorders>
              <w:top w:val="nil"/>
              <w:left w:val="nil"/>
              <w:bottom w:val="single" w:sz="8" w:space="0" w:color="auto"/>
              <w:right w:val="single" w:sz="24" w:space="0" w:color="auto"/>
            </w:tcBorders>
            <w:tcMar>
              <w:top w:w="0" w:type="dxa"/>
              <w:left w:w="108" w:type="dxa"/>
              <w:bottom w:w="0" w:type="dxa"/>
              <w:right w:w="108" w:type="dxa"/>
            </w:tcMar>
            <w:hideMark/>
          </w:tcPr>
          <w:p w14:paraId="075E6479" w14:textId="77777777" w:rsidR="00DA7E71" w:rsidRDefault="00DA7E71">
            <w:pPr>
              <w:autoSpaceDE w:val="0"/>
              <w:autoSpaceDN w:val="0"/>
              <w:rPr>
                <w:sz w:val="24"/>
                <w:szCs w:val="24"/>
                <w:lang w:val="en-MY"/>
              </w:rPr>
            </w:pPr>
            <w:r>
              <w:rPr>
                <w:sz w:val="24"/>
                <w:szCs w:val="24"/>
                <w:lang w:val="en-MY"/>
              </w:rPr>
              <w:t>Very small head</w:t>
            </w:r>
          </w:p>
        </w:tc>
      </w:tr>
      <w:tr w:rsidR="00DA7E71" w14:paraId="65C8783F" w14:textId="77777777" w:rsidTr="00DA7E71">
        <w:tc>
          <w:tcPr>
            <w:tcW w:w="1952" w:type="dxa"/>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1D4F9F77" w14:textId="77777777" w:rsidR="00DA7E71" w:rsidRDefault="00DA7E71">
            <w:pPr>
              <w:autoSpaceDE w:val="0"/>
              <w:autoSpaceDN w:val="0"/>
              <w:rPr>
                <w:b/>
                <w:bCs/>
                <w:sz w:val="24"/>
                <w:szCs w:val="24"/>
                <w:lang w:val="en-MY"/>
              </w:rPr>
            </w:pPr>
            <w:r>
              <w:rPr>
                <w:b/>
                <w:bCs/>
                <w:sz w:val="24"/>
                <w:szCs w:val="24"/>
                <w:lang w:val="en-MY"/>
              </w:rPr>
              <w:t>11.5 Head Size</w:t>
            </w:r>
          </w:p>
        </w:tc>
        <w:tc>
          <w:tcPr>
            <w:tcW w:w="1353" w:type="dxa"/>
            <w:tcBorders>
              <w:top w:val="nil"/>
              <w:left w:val="nil"/>
              <w:bottom w:val="single" w:sz="24" w:space="0" w:color="auto"/>
              <w:right w:val="single" w:sz="8" w:space="0" w:color="auto"/>
            </w:tcBorders>
            <w:tcMar>
              <w:top w:w="0" w:type="dxa"/>
              <w:left w:w="108" w:type="dxa"/>
              <w:bottom w:w="0" w:type="dxa"/>
              <w:right w:w="108" w:type="dxa"/>
            </w:tcMar>
          </w:tcPr>
          <w:p w14:paraId="12A5597F" w14:textId="77777777" w:rsidR="00DA7E71" w:rsidRDefault="00DA7E71">
            <w:pPr>
              <w:autoSpaceDE w:val="0"/>
              <w:autoSpaceDN w:val="0"/>
              <w:rPr>
                <w:sz w:val="24"/>
                <w:szCs w:val="24"/>
                <w:lang w:val="en-MY"/>
              </w:rPr>
            </w:pPr>
          </w:p>
        </w:tc>
        <w:tc>
          <w:tcPr>
            <w:tcW w:w="2256" w:type="dxa"/>
            <w:tcBorders>
              <w:top w:val="nil"/>
              <w:left w:val="nil"/>
              <w:bottom w:val="single" w:sz="24" w:space="0" w:color="auto"/>
              <w:right w:val="single" w:sz="8" w:space="0" w:color="auto"/>
            </w:tcBorders>
            <w:tcMar>
              <w:top w:w="0" w:type="dxa"/>
              <w:left w:w="108" w:type="dxa"/>
              <w:bottom w:w="0" w:type="dxa"/>
              <w:right w:w="108" w:type="dxa"/>
            </w:tcMar>
          </w:tcPr>
          <w:p w14:paraId="6C6718A1" w14:textId="77777777" w:rsidR="00DA7E71" w:rsidRDefault="00DA7E71">
            <w:pPr>
              <w:autoSpaceDE w:val="0"/>
              <w:autoSpaceDN w:val="0"/>
              <w:rPr>
                <w:sz w:val="24"/>
                <w:szCs w:val="24"/>
                <w:lang w:val="en-MY"/>
              </w:rPr>
            </w:pPr>
          </w:p>
        </w:tc>
        <w:tc>
          <w:tcPr>
            <w:tcW w:w="1708" w:type="dxa"/>
            <w:tcBorders>
              <w:top w:val="nil"/>
              <w:left w:val="nil"/>
              <w:bottom w:val="single" w:sz="24" w:space="0" w:color="auto"/>
              <w:right w:val="single" w:sz="8" w:space="0" w:color="auto"/>
            </w:tcBorders>
            <w:tcMar>
              <w:top w:w="0" w:type="dxa"/>
              <w:left w:w="108" w:type="dxa"/>
              <w:bottom w:w="0" w:type="dxa"/>
              <w:right w:w="108" w:type="dxa"/>
            </w:tcMar>
          </w:tcPr>
          <w:p w14:paraId="4A28BADE" w14:textId="77777777" w:rsidR="00DA7E71" w:rsidRDefault="00DA7E71">
            <w:pPr>
              <w:autoSpaceDE w:val="0"/>
              <w:autoSpaceDN w:val="0"/>
              <w:rPr>
                <w:sz w:val="24"/>
                <w:szCs w:val="24"/>
                <w:lang w:val="en-MY"/>
              </w:rPr>
            </w:pPr>
          </w:p>
        </w:tc>
        <w:tc>
          <w:tcPr>
            <w:tcW w:w="1438" w:type="dxa"/>
            <w:tcBorders>
              <w:top w:val="nil"/>
              <w:left w:val="nil"/>
              <w:bottom w:val="single" w:sz="24" w:space="0" w:color="auto"/>
              <w:right w:val="single" w:sz="8" w:space="0" w:color="auto"/>
            </w:tcBorders>
            <w:tcMar>
              <w:top w:w="0" w:type="dxa"/>
              <w:left w:w="108" w:type="dxa"/>
              <w:bottom w:w="0" w:type="dxa"/>
              <w:right w:w="108" w:type="dxa"/>
            </w:tcMar>
          </w:tcPr>
          <w:p w14:paraId="1795C386" w14:textId="77777777" w:rsidR="00DA7E71" w:rsidRDefault="00DA7E71">
            <w:pPr>
              <w:autoSpaceDE w:val="0"/>
              <w:autoSpaceDN w:val="0"/>
              <w:rPr>
                <w:sz w:val="24"/>
                <w:szCs w:val="24"/>
                <w:lang w:val="en-MY"/>
              </w:rPr>
            </w:pPr>
          </w:p>
        </w:tc>
        <w:tc>
          <w:tcPr>
            <w:tcW w:w="1823" w:type="dxa"/>
            <w:tcBorders>
              <w:top w:val="nil"/>
              <w:left w:val="nil"/>
              <w:bottom w:val="single" w:sz="24" w:space="0" w:color="auto"/>
              <w:right w:val="single" w:sz="24" w:space="0" w:color="auto"/>
            </w:tcBorders>
            <w:tcMar>
              <w:top w:w="0" w:type="dxa"/>
              <w:left w:w="108" w:type="dxa"/>
              <w:bottom w:w="0" w:type="dxa"/>
              <w:right w:w="108" w:type="dxa"/>
            </w:tcMar>
          </w:tcPr>
          <w:p w14:paraId="677A9C3B" w14:textId="77777777" w:rsidR="00DA7E71" w:rsidRDefault="00DA7E71">
            <w:pPr>
              <w:autoSpaceDE w:val="0"/>
              <w:autoSpaceDN w:val="0"/>
              <w:rPr>
                <w:sz w:val="24"/>
                <w:szCs w:val="24"/>
                <w:lang w:val="en-MY"/>
              </w:rPr>
            </w:pPr>
          </w:p>
        </w:tc>
      </w:tr>
      <w:tr w:rsidR="00DA7E71" w14:paraId="6F339A76" w14:textId="77777777" w:rsidTr="00DA7E71">
        <w:tc>
          <w:tcPr>
            <w:tcW w:w="1952"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56B9E98B" w14:textId="77777777" w:rsidR="00DA7E71" w:rsidRDefault="00DA7E71">
            <w:pPr>
              <w:autoSpaceDE w:val="0"/>
              <w:autoSpaceDN w:val="0"/>
              <w:rPr>
                <w:sz w:val="24"/>
                <w:szCs w:val="24"/>
                <w:lang w:val="en-MY"/>
              </w:rPr>
            </w:pPr>
          </w:p>
        </w:tc>
        <w:tc>
          <w:tcPr>
            <w:tcW w:w="1353" w:type="dxa"/>
            <w:tcBorders>
              <w:top w:val="nil"/>
              <w:left w:val="nil"/>
              <w:bottom w:val="single" w:sz="8" w:space="0" w:color="auto"/>
              <w:right w:val="single" w:sz="8" w:space="0" w:color="auto"/>
            </w:tcBorders>
            <w:tcMar>
              <w:top w:w="0" w:type="dxa"/>
              <w:left w:w="108" w:type="dxa"/>
              <w:bottom w:w="0" w:type="dxa"/>
              <w:right w:w="108" w:type="dxa"/>
            </w:tcMar>
          </w:tcPr>
          <w:p w14:paraId="35415F79" w14:textId="77777777" w:rsidR="00DA7E71" w:rsidRDefault="00DA7E71">
            <w:pPr>
              <w:autoSpaceDE w:val="0"/>
              <w:autoSpaceDN w:val="0"/>
              <w:rPr>
                <w:sz w:val="24"/>
                <w:szCs w:val="24"/>
                <w:lang w:val="en-MY"/>
              </w:rPr>
            </w:pPr>
          </w:p>
        </w:tc>
        <w:tc>
          <w:tcPr>
            <w:tcW w:w="2256" w:type="dxa"/>
            <w:tcBorders>
              <w:top w:val="nil"/>
              <w:left w:val="nil"/>
              <w:bottom w:val="single" w:sz="8" w:space="0" w:color="auto"/>
              <w:right w:val="single" w:sz="8" w:space="0" w:color="auto"/>
            </w:tcBorders>
            <w:tcMar>
              <w:top w:w="0" w:type="dxa"/>
              <w:left w:w="108" w:type="dxa"/>
              <w:bottom w:w="0" w:type="dxa"/>
              <w:right w:w="108" w:type="dxa"/>
            </w:tcMar>
            <w:hideMark/>
          </w:tcPr>
          <w:p w14:paraId="27F886F7" w14:textId="77777777" w:rsidR="00DA7E71" w:rsidRDefault="00DA7E71">
            <w:pPr>
              <w:autoSpaceDE w:val="0"/>
              <w:autoSpaceDN w:val="0"/>
              <w:rPr>
                <w:sz w:val="24"/>
                <w:szCs w:val="24"/>
                <w:lang w:val="en-MY"/>
              </w:rPr>
            </w:pPr>
            <w:r>
              <w:rPr>
                <w:sz w:val="24"/>
                <w:szCs w:val="24"/>
                <w:lang w:val="en-MY"/>
              </w:rPr>
              <w:t>Large tail</w:t>
            </w:r>
          </w:p>
        </w:tc>
        <w:tc>
          <w:tcPr>
            <w:tcW w:w="1708" w:type="dxa"/>
            <w:tcBorders>
              <w:top w:val="nil"/>
              <w:left w:val="nil"/>
              <w:bottom w:val="single" w:sz="8" w:space="0" w:color="auto"/>
              <w:right w:val="single" w:sz="8" w:space="0" w:color="auto"/>
            </w:tcBorders>
            <w:tcMar>
              <w:top w:w="0" w:type="dxa"/>
              <w:left w:w="108" w:type="dxa"/>
              <w:bottom w:w="0" w:type="dxa"/>
              <w:right w:w="108" w:type="dxa"/>
            </w:tcMar>
            <w:hideMark/>
          </w:tcPr>
          <w:p w14:paraId="045E7BB0" w14:textId="77777777" w:rsidR="00DA7E71" w:rsidRDefault="00DA7E71">
            <w:pPr>
              <w:autoSpaceDE w:val="0"/>
              <w:autoSpaceDN w:val="0"/>
              <w:rPr>
                <w:sz w:val="24"/>
                <w:szCs w:val="24"/>
                <w:lang w:val="en-MY"/>
              </w:rPr>
            </w:pPr>
            <w:r>
              <w:rPr>
                <w:sz w:val="24"/>
                <w:szCs w:val="24"/>
                <w:lang w:val="en-MY"/>
              </w:rPr>
              <w:t>Medium tail</w:t>
            </w:r>
          </w:p>
        </w:tc>
        <w:tc>
          <w:tcPr>
            <w:tcW w:w="1438" w:type="dxa"/>
            <w:tcBorders>
              <w:top w:val="nil"/>
              <w:left w:val="nil"/>
              <w:bottom w:val="single" w:sz="8" w:space="0" w:color="auto"/>
              <w:right w:val="single" w:sz="8" w:space="0" w:color="auto"/>
            </w:tcBorders>
            <w:tcMar>
              <w:top w:w="0" w:type="dxa"/>
              <w:left w:w="108" w:type="dxa"/>
              <w:bottom w:w="0" w:type="dxa"/>
              <w:right w:w="108" w:type="dxa"/>
            </w:tcMar>
            <w:hideMark/>
          </w:tcPr>
          <w:p w14:paraId="37BBCD21" w14:textId="77777777" w:rsidR="00DA7E71" w:rsidRDefault="00DA7E71">
            <w:pPr>
              <w:autoSpaceDE w:val="0"/>
              <w:autoSpaceDN w:val="0"/>
              <w:rPr>
                <w:sz w:val="24"/>
                <w:szCs w:val="24"/>
                <w:lang w:val="en-MY"/>
              </w:rPr>
            </w:pPr>
            <w:r>
              <w:rPr>
                <w:sz w:val="24"/>
                <w:szCs w:val="24"/>
                <w:lang w:val="en-MY"/>
              </w:rPr>
              <w:t>Small tail</w:t>
            </w:r>
          </w:p>
        </w:tc>
        <w:tc>
          <w:tcPr>
            <w:tcW w:w="1823" w:type="dxa"/>
            <w:tcBorders>
              <w:top w:val="nil"/>
              <w:left w:val="nil"/>
              <w:bottom w:val="single" w:sz="8" w:space="0" w:color="auto"/>
              <w:right w:val="single" w:sz="24" w:space="0" w:color="auto"/>
            </w:tcBorders>
            <w:tcMar>
              <w:top w:w="0" w:type="dxa"/>
              <w:left w:w="108" w:type="dxa"/>
              <w:bottom w:w="0" w:type="dxa"/>
              <w:right w:w="108" w:type="dxa"/>
            </w:tcMar>
            <w:hideMark/>
          </w:tcPr>
          <w:p w14:paraId="3AB93BB0" w14:textId="77777777" w:rsidR="00DA7E71" w:rsidRDefault="00DA7E71">
            <w:pPr>
              <w:autoSpaceDE w:val="0"/>
              <w:autoSpaceDN w:val="0"/>
              <w:rPr>
                <w:sz w:val="24"/>
                <w:szCs w:val="24"/>
                <w:lang w:val="en-MY"/>
              </w:rPr>
            </w:pPr>
            <w:r>
              <w:rPr>
                <w:sz w:val="24"/>
                <w:szCs w:val="24"/>
                <w:lang w:val="en-MY"/>
              </w:rPr>
              <w:t>Very small tail</w:t>
            </w:r>
          </w:p>
        </w:tc>
      </w:tr>
      <w:tr w:rsidR="00DA7E71" w14:paraId="7476AD65" w14:textId="77777777" w:rsidTr="00333FDA">
        <w:trPr>
          <w:trHeight w:val="304"/>
        </w:trPr>
        <w:tc>
          <w:tcPr>
            <w:tcW w:w="1952" w:type="dxa"/>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29B9A4AB" w14:textId="77777777" w:rsidR="00DA7E71" w:rsidRDefault="00DA7E71">
            <w:pPr>
              <w:autoSpaceDE w:val="0"/>
              <w:autoSpaceDN w:val="0"/>
              <w:rPr>
                <w:b/>
                <w:bCs/>
                <w:sz w:val="24"/>
                <w:szCs w:val="24"/>
                <w:lang w:val="en-MY"/>
              </w:rPr>
            </w:pPr>
            <w:r>
              <w:rPr>
                <w:b/>
                <w:bCs/>
                <w:sz w:val="24"/>
                <w:szCs w:val="24"/>
                <w:lang w:val="en-MY"/>
              </w:rPr>
              <w:t>11.6 Tail Size</w:t>
            </w:r>
          </w:p>
        </w:tc>
        <w:tc>
          <w:tcPr>
            <w:tcW w:w="1353" w:type="dxa"/>
            <w:tcBorders>
              <w:top w:val="nil"/>
              <w:left w:val="nil"/>
              <w:bottom w:val="single" w:sz="24" w:space="0" w:color="auto"/>
              <w:right w:val="single" w:sz="8" w:space="0" w:color="auto"/>
            </w:tcBorders>
            <w:tcMar>
              <w:top w:w="0" w:type="dxa"/>
              <w:left w:w="108" w:type="dxa"/>
              <w:bottom w:w="0" w:type="dxa"/>
              <w:right w:w="108" w:type="dxa"/>
            </w:tcMar>
          </w:tcPr>
          <w:p w14:paraId="51EEFB14" w14:textId="77777777" w:rsidR="00DA7E71" w:rsidRDefault="00DA7E71">
            <w:pPr>
              <w:autoSpaceDE w:val="0"/>
              <w:autoSpaceDN w:val="0"/>
              <w:rPr>
                <w:sz w:val="24"/>
                <w:szCs w:val="24"/>
                <w:lang w:val="en-MY"/>
              </w:rPr>
            </w:pPr>
          </w:p>
        </w:tc>
        <w:tc>
          <w:tcPr>
            <w:tcW w:w="2256" w:type="dxa"/>
            <w:tcBorders>
              <w:top w:val="nil"/>
              <w:left w:val="nil"/>
              <w:bottom w:val="single" w:sz="24" w:space="0" w:color="auto"/>
              <w:right w:val="single" w:sz="8" w:space="0" w:color="auto"/>
            </w:tcBorders>
            <w:tcMar>
              <w:top w:w="0" w:type="dxa"/>
              <w:left w:w="108" w:type="dxa"/>
              <w:bottom w:w="0" w:type="dxa"/>
              <w:right w:w="108" w:type="dxa"/>
            </w:tcMar>
          </w:tcPr>
          <w:p w14:paraId="582308A1" w14:textId="77777777" w:rsidR="00DA7E71" w:rsidRDefault="00DA7E71">
            <w:pPr>
              <w:autoSpaceDE w:val="0"/>
              <w:autoSpaceDN w:val="0"/>
              <w:rPr>
                <w:sz w:val="24"/>
                <w:szCs w:val="24"/>
                <w:lang w:val="en-MY"/>
              </w:rPr>
            </w:pPr>
          </w:p>
        </w:tc>
        <w:tc>
          <w:tcPr>
            <w:tcW w:w="1708" w:type="dxa"/>
            <w:tcBorders>
              <w:top w:val="nil"/>
              <w:left w:val="nil"/>
              <w:bottom w:val="single" w:sz="24" w:space="0" w:color="auto"/>
              <w:right w:val="single" w:sz="8" w:space="0" w:color="auto"/>
            </w:tcBorders>
            <w:tcMar>
              <w:top w:w="0" w:type="dxa"/>
              <w:left w:w="108" w:type="dxa"/>
              <w:bottom w:w="0" w:type="dxa"/>
              <w:right w:w="108" w:type="dxa"/>
            </w:tcMar>
          </w:tcPr>
          <w:p w14:paraId="530EE493" w14:textId="77777777" w:rsidR="00DA7E71" w:rsidRDefault="00DA7E71">
            <w:pPr>
              <w:autoSpaceDE w:val="0"/>
              <w:autoSpaceDN w:val="0"/>
              <w:rPr>
                <w:sz w:val="24"/>
                <w:szCs w:val="24"/>
                <w:lang w:val="en-MY"/>
              </w:rPr>
            </w:pPr>
          </w:p>
        </w:tc>
        <w:tc>
          <w:tcPr>
            <w:tcW w:w="1438" w:type="dxa"/>
            <w:tcBorders>
              <w:top w:val="nil"/>
              <w:left w:val="nil"/>
              <w:bottom w:val="single" w:sz="24" w:space="0" w:color="auto"/>
              <w:right w:val="single" w:sz="8" w:space="0" w:color="auto"/>
            </w:tcBorders>
            <w:tcMar>
              <w:top w:w="0" w:type="dxa"/>
              <w:left w:w="108" w:type="dxa"/>
              <w:bottom w:w="0" w:type="dxa"/>
              <w:right w:w="108" w:type="dxa"/>
            </w:tcMar>
          </w:tcPr>
          <w:p w14:paraId="7D63BE4E" w14:textId="77777777" w:rsidR="00DA7E71" w:rsidRDefault="00DA7E71">
            <w:pPr>
              <w:autoSpaceDE w:val="0"/>
              <w:autoSpaceDN w:val="0"/>
              <w:rPr>
                <w:sz w:val="24"/>
                <w:szCs w:val="24"/>
                <w:lang w:val="en-MY"/>
              </w:rPr>
            </w:pPr>
          </w:p>
        </w:tc>
        <w:tc>
          <w:tcPr>
            <w:tcW w:w="1823" w:type="dxa"/>
            <w:tcBorders>
              <w:top w:val="nil"/>
              <w:left w:val="nil"/>
              <w:bottom w:val="single" w:sz="24" w:space="0" w:color="auto"/>
              <w:right w:val="single" w:sz="24" w:space="0" w:color="auto"/>
            </w:tcBorders>
            <w:tcMar>
              <w:top w:w="0" w:type="dxa"/>
              <w:left w:w="108" w:type="dxa"/>
              <w:bottom w:w="0" w:type="dxa"/>
              <w:right w:w="108" w:type="dxa"/>
            </w:tcMar>
          </w:tcPr>
          <w:p w14:paraId="7688AD8B" w14:textId="77777777" w:rsidR="00DA7E71" w:rsidRDefault="00DA7E71">
            <w:pPr>
              <w:autoSpaceDE w:val="0"/>
              <w:autoSpaceDN w:val="0"/>
              <w:rPr>
                <w:sz w:val="24"/>
                <w:szCs w:val="24"/>
                <w:lang w:val="en-MY"/>
              </w:rPr>
            </w:pPr>
          </w:p>
        </w:tc>
      </w:tr>
      <w:tr w:rsidR="00DA7E71" w14:paraId="2302F976" w14:textId="77777777" w:rsidTr="00DA7E71">
        <w:tc>
          <w:tcPr>
            <w:tcW w:w="1952"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07E6FE4C" w14:textId="77777777" w:rsidR="00DA7E71" w:rsidRDefault="00DA7E71">
            <w:pPr>
              <w:autoSpaceDE w:val="0"/>
              <w:autoSpaceDN w:val="0"/>
              <w:rPr>
                <w:sz w:val="24"/>
                <w:szCs w:val="24"/>
                <w:lang w:val="en-MY"/>
              </w:rPr>
            </w:pPr>
          </w:p>
        </w:tc>
        <w:tc>
          <w:tcPr>
            <w:tcW w:w="1353" w:type="dxa"/>
            <w:tcBorders>
              <w:top w:val="nil"/>
              <w:left w:val="nil"/>
              <w:bottom w:val="single" w:sz="8" w:space="0" w:color="auto"/>
              <w:right w:val="single" w:sz="8" w:space="0" w:color="auto"/>
            </w:tcBorders>
            <w:tcMar>
              <w:top w:w="0" w:type="dxa"/>
              <w:left w:w="108" w:type="dxa"/>
              <w:bottom w:w="0" w:type="dxa"/>
              <w:right w:w="108" w:type="dxa"/>
            </w:tcMar>
          </w:tcPr>
          <w:p w14:paraId="43B64DCD" w14:textId="77777777" w:rsidR="00DA7E71" w:rsidRDefault="00DA7E71">
            <w:pPr>
              <w:autoSpaceDE w:val="0"/>
              <w:autoSpaceDN w:val="0"/>
              <w:rPr>
                <w:sz w:val="24"/>
                <w:szCs w:val="24"/>
                <w:lang w:val="en-MY"/>
              </w:rPr>
            </w:pPr>
          </w:p>
        </w:tc>
        <w:tc>
          <w:tcPr>
            <w:tcW w:w="2256" w:type="dxa"/>
            <w:tcBorders>
              <w:top w:val="nil"/>
              <w:left w:val="nil"/>
              <w:bottom w:val="single" w:sz="8" w:space="0" w:color="auto"/>
              <w:right w:val="single" w:sz="8" w:space="0" w:color="auto"/>
            </w:tcBorders>
            <w:tcMar>
              <w:top w:w="0" w:type="dxa"/>
              <w:left w:w="108" w:type="dxa"/>
              <w:bottom w:w="0" w:type="dxa"/>
              <w:right w:w="108" w:type="dxa"/>
            </w:tcMar>
            <w:hideMark/>
          </w:tcPr>
          <w:p w14:paraId="43D3810C" w14:textId="77777777" w:rsidR="00DA7E71" w:rsidRDefault="00DA7E71">
            <w:pPr>
              <w:autoSpaceDE w:val="0"/>
              <w:autoSpaceDN w:val="0"/>
              <w:rPr>
                <w:sz w:val="24"/>
                <w:szCs w:val="24"/>
                <w:lang w:val="en-MY"/>
              </w:rPr>
            </w:pPr>
            <w:r>
              <w:rPr>
                <w:sz w:val="24"/>
                <w:szCs w:val="24"/>
                <w:lang w:val="en-MY"/>
              </w:rPr>
              <w:t>Long spikey fins</w:t>
            </w:r>
          </w:p>
        </w:tc>
        <w:tc>
          <w:tcPr>
            <w:tcW w:w="1708" w:type="dxa"/>
            <w:tcBorders>
              <w:top w:val="nil"/>
              <w:left w:val="nil"/>
              <w:bottom w:val="single" w:sz="8" w:space="0" w:color="auto"/>
              <w:right w:val="single" w:sz="8" w:space="0" w:color="auto"/>
            </w:tcBorders>
            <w:tcMar>
              <w:top w:w="0" w:type="dxa"/>
              <w:left w:w="108" w:type="dxa"/>
              <w:bottom w:w="0" w:type="dxa"/>
              <w:right w:w="108" w:type="dxa"/>
            </w:tcMar>
            <w:hideMark/>
          </w:tcPr>
          <w:p w14:paraId="240A7F74" w14:textId="77777777" w:rsidR="00DA7E71" w:rsidRDefault="00DA7E71">
            <w:pPr>
              <w:autoSpaceDE w:val="0"/>
              <w:autoSpaceDN w:val="0"/>
              <w:rPr>
                <w:sz w:val="24"/>
                <w:szCs w:val="24"/>
                <w:lang w:val="en-MY"/>
              </w:rPr>
            </w:pPr>
            <w:r>
              <w:rPr>
                <w:sz w:val="24"/>
                <w:szCs w:val="24"/>
                <w:lang w:val="en-MY"/>
              </w:rPr>
              <w:t>Medium fins</w:t>
            </w:r>
          </w:p>
        </w:tc>
        <w:tc>
          <w:tcPr>
            <w:tcW w:w="1438" w:type="dxa"/>
            <w:tcBorders>
              <w:top w:val="nil"/>
              <w:left w:val="nil"/>
              <w:bottom w:val="single" w:sz="8" w:space="0" w:color="auto"/>
              <w:right w:val="single" w:sz="8" w:space="0" w:color="auto"/>
            </w:tcBorders>
            <w:tcMar>
              <w:top w:w="0" w:type="dxa"/>
              <w:left w:w="108" w:type="dxa"/>
              <w:bottom w:w="0" w:type="dxa"/>
              <w:right w:w="108" w:type="dxa"/>
            </w:tcMar>
            <w:hideMark/>
          </w:tcPr>
          <w:p w14:paraId="41C853AA" w14:textId="77777777" w:rsidR="00DA7E71" w:rsidRDefault="00DA7E71">
            <w:pPr>
              <w:autoSpaceDE w:val="0"/>
              <w:autoSpaceDN w:val="0"/>
              <w:rPr>
                <w:sz w:val="24"/>
                <w:szCs w:val="24"/>
                <w:lang w:val="en-MY"/>
              </w:rPr>
            </w:pPr>
            <w:r>
              <w:rPr>
                <w:sz w:val="24"/>
                <w:szCs w:val="24"/>
                <w:lang w:val="en-MY"/>
              </w:rPr>
              <w:t>Small fins</w:t>
            </w:r>
          </w:p>
        </w:tc>
        <w:tc>
          <w:tcPr>
            <w:tcW w:w="1823" w:type="dxa"/>
            <w:tcBorders>
              <w:top w:val="nil"/>
              <w:left w:val="nil"/>
              <w:bottom w:val="single" w:sz="8" w:space="0" w:color="auto"/>
              <w:right w:val="single" w:sz="24" w:space="0" w:color="auto"/>
            </w:tcBorders>
            <w:tcMar>
              <w:top w:w="0" w:type="dxa"/>
              <w:left w:w="108" w:type="dxa"/>
              <w:bottom w:w="0" w:type="dxa"/>
              <w:right w:w="108" w:type="dxa"/>
            </w:tcMar>
            <w:hideMark/>
          </w:tcPr>
          <w:p w14:paraId="3D3E8862" w14:textId="77777777" w:rsidR="00DA7E71" w:rsidRDefault="00DA7E71">
            <w:pPr>
              <w:autoSpaceDE w:val="0"/>
              <w:autoSpaceDN w:val="0"/>
              <w:rPr>
                <w:sz w:val="24"/>
                <w:szCs w:val="24"/>
                <w:lang w:val="en-MY"/>
              </w:rPr>
            </w:pPr>
            <w:r>
              <w:rPr>
                <w:sz w:val="24"/>
                <w:szCs w:val="24"/>
                <w:lang w:val="en-MY"/>
              </w:rPr>
              <w:t>Very small fins</w:t>
            </w:r>
          </w:p>
        </w:tc>
      </w:tr>
      <w:tr w:rsidR="00DA7E71" w14:paraId="444FDBB1" w14:textId="77777777" w:rsidTr="00DA7E71">
        <w:tc>
          <w:tcPr>
            <w:tcW w:w="1952" w:type="dxa"/>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4428DFE3" w14:textId="0AF13117" w:rsidR="00DA7E71" w:rsidRDefault="00DA7E71" w:rsidP="00013D8C">
            <w:pPr>
              <w:autoSpaceDE w:val="0"/>
              <w:autoSpaceDN w:val="0"/>
              <w:rPr>
                <w:b/>
                <w:bCs/>
                <w:sz w:val="24"/>
                <w:szCs w:val="24"/>
                <w:lang w:val="en-MY"/>
              </w:rPr>
            </w:pPr>
            <w:r>
              <w:rPr>
                <w:b/>
                <w:bCs/>
                <w:sz w:val="24"/>
                <w:szCs w:val="24"/>
                <w:lang w:val="en-MY"/>
              </w:rPr>
              <w:t xml:space="preserve">11.7 </w:t>
            </w:r>
            <w:r w:rsidR="00013D8C">
              <w:rPr>
                <w:b/>
                <w:bCs/>
                <w:sz w:val="24"/>
                <w:szCs w:val="24"/>
                <w:lang w:val="en-MY"/>
              </w:rPr>
              <w:t>Moisture</w:t>
            </w:r>
          </w:p>
        </w:tc>
        <w:tc>
          <w:tcPr>
            <w:tcW w:w="1353" w:type="dxa"/>
            <w:tcBorders>
              <w:top w:val="nil"/>
              <w:left w:val="nil"/>
              <w:bottom w:val="single" w:sz="24" w:space="0" w:color="auto"/>
              <w:right w:val="single" w:sz="8" w:space="0" w:color="auto"/>
            </w:tcBorders>
            <w:tcMar>
              <w:top w:w="0" w:type="dxa"/>
              <w:left w:w="108" w:type="dxa"/>
              <w:bottom w:w="0" w:type="dxa"/>
              <w:right w:w="108" w:type="dxa"/>
            </w:tcMar>
          </w:tcPr>
          <w:p w14:paraId="6F21CDE5" w14:textId="77777777" w:rsidR="00DA7E71" w:rsidRDefault="00DA7E71">
            <w:pPr>
              <w:autoSpaceDE w:val="0"/>
              <w:autoSpaceDN w:val="0"/>
              <w:rPr>
                <w:sz w:val="24"/>
                <w:szCs w:val="24"/>
                <w:lang w:val="en-MY"/>
              </w:rPr>
            </w:pPr>
          </w:p>
        </w:tc>
        <w:tc>
          <w:tcPr>
            <w:tcW w:w="2256" w:type="dxa"/>
            <w:tcBorders>
              <w:top w:val="nil"/>
              <w:left w:val="nil"/>
              <w:bottom w:val="single" w:sz="24" w:space="0" w:color="auto"/>
              <w:right w:val="single" w:sz="8" w:space="0" w:color="auto"/>
            </w:tcBorders>
            <w:tcMar>
              <w:top w:w="0" w:type="dxa"/>
              <w:left w:w="108" w:type="dxa"/>
              <w:bottom w:w="0" w:type="dxa"/>
              <w:right w:w="108" w:type="dxa"/>
            </w:tcMar>
          </w:tcPr>
          <w:p w14:paraId="7EE4C080" w14:textId="77777777" w:rsidR="00DA7E71" w:rsidRDefault="00DA7E71">
            <w:pPr>
              <w:autoSpaceDE w:val="0"/>
              <w:autoSpaceDN w:val="0"/>
              <w:rPr>
                <w:sz w:val="24"/>
                <w:szCs w:val="24"/>
                <w:lang w:val="en-MY"/>
              </w:rPr>
            </w:pPr>
          </w:p>
        </w:tc>
        <w:tc>
          <w:tcPr>
            <w:tcW w:w="1708" w:type="dxa"/>
            <w:tcBorders>
              <w:top w:val="nil"/>
              <w:left w:val="nil"/>
              <w:bottom w:val="single" w:sz="24" w:space="0" w:color="auto"/>
              <w:right w:val="single" w:sz="8" w:space="0" w:color="auto"/>
            </w:tcBorders>
            <w:tcMar>
              <w:top w:w="0" w:type="dxa"/>
              <w:left w:w="108" w:type="dxa"/>
              <w:bottom w:w="0" w:type="dxa"/>
              <w:right w:w="108" w:type="dxa"/>
            </w:tcMar>
          </w:tcPr>
          <w:p w14:paraId="28B9E783" w14:textId="77777777" w:rsidR="00DA7E71" w:rsidRDefault="00DA7E71">
            <w:pPr>
              <w:autoSpaceDE w:val="0"/>
              <w:autoSpaceDN w:val="0"/>
              <w:rPr>
                <w:sz w:val="24"/>
                <w:szCs w:val="24"/>
                <w:lang w:val="en-MY"/>
              </w:rPr>
            </w:pPr>
          </w:p>
        </w:tc>
        <w:tc>
          <w:tcPr>
            <w:tcW w:w="1438" w:type="dxa"/>
            <w:tcBorders>
              <w:top w:val="nil"/>
              <w:left w:val="nil"/>
              <w:bottom w:val="single" w:sz="24" w:space="0" w:color="auto"/>
              <w:right w:val="single" w:sz="8" w:space="0" w:color="auto"/>
            </w:tcBorders>
            <w:tcMar>
              <w:top w:w="0" w:type="dxa"/>
              <w:left w:w="108" w:type="dxa"/>
              <w:bottom w:w="0" w:type="dxa"/>
              <w:right w:w="108" w:type="dxa"/>
            </w:tcMar>
          </w:tcPr>
          <w:p w14:paraId="7EF34D8D" w14:textId="77777777" w:rsidR="00DA7E71" w:rsidRDefault="00DA7E71">
            <w:pPr>
              <w:autoSpaceDE w:val="0"/>
              <w:autoSpaceDN w:val="0"/>
              <w:rPr>
                <w:sz w:val="24"/>
                <w:szCs w:val="24"/>
                <w:lang w:val="en-MY"/>
              </w:rPr>
            </w:pPr>
          </w:p>
        </w:tc>
        <w:tc>
          <w:tcPr>
            <w:tcW w:w="1823" w:type="dxa"/>
            <w:tcBorders>
              <w:top w:val="nil"/>
              <w:left w:val="nil"/>
              <w:bottom w:val="single" w:sz="24" w:space="0" w:color="auto"/>
              <w:right w:val="single" w:sz="24" w:space="0" w:color="auto"/>
            </w:tcBorders>
            <w:tcMar>
              <w:top w:w="0" w:type="dxa"/>
              <w:left w:w="108" w:type="dxa"/>
              <w:bottom w:w="0" w:type="dxa"/>
              <w:right w:w="108" w:type="dxa"/>
            </w:tcMar>
          </w:tcPr>
          <w:p w14:paraId="56F30691" w14:textId="77777777" w:rsidR="00DA7E71" w:rsidRDefault="00DA7E71">
            <w:pPr>
              <w:autoSpaceDE w:val="0"/>
              <w:autoSpaceDN w:val="0"/>
              <w:rPr>
                <w:sz w:val="24"/>
                <w:szCs w:val="24"/>
                <w:lang w:val="en-MY"/>
              </w:rPr>
            </w:pPr>
          </w:p>
        </w:tc>
      </w:tr>
      <w:tr w:rsidR="00DA7E71" w14:paraId="224FE473" w14:textId="77777777" w:rsidTr="00DA7E71">
        <w:trPr>
          <w:trHeight w:val="345"/>
        </w:trPr>
        <w:tc>
          <w:tcPr>
            <w:tcW w:w="1952"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46ABE82C" w14:textId="77777777" w:rsidR="00DA7E71" w:rsidRDefault="00DA7E71">
            <w:pPr>
              <w:autoSpaceDE w:val="0"/>
              <w:autoSpaceDN w:val="0"/>
              <w:rPr>
                <w:sz w:val="24"/>
                <w:szCs w:val="24"/>
                <w:lang w:val="en-MY"/>
              </w:rPr>
            </w:pPr>
          </w:p>
        </w:tc>
        <w:tc>
          <w:tcPr>
            <w:tcW w:w="1353" w:type="dxa"/>
            <w:tcBorders>
              <w:top w:val="nil"/>
              <w:left w:val="nil"/>
              <w:bottom w:val="single" w:sz="8" w:space="0" w:color="auto"/>
              <w:right w:val="single" w:sz="8" w:space="0" w:color="auto"/>
            </w:tcBorders>
            <w:tcMar>
              <w:top w:w="0" w:type="dxa"/>
              <w:left w:w="108" w:type="dxa"/>
              <w:bottom w:w="0" w:type="dxa"/>
              <w:right w:w="108" w:type="dxa"/>
            </w:tcMar>
          </w:tcPr>
          <w:p w14:paraId="4BF6B5C7" w14:textId="77777777" w:rsidR="00DA7E71" w:rsidRDefault="00DA7E71">
            <w:pPr>
              <w:autoSpaceDE w:val="0"/>
              <w:autoSpaceDN w:val="0"/>
              <w:rPr>
                <w:sz w:val="24"/>
                <w:szCs w:val="24"/>
                <w:lang w:val="en-MY"/>
              </w:rPr>
            </w:pPr>
          </w:p>
        </w:tc>
        <w:tc>
          <w:tcPr>
            <w:tcW w:w="7225" w:type="dxa"/>
            <w:gridSpan w:val="4"/>
            <w:tcBorders>
              <w:top w:val="nil"/>
              <w:left w:val="nil"/>
              <w:bottom w:val="single" w:sz="8" w:space="0" w:color="auto"/>
              <w:right w:val="single" w:sz="24" w:space="0" w:color="auto"/>
            </w:tcBorders>
            <w:tcMar>
              <w:top w:w="0" w:type="dxa"/>
              <w:left w:w="108" w:type="dxa"/>
              <w:bottom w:w="0" w:type="dxa"/>
              <w:right w:w="108" w:type="dxa"/>
            </w:tcMar>
            <w:hideMark/>
          </w:tcPr>
          <w:p w14:paraId="52A86C4F" w14:textId="77777777" w:rsidR="00DA7E71" w:rsidRDefault="00DA7E71">
            <w:pPr>
              <w:autoSpaceDE w:val="0"/>
              <w:autoSpaceDN w:val="0"/>
              <w:rPr>
                <w:sz w:val="24"/>
                <w:szCs w:val="24"/>
                <w:lang w:val="en-MY"/>
              </w:rPr>
            </w:pPr>
            <w:r>
              <w:rPr>
                <w:sz w:val="24"/>
                <w:szCs w:val="24"/>
                <w:lang w:val="en-MY"/>
              </w:rPr>
              <w:t>Please describe the taste you like/dislike</w:t>
            </w:r>
          </w:p>
        </w:tc>
      </w:tr>
      <w:tr w:rsidR="00DA7E71" w14:paraId="4627F575" w14:textId="77777777" w:rsidTr="00333FDA">
        <w:trPr>
          <w:trHeight w:val="160"/>
        </w:trPr>
        <w:tc>
          <w:tcPr>
            <w:tcW w:w="1952" w:type="dxa"/>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6DFBC9C5" w14:textId="77777777" w:rsidR="00DA7E71" w:rsidRDefault="00DA7E71">
            <w:pPr>
              <w:autoSpaceDE w:val="0"/>
              <w:autoSpaceDN w:val="0"/>
              <w:rPr>
                <w:b/>
                <w:bCs/>
                <w:sz w:val="24"/>
                <w:szCs w:val="24"/>
                <w:lang w:val="en-MY"/>
              </w:rPr>
            </w:pPr>
            <w:r>
              <w:rPr>
                <w:b/>
                <w:bCs/>
                <w:sz w:val="24"/>
                <w:szCs w:val="24"/>
                <w:lang w:val="en-MY"/>
              </w:rPr>
              <w:t>11.8 Taste</w:t>
            </w:r>
          </w:p>
        </w:tc>
        <w:tc>
          <w:tcPr>
            <w:tcW w:w="1353" w:type="dxa"/>
            <w:tcBorders>
              <w:top w:val="nil"/>
              <w:left w:val="nil"/>
              <w:bottom w:val="single" w:sz="24" w:space="0" w:color="auto"/>
              <w:right w:val="single" w:sz="8" w:space="0" w:color="auto"/>
            </w:tcBorders>
            <w:tcMar>
              <w:top w:w="0" w:type="dxa"/>
              <w:left w:w="108" w:type="dxa"/>
              <w:bottom w:w="0" w:type="dxa"/>
              <w:right w:w="108" w:type="dxa"/>
            </w:tcMar>
          </w:tcPr>
          <w:p w14:paraId="6F787B08" w14:textId="77777777" w:rsidR="00DA7E71" w:rsidRDefault="00DA7E71">
            <w:pPr>
              <w:autoSpaceDE w:val="0"/>
              <w:autoSpaceDN w:val="0"/>
              <w:rPr>
                <w:sz w:val="24"/>
                <w:szCs w:val="24"/>
                <w:lang w:val="en-MY"/>
              </w:rPr>
            </w:pPr>
          </w:p>
        </w:tc>
        <w:tc>
          <w:tcPr>
            <w:tcW w:w="7225" w:type="dxa"/>
            <w:gridSpan w:val="4"/>
            <w:tcBorders>
              <w:top w:val="nil"/>
              <w:left w:val="nil"/>
              <w:bottom w:val="single" w:sz="24" w:space="0" w:color="auto"/>
              <w:right w:val="single" w:sz="24" w:space="0" w:color="auto"/>
            </w:tcBorders>
            <w:tcMar>
              <w:top w:w="0" w:type="dxa"/>
              <w:left w:w="108" w:type="dxa"/>
              <w:bottom w:w="0" w:type="dxa"/>
              <w:right w:w="108" w:type="dxa"/>
            </w:tcMar>
          </w:tcPr>
          <w:p w14:paraId="7C14D478" w14:textId="77777777" w:rsidR="00DA7E71" w:rsidRDefault="00DA7E71">
            <w:pPr>
              <w:autoSpaceDE w:val="0"/>
              <w:autoSpaceDN w:val="0"/>
              <w:rPr>
                <w:sz w:val="24"/>
                <w:szCs w:val="24"/>
                <w:lang w:val="en-MY"/>
              </w:rPr>
            </w:pPr>
          </w:p>
        </w:tc>
      </w:tr>
      <w:tr w:rsidR="00DA7E71" w14:paraId="0B8731DD" w14:textId="77777777" w:rsidTr="00DA7E71">
        <w:trPr>
          <w:trHeight w:val="498"/>
        </w:trPr>
        <w:tc>
          <w:tcPr>
            <w:tcW w:w="1952"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060058B5" w14:textId="77777777" w:rsidR="00DA7E71" w:rsidRDefault="00DA7E71">
            <w:pPr>
              <w:autoSpaceDE w:val="0"/>
              <w:autoSpaceDN w:val="0"/>
              <w:rPr>
                <w:sz w:val="24"/>
                <w:szCs w:val="24"/>
                <w:lang w:val="en-MY"/>
              </w:rPr>
            </w:pPr>
          </w:p>
        </w:tc>
        <w:tc>
          <w:tcPr>
            <w:tcW w:w="1353" w:type="dxa"/>
            <w:tcBorders>
              <w:top w:val="nil"/>
              <w:left w:val="nil"/>
              <w:bottom w:val="single" w:sz="8" w:space="0" w:color="auto"/>
              <w:right w:val="single" w:sz="8" w:space="0" w:color="auto"/>
            </w:tcBorders>
            <w:tcMar>
              <w:top w:w="0" w:type="dxa"/>
              <w:left w:w="108" w:type="dxa"/>
              <w:bottom w:w="0" w:type="dxa"/>
              <w:right w:w="108" w:type="dxa"/>
            </w:tcMar>
          </w:tcPr>
          <w:p w14:paraId="5657CB01" w14:textId="77777777" w:rsidR="00DA7E71" w:rsidRDefault="00DA7E71">
            <w:pPr>
              <w:autoSpaceDE w:val="0"/>
              <w:autoSpaceDN w:val="0"/>
              <w:rPr>
                <w:sz w:val="24"/>
                <w:szCs w:val="24"/>
                <w:lang w:val="en-MY"/>
              </w:rPr>
            </w:pPr>
          </w:p>
        </w:tc>
        <w:tc>
          <w:tcPr>
            <w:tcW w:w="2256" w:type="dxa"/>
            <w:tcBorders>
              <w:top w:val="nil"/>
              <w:left w:val="nil"/>
              <w:bottom w:val="single" w:sz="8" w:space="0" w:color="auto"/>
              <w:right w:val="single" w:sz="8" w:space="0" w:color="auto"/>
            </w:tcBorders>
            <w:tcMar>
              <w:top w:w="0" w:type="dxa"/>
              <w:left w:w="108" w:type="dxa"/>
              <w:bottom w:w="0" w:type="dxa"/>
              <w:right w:w="108" w:type="dxa"/>
            </w:tcMar>
            <w:hideMark/>
          </w:tcPr>
          <w:p w14:paraId="0113C87F" w14:textId="77777777" w:rsidR="00DA7E71" w:rsidRDefault="00DA7E71">
            <w:pPr>
              <w:autoSpaceDE w:val="0"/>
              <w:autoSpaceDN w:val="0"/>
              <w:rPr>
                <w:sz w:val="24"/>
                <w:szCs w:val="24"/>
                <w:lang w:val="en-MY"/>
              </w:rPr>
            </w:pPr>
            <w:r>
              <w:rPr>
                <w:sz w:val="24"/>
                <w:szCs w:val="24"/>
                <w:lang w:val="en-MY"/>
              </w:rPr>
              <w:t>We fry tilapia in oil</w:t>
            </w:r>
          </w:p>
        </w:tc>
        <w:tc>
          <w:tcPr>
            <w:tcW w:w="1708" w:type="dxa"/>
            <w:tcBorders>
              <w:top w:val="nil"/>
              <w:left w:val="nil"/>
              <w:bottom w:val="single" w:sz="8" w:space="0" w:color="auto"/>
              <w:right w:val="single" w:sz="8" w:space="0" w:color="auto"/>
            </w:tcBorders>
            <w:tcMar>
              <w:top w:w="0" w:type="dxa"/>
              <w:left w:w="108" w:type="dxa"/>
              <w:bottom w:w="0" w:type="dxa"/>
              <w:right w:w="108" w:type="dxa"/>
            </w:tcMar>
            <w:hideMark/>
          </w:tcPr>
          <w:p w14:paraId="6EFF6F86" w14:textId="77777777" w:rsidR="00DA7E71" w:rsidRDefault="00DA7E71">
            <w:pPr>
              <w:autoSpaceDE w:val="0"/>
              <w:autoSpaceDN w:val="0"/>
              <w:rPr>
                <w:sz w:val="24"/>
                <w:szCs w:val="24"/>
                <w:lang w:val="en-MY"/>
              </w:rPr>
            </w:pPr>
            <w:r>
              <w:rPr>
                <w:sz w:val="24"/>
                <w:szCs w:val="24"/>
                <w:lang w:val="en-MY"/>
              </w:rPr>
              <w:t>We boil tilapia</w:t>
            </w:r>
          </w:p>
        </w:tc>
        <w:tc>
          <w:tcPr>
            <w:tcW w:w="1438" w:type="dxa"/>
            <w:tcBorders>
              <w:top w:val="nil"/>
              <w:left w:val="nil"/>
              <w:bottom w:val="single" w:sz="8" w:space="0" w:color="auto"/>
              <w:right w:val="single" w:sz="8" w:space="0" w:color="auto"/>
            </w:tcBorders>
            <w:tcMar>
              <w:top w:w="0" w:type="dxa"/>
              <w:left w:w="108" w:type="dxa"/>
              <w:bottom w:w="0" w:type="dxa"/>
              <w:right w:w="108" w:type="dxa"/>
            </w:tcMar>
            <w:hideMark/>
          </w:tcPr>
          <w:p w14:paraId="58665B25" w14:textId="77777777" w:rsidR="00DA7E71" w:rsidRDefault="00DA7E71">
            <w:pPr>
              <w:autoSpaceDE w:val="0"/>
              <w:autoSpaceDN w:val="0"/>
              <w:rPr>
                <w:sz w:val="24"/>
                <w:szCs w:val="24"/>
                <w:lang w:val="en-MY"/>
              </w:rPr>
            </w:pPr>
            <w:r>
              <w:rPr>
                <w:sz w:val="24"/>
                <w:szCs w:val="24"/>
                <w:lang w:val="en-MY"/>
              </w:rPr>
              <w:t>We fillet tilapia</w:t>
            </w:r>
          </w:p>
        </w:tc>
        <w:tc>
          <w:tcPr>
            <w:tcW w:w="1823" w:type="dxa"/>
            <w:tcBorders>
              <w:top w:val="nil"/>
              <w:left w:val="nil"/>
              <w:bottom w:val="single" w:sz="8" w:space="0" w:color="auto"/>
              <w:right w:val="single" w:sz="24" w:space="0" w:color="auto"/>
            </w:tcBorders>
            <w:tcMar>
              <w:top w:w="0" w:type="dxa"/>
              <w:left w:w="108" w:type="dxa"/>
              <w:bottom w:w="0" w:type="dxa"/>
              <w:right w:w="108" w:type="dxa"/>
            </w:tcMar>
            <w:hideMark/>
          </w:tcPr>
          <w:p w14:paraId="69C37C5F" w14:textId="77777777" w:rsidR="00DA7E71" w:rsidRDefault="00DA7E71">
            <w:pPr>
              <w:autoSpaceDE w:val="0"/>
              <w:autoSpaceDN w:val="0"/>
              <w:rPr>
                <w:sz w:val="24"/>
                <w:szCs w:val="24"/>
                <w:lang w:val="en-MY"/>
              </w:rPr>
            </w:pPr>
            <w:r>
              <w:rPr>
                <w:sz w:val="24"/>
                <w:szCs w:val="24"/>
                <w:lang w:val="en-MY"/>
              </w:rPr>
              <w:t>We like tilapia soup</w:t>
            </w:r>
          </w:p>
        </w:tc>
      </w:tr>
      <w:tr w:rsidR="00DA7E71" w14:paraId="484C97DF" w14:textId="77777777" w:rsidTr="00DA7E71">
        <w:tc>
          <w:tcPr>
            <w:tcW w:w="1952" w:type="dxa"/>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5C90AD98" w14:textId="77777777" w:rsidR="00DA7E71" w:rsidRDefault="00DA7E71">
            <w:pPr>
              <w:autoSpaceDE w:val="0"/>
              <w:autoSpaceDN w:val="0"/>
              <w:rPr>
                <w:b/>
                <w:bCs/>
                <w:sz w:val="24"/>
                <w:szCs w:val="24"/>
                <w:lang w:val="en-MY"/>
              </w:rPr>
            </w:pPr>
            <w:r>
              <w:rPr>
                <w:b/>
                <w:bCs/>
                <w:sz w:val="24"/>
                <w:szCs w:val="24"/>
                <w:lang w:val="en-MY"/>
              </w:rPr>
              <w:t>11.9 Cooking</w:t>
            </w:r>
          </w:p>
        </w:tc>
        <w:tc>
          <w:tcPr>
            <w:tcW w:w="1353" w:type="dxa"/>
            <w:tcBorders>
              <w:top w:val="nil"/>
              <w:left w:val="nil"/>
              <w:bottom w:val="single" w:sz="24" w:space="0" w:color="auto"/>
              <w:right w:val="single" w:sz="8" w:space="0" w:color="auto"/>
            </w:tcBorders>
            <w:tcMar>
              <w:top w:w="0" w:type="dxa"/>
              <w:left w:w="108" w:type="dxa"/>
              <w:bottom w:w="0" w:type="dxa"/>
              <w:right w:w="108" w:type="dxa"/>
            </w:tcMar>
          </w:tcPr>
          <w:p w14:paraId="356096E8" w14:textId="77777777" w:rsidR="00DA7E71" w:rsidRDefault="00DA7E71">
            <w:pPr>
              <w:autoSpaceDE w:val="0"/>
              <w:autoSpaceDN w:val="0"/>
              <w:rPr>
                <w:sz w:val="24"/>
                <w:szCs w:val="24"/>
                <w:lang w:val="en-MY"/>
              </w:rPr>
            </w:pPr>
          </w:p>
        </w:tc>
        <w:tc>
          <w:tcPr>
            <w:tcW w:w="2256" w:type="dxa"/>
            <w:tcBorders>
              <w:top w:val="nil"/>
              <w:left w:val="nil"/>
              <w:bottom w:val="single" w:sz="24" w:space="0" w:color="auto"/>
              <w:right w:val="single" w:sz="8" w:space="0" w:color="auto"/>
            </w:tcBorders>
            <w:tcMar>
              <w:top w:w="0" w:type="dxa"/>
              <w:left w:w="108" w:type="dxa"/>
              <w:bottom w:w="0" w:type="dxa"/>
              <w:right w:w="108" w:type="dxa"/>
            </w:tcMar>
          </w:tcPr>
          <w:p w14:paraId="558A1154" w14:textId="77777777" w:rsidR="00DA7E71" w:rsidRDefault="00DA7E71">
            <w:pPr>
              <w:autoSpaceDE w:val="0"/>
              <w:autoSpaceDN w:val="0"/>
              <w:rPr>
                <w:sz w:val="24"/>
                <w:szCs w:val="24"/>
                <w:lang w:val="en-MY"/>
              </w:rPr>
            </w:pPr>
          </w:p>
        </w:tc>
        <w:tc>
          <w:tcPr>
            <w:tcW w:w="1708" w:type="dxa"/>
            <w:tcBorders>
              <w:top w:val="nil"/>
              <w:left w:val="nil"/>
              <w:bottom w:val="single" w:sz="24" w:space="0" w:color="auto"/>
              <w:right w:val="single" w:sz="8" w:space="0" w:color="auto"/>
            </w:tcBorders>
            <w:tcMar>
              <w:top w:w="0" w:type="dxa"/>
              <w:left w:w="108" w:type="dxa"/>
              <w:bottom w:w="0" w:type="dxa"/>
              <w:right w:w="108" w:type="dxa"/>
            </w:tcMar>
          </w:tcPr>
          <w:p w14:paraId="2CC7B58F" w14:textId="77777777" w:rsidR="00DA7E71" w:rsidRDefault="00DA7E71">
            <w:pPr>
              <w:autoSpaceDE w:val="0"/>
              <w:autoSpaceDN w:val="0"/>
              <w:rPr>
                <w:sz w:val="24"/>
                <w:szCs w:val="24"/>
                <w:lang w:val="en-MY"/>
              </w:rPr>
            </w:pPr>
          </w:p>
        </w:tc>
        <w:tc>
          <w:tcPr>
            <w:tcW w:w="1438" w:type="dxa"/>
            <w:tcBorders>
              <w:top w:val="nil"/>
              <w:left w:val="nil"/>
              <w:bottom w:val="single" w:sz="24" w:space="0" w:color="auto"/>
              <w:right w:val="single" w:sz="8" w:space="0" w:color="auto"/>
            </w:tcBorders>
            <w:tcMar>
              <w:top w:w="0" w:type="dxa"/>
              <w:left w:w="108" w:type="dxa"/>
              <w:bottom w:w="0" w:type="dxa"/>
              <w:right w:w="108" w:type="dxa"/>
            </w:tcMar>
          </w:tcPr>
          <w:p w14:paraId="048CF3F6" w14:textId="77777777" w:rsidR="00DA7E71" w:rsidRDefault="00DA7E71">
            <w:pPr>
              <w:autoSpaceDE w:val="0"/>
              <w:autoSpaceDN w:val="0"/>
              <w:rPr>
                <w:sz w:val="24"/>
                <w:szCs w:val="24"/>
                <w:lang w:val="en-MY"/>
              </w:rPr>
            </w:pPr>
          </w:p>
        </w:tc>
        <w:tc>
          <w:tcPr>
            <w:tcW w:w="1823" w:type="dxa"/>
            <w:tcBorders>
              <w:top w:val="nil"/>
              <w:left w:val="nil"/>
              <w:bottom w:val="single" w:sz="24" w:space="0" w:color="auto"/>
              <w:right w:val="single" w:sz="24" w:space="0" w:color="auto"/>
            </w:tcBorders>
            <w:tcMar>
              <w:top w:w="0" w:type="dxa"/>
              <w:left w:w="108" w:type="dxa"/>
              <w:bottom w:w="0" w:type="dxa"/>
              <w:right w:w="108" w:type="dxa"/>
            </w:tcMar>
          </w:tcPr>
          <w:p w14:paraId="2E77E302" w14:textId="77777777" w:rsidR="00DA7E71" w:rsidRDefault="00DA7E71">
            <w:pPr>
              <w:autoSpaceDE w:val="0"/>
              <w:autoSpaceDN w:val="0"/>
              <w:rPr>
                <w:sz w:val="24"/>
                <w:szCs w:val="24"/>
                <w:lang w:val="en-MY"/>
              </w:rPr>
            </w:pPr>
          </w:p>
        </w:tc>
      </w:tr>
      <w:tr w:rsidR="00DA7E71" w14:paraId="25B18339" w14:textId="77777777" w:rsidTr="00DA7E71">
        <w:tc>
          <w:tcPr>
            <w:tcW w:w="1952"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3D6B1F2D" w14:textId="77777777" w:rsidR="00DA7E71" w:rsidRDefault="00DA7E71">
            <w:pPr>
              <w:autoSpaceDE w:val="0"/>
              <w:autoSpaceDN w:val="0"/>
              <w:rPr>
                <w:sz w:val="24"/>
                <w:szCs w:val="24"/>
                <w:lang w:val="en-MY"/>
              </w:rPr>
            </w:pPr>
          </w:p>
        </w:tc>
        <w:tc>
          <w:tcPr>
            <w:tcW w:w="1353" w:type="dxa"/>
            <w:tcBorders>
              <w:top w:val="nil"/>
              <w:left w:val="nil"/>
              <w:bottom w:val="single" w:sz="8" w:space="0" w:color="auto"/>
              <w:right w:val="single" w:sz="8" w:space="0" w:color="auto"/>
            </w:tcBorders>
            <w:tcMar>
              <w:top w:w="0" w:type="dxa"/>
              <w:left w:w="108" w:type="dxa"/>
              <w:bottom w:w="0" w:type="dxa"/>
              <w:right w:w="108" w:type="dxa"/>
            </w:tcMar>
          </w:tcPr>
          <w:p w14:paraId="5197E108" w14:textId="77777777" w:rsidR="00DA7E71" w:rsidRDefault="00DA7E71">
            <w:pPr>
              <w:autoSpaceDE w:val="0"/>
              <w:autoSpaceDN w:val="0"/>
              <w:rPr>
                <w:sz w:val="24"/>
                <w:szCs w:val="24"/>
                <w:lang w:val="en-MY"/>
              </w:rPr>
            </w:pPr>
          </w:p>
        </w:tc>
        <w:tc>
          <w:tcPr>
            <w:tcW w:w="2256" w:type="dxa"/>
            <w:tcBorders>
              <w:top w:val="nil"/>
              <w:left w:val="nil"/>
              <w:bottom w:val="single" w:sz="8" w:space="0" w:color="auto"/>
              <w:right w:val="single" w:sz="8" w:space="0" w:color="auto"/>
            </w:tcBorders>
            <w:tcMar>
              <w:top w:w="0" w:type="dxa"/>
              <w:left w:w="108" w:type="dxa"/>
              <w:bottom w:w="0" w:type="dxa"/>
              <w:right w:w="108" w:type="dxa"/>
            </w:tcMar>
            <w:hideMark/>
          </w:tcPr>
          <w:p w14:paraId="4AA0C806" w14:textId="77777777" w:rsidR="00DA7E71" w:rsidRDefault="00DA7E71">
            <w:pPr>
              <w:autoSpaceDE w:val="0"/>
              <w:autoSpaceDN w:val="0"/>
              <w:rPr>
                <w:sz w:val="24"/>
                <w:szCs w:val="24"/>
                <w:lang w:val="en-MY"/>
              </w:rPr>
            </w:pPr>
            <w:r>
              <w:rPr>
                <w:sz w:val="24"/>
                <w:szCs w:val="24"/>
                <w:lang w:val="en-MY"/>
              </w:rPr>
              <w:t>We don’t like bones</w:t>
            </w:r>
          </w:p>
        </w:tc>
        <w:tc>
          <w:tcPr>
            <w:tcW w:w="1708" w:type="dxa"/>
            <w:tcBorders>
              <w:top w:val="nil"/>
              <w:left w:val="nil"/>
              <w:bottom w:val="single" w:sz="8" w:space="0" w:color="auto"/>
              <w:right w:val="single" w:sz="8" w:space="0" w:color="auto"/>
            </w:tcBorders>
            <w:tcMar>
              <w:top w:w="0" w:type="dxa"/>
              <w:left w:w="108" w:type="dxa"/>
              <w:bottom w:w="0" w:type="dxa"/>
              <w:right w:w="108" w:type="dxa"/>
            </w:tcMar>
            <w:hideMark/>
          </w:tcPr>
          <w:p w14:paraId="15265909" w14:textId="77777777" w:rsidR="00DA7E71" w:rsidRDefault="00DA7E71">
            <w:pPr>
              <w:autoSpaceDE w:val="0"/>
              <w:autoSpaceDN w:val="0"/>
              <w:rPr>
                <w:sz w:val="24"/>
                <w:szCs w:val="24"/>
                <w:lang w:val="en-MY"/>
              </w:rPr>
            </w:pPr>
            <w:r>
              <w:rPr>
                <w:sz w:val="24"/>
                <w:szCs w:val="24"/>
                <w:lang w:val="en-MY"/>
              </w:rPr>
              <w:t>We like bones</w:t>
            </w:r>
          </w:p>
        </w:tc>
        <w:tc>
          <w:tcPr>
            <w:tcW w:w="1438" w:type="dxa"/>
            <w:tcBorders>
              <w:top w:val="nil"/>
              <w:left w:val="nil"/>
              <w:bottom w:val="single" w:sz="8" w:space="0" w:color="auto"/>
              <w:right w:val="single" w:sz="8" w:space="0" w:color="auto"/>
            </w:tcBorders>
            <w:tcMar>
              <w:top w:w="0" w:type="dxa"/>
              <w:left w:w="108" w:type="dxa"/>
              <w:bottom w:w="0" w:type="dxa"/>
              <w:right w:w="108" w:type="dxa"/>
            </w:tcMar>
            <w:hideMark/>
          </w:tcPr>
          <w:p w14:paraId="7B32735A" w14:textId="77777777" w:rsidR="00DA7E71" w:rsidRDefault="00DA7E71">
            <w:pPr>
              <w:autoSpaceDE w:val="0"/>
              <w:autoSpaceDN w:val="0"/>
              <w:rPr>
                <w:sz w:val="24"/>
                <w:szCs w:val="24"/>
                <w:lang w:val="en-MY"/>
              </w:rPr>
            </w:pPr>
            <w:r>
              <w:rPr>
                <w:sz w:val="24"/>
                <w:szCs w:val="24"/>
                <w:lang w:val="en-MY"/>
              </w:rPr>
              <w:t>We love bones</w:t>
            </w:r>
          </w:p>
        </w:tc>
        <w:tc>
          <w:tcPr>
            <w:tcW w:w="1823" w:type="dxa"/>
            <w:tcBorders>
              <w:top w:val="nil"/>
              <w:left w:val="nil"/>
              <w:bottom w:val="single" w:sz="8" w:space="0" w:color="auto"/>
              <w:right w:val="single" w:sz="24" w:space="0" w:color="auto"/>
            </w:tcBorders>
            <w:tcMar>
              <w:top w:w="0" w:type="dxa"/>
              <w:left w:w="108" w:type="dxa"/>
              <w:bottom w:w="0" w:type="dxa"/>
              <w:right w:w="108" w:type="dxa"/>
            </w:tcMar>
          </w:tcPr>
          <w:p w14:paraId="59802FAA" w14:textId="77777777" w:rsidR="00DA7E71" w:rsidRDefault="00DA7E71">
            <w:pPr>
              <w:autoSpaceDE w:val="0"/>
              <w:autoSpaceDN w:val="0"/>
              <w:rPr>
                <w:sz w:val="24"/>
                <w:szCs w:val="24"/>
                <w:lang w:val="en-MY"/>
              </w:rPr>
            </w:pPr>
          </w:p>
        </w:tc>
      </w:tr>
      <w:tr w:rsidR="00DA7E71" w14:paraId="05A377FE" w14:textId="77777777" w:rsidTr="00DA7E71">
        <w:trPr>
          <w:trHeight w:val="485"/>
        </w:trPr>
        <w:tc>
          <w:tcPr>
            <w:tcW w:w="1952" w:type="dxa"/>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2603DBDA" w14:textId="77777777" w:rsidR="00DA7E71" w:rsidRDefault="00DA7E71">
            <w:pPr>
              <w:autoSpaceDE w:val="0"/>
              <w:autoSpaceDN w:val="0"/>
              <w:rPr>
                <w:b/>
                <w:bCs/>
                <w:sz w:val="24"/>
                <w:szCs w:val="24"/>
                <w:lang w:val="en-MY"/>
              </w:rPr>
            </w:pPr>
            <w:r>
              <w:rPr>
                <w:b/>
                <w:bCs/>
                <w:sz w:val="24"/>
                <w:szCs w:val="24"/>
                <w:lang w:val="en-MY"/>
              </w:rPr>
              <w:t>11.10 Fish Bones</w:t>
            </w:r>
          </w:p>
        </w:tc>
        <w:tc>
          <w:tcPr>
            <w:tcW w:w="1353" w:type="dxa"/>
            <w:tcBorders>
              <w:top w:val="nil"/>
              <w:left w:val="nil"/>
              <w:bottom w:val="single" w:sz="24" w:space="0" w:color="auto"/>
              <w:right w:val="single" w:sz="8" w:space="0" w:color="auto"/>
            </w:tcBorders>
            <w:tcMar>
              <w:top w:w="0" w:type="dxa"/>
              <w:left w:w="108" w:type="dxa"/>
              <w:bottom w:w="0" w:type="dxa"/>
              <w:right w:w="108" w:type="dxa"/>
            </w:tcMar>
          </w:tcPr>
          <w:p w14:paraId="7D16123C" w14:textId="77777777" w:rsidR="00DA7E71" w:rsidRDefault="00DA7E71">
            <w:pPr>
              <w:autoSpaceDE w:val="0"/>
              <w:autoSpaceDN w:val="0"/>
              <w:rPr>
                <w:sz w:val="24"/>
                <w:szCs w:val="24"/>
                <w:lang w:val="en-MY"/>
              </w:rPr>
            </w:pPr>
          </w:p>
        </w:tc>
        <w:tc>
          <w:tcPr>
            <w:tcW w:w="2256" w:type="dxa"/>
            <w:tcBorders>
              <w:top w:val="nil"/>
              <w:left w:val="nil"/>
              <w:bottom w:val="single" w:sz="24" w:space="0" w:color="auto"/>
              <w:right w:val="single" w:sz="8" w:space="0" w:color="auto"/>
            </w:tcBorders>
            <w:tcMar>
              <w:top w:w="0" w:type="dxa"/>
              <w:left w:w="108" w:type="dxa"/>
              <w:bottom w:w="0" w:type="dxa"/>
              <w:right w:w="108" w:type="dxa"/>
            </w:tcMar>
          </w:tcPr>
          <w:p w14:paraId="52C6720B" w14:textId="77777777" w:rsidR="00DA7E71" w:rsidRDefault="00DA7E71">
            <w:pPr>
              <w:autoSpaceDE w:val="0"/>
              <w:autoSpaceDN w:val="0"/>
              <w:rPr>
                <w:sz w:val="24"/>
                <w:szCs w:val="24"/>
                <w:lang w:val="en-MY"/>
              </w:rPr>
            </w:pPr>
          </w:p>
        </w:tc>
        <w:tc>
          <w:tcPr>
            <w:tcW w:w="1708" w:type="dxa"/>
            <w:tcBorders>
              <w:top w:val="nil"/>
              <w:left w:val="nil"/>
              <w:bottom w:val="single" w:sz="24" w:space="0" w:color="auto"/>
              <w:right w:val="single" w:sz="8" w:space="0" w:color="auto"/>
            </w:tcBorders>
            <w:tcMar>
              <w:top w:w="0" w:type="dxa"/>
              <w:left w:w="108" w:type="dxa"/>
              <w:bottom w:w="0" w:type="dxa"/>
              <w:right w:w="108" w:type="dxa"/>
            </w:tcMar>
          </w:tcPr>
          <w:p w14:paraId="2211FFB7" w14:textId="77777777" w:rsidR="00DA7E71" w:rsidRDefault="00DA7E71">
            <w:pPr>
              <w:autoSpaceDE w:val="0"/>
              <w:autoSpaceDN w:val="0"/>
              <w:rPr>
                <w:sz w:val="24"/>
                <w:szCs w:val="24"/>
                <w:lang w:val="en-MY"/>
              </w:rPr>
            </w:pPr>
          </w:p>
        </w:tc>
        <w:tc>
          <w:tcPr>
            <w:tcW w:w="1438" w:type="dxa"/>
            <w:tcBorders>
              <w:top w:val="nil"/>
              <w:left w:val="nil"/>
              <w:bottom w:val="single" w:sz="24" w:space="0" w:color="auto"/>
              <w:right w:val="single" w:sz="8" w:space="0" w:color="auto"/>
            </w:tcBorders>
            <w:tcMar>
              <w:top w:w="0" w:type="dxa"/>
              <w:left w:w="108" w:type="dxa"/>
              <w:bottom w:w="0" w:type="dxa"/>
              <w:right w:w="108" w:type="dxa"/>
            </w:tcMar>
          </w:tcPr>
          <w:p w14:paraId="278BE2A7" w14:textId="77777777" w:rsidR="00DA7E71" w:rsidRDefault="00DA7E71">
            <w:pPr>
              <w:autoSpaceDE w:val="0"/>
              <w:autoSpaceDN w:val="0"/>
              <w:rPr>
                <w:sz w:val="24"/>
                <w:szCs w:val="24"/>
                <w:lang w:val="en-MY"/>
              </w:rPr>
            </w:pPr>
          </w:p>
        </w:tc>
        <w:tc>
          <w:tcPr>
            <w:tcW w:w="1823" w:type="dxa"/>
            <w:tcBorders>
              <w:top w:val="nil"/>
              <w:left w:val="nil"/>
              <w:bottom w:val="single" w:sz="24" w:space="0" w:color="auto"/>
              <w:right w:val="single" w:sz="24" w:space="0" w:color="auto"/>
            </w:tcBorders>
            <w:tcMar>
              <w:top w:w="0" w:type="dxa"/>
              <w:left w:w="108" w:type="dxa"/>
              <w:bottom w:w="0" w:type="dxa"/>
              <w:right w:w="108" w:type="dxa"/>
            </w:tcMar>
          </w:tcPr>
          <w:p w14:paraId="3C82EBF9" w14:textId="77777777" w:rsidR="00DA7E71" w:rsidRDefault="00DA7E71">
            <w:pPr>
              <w:autoSpaceDE w:val="0"/>
              <w:autoSpaceDN w:val="0"/>
              <w:rPr>
                <w:sz w:val="24"/>
                <w:szCs w:val="24"/>
                <w:lang w:val="en-MY"/>
              </w:rPr>
            </w:pPr>
          </w:p>
        </w:tc>
      </w:tr>
    </w:tbl>
    <w:p w14:paraId="44F28DB9" w14:textId="77777777" w:rsidR="00E343EC" w:rsidRDefault="00E343EC" w:rsidP="00DA7E71">
      <w:pPr>
        <w:autoSpaceDE w:val="0"/>
        <w:autoSpaceDN w:val="0"/>
        <w:ind w:left="720"/>
        <w:jc w:val="both"/>
        <w:rPr>
          <w:b/>
          <w:bCs/>
        </w:rPr>
      </w:pPr>
    </w:p>
    <w:p w14:paraId="7B78633F" w14:textId="5BAAF397" w:rsidR="00DA7E71" w:rsidRDefault="00DA7E71" w:rsidP="00DA7E71">
      <w:pPr>
        <w:autoSpaceDE w:val="0"/>
        <w:autoSpaceDN w:val="0"/>
        <w:ind w:left="720"/>
        <w:jc w:val="both"/>
        <w:rPr>
          <w:b/>
          <w:bCs/>
        </w:rPr>
      </w:pPr>
      <w:r>
        <w:rPr>
          <w:b/>
          <w:bCs/>
        </w:rPr>
        <w:lastRenderedPageBreak/>
        <w:t>12. Where do you like to buy Tila</w:t>
      </w:r>
      <w:r w:rsidR="00A01612">
        <w:rPr>
          <w:b/>
          <w:bCs/>
        </w:rPr>
        <w:t>pia from? [</w:t>
      </w:r>
      <w:r>
        <w:rPr>
          <w:b/>
          <w:bCs/>
          <w:color w:val="FF0000"/>
        </w:rPr>
        <w:t>10 favorite – 1 least favorite</w:t>
      </w:r>
      <w:r w:rsidR="00A01612" w:rsidRPr="00A01612">
        <w:rPr>
          <w:b/>
          <w:bCs/>
        </w:rPr>
        <w:t>]</w:t>
      </w:r>
      <w:r>
        <w:rPr>
          <w:b/>
          <w:bCs/>
        </w:rPr>
        <w:t>.</w:t>
      </w:r>
      <w:r w:rsidR="00A01612">
        <w:rPr>
          <w:b/>
          <w:bCs/>
        </w:rPr>
        <w:t xml:space="preserve"> (</w:t>
      </w:r>
      <w:r w:rsidR="00A01612" w:rsidRPr="00A01612">
        <w:rPr>
          <w:bCs/>
        </w:rPr>
        <w:t>Make sure to probe each answer, asking why one is preferred over the other. If there is pause in discussion, enumerator can prompt discussions of specific characteristics of the food  product such as t</w:t>
      </w:r>
      <w:r w:rsidR="00A01612" w:rsidRPr="00A01612">
        <w:rPr>
          <w:bCs/>
          <w:sz w:val="24"/>
          <w:szCs w:val="24"/>
          <w:lang w:val="en-MY"/>
        </w:rPr>
        <w:t>aste, flesh texture, bone/fillet ratio, head, skin, colour, processed or unprocessed, cooking habits, price</w:t>
      </w:r>
      <w:r w:rsidR="00E343EC">
        <w:rPr>
          <w:bCs/>
          <w:sz w:val="24"/>
          <w:szCs w:val="24"/>
          <w:lang w:val="en-MY"/>
        </w:rPr>
        <w:t>, food safety</w:t>
      </w:r>
      <w:r w:rsidR="00A01612" w:rsidRPr="00A01612">
        <w:rPr>
          <w:bCs/>
          <w:sz w:val="24"/>
          <w:szCs w:val="24"/>
          <w:lang w:val="en-MY"/>
        </w:rPr>
        <w:t xml:space="preserve"> etc</w:t>
      </w:r>
      <w:r w:rsidR="00A01612">
        <w:rPr>
          <w:bCs/>
          <w:sz w:val="24"/>
          <w:szCs w:val="24"/>
          <w:lang w:val="en-MY"/>
        </w:rPr>
        <w:t>.).</w:t>
      </w:r>
    </w:p>
    <w:tbl>
      <w:tblPr>
        <w:tblW w:w="10505" w:type="dxa"/>
        <w:tblInd w:w="-545" w:type="dxa"/>
        <w:tblCellMar>
          <w:left w:w="0" w:type="dxa"/>
          <w:right w:w="0" w:type="dxa"/>
        </w:tblCellMar>
        <w:tblLook w:val="04A0" w:firstRow="1" w:lastRow="0" w:firstColumn="1" w:lastColumn="0" w:noHBand="0" w:noVBand="1"/>
      </w:tblPr>
      <w:tblGrid>
        <w:gridCol w:w="3506"/>
        <w:gridCol w:w="1254"/>
        <w:gridCol w:w="1324"/>
        <w:gridCol w:w="1091"/>
        <w:gridCol w:w="1080"/>
        <w:gridCol w:w="942"/>
        <w:gridCol w:w="1308"/>
      </w:tblGrid>
      <w:tr w:rsidR="00E343EC" w14:paraId="48D1FBEE" w14:textId="77777777" w:rsidTr="00E343EC">
        <w:trPr>
          <w:trHeight w:val="768"/>
        </w:trPr>
        <w:tc>
          <w:tcPr>
            <w:tcW w:w="3506" w:type="dxa"/>
            <w:vMerge w:val="restart"/>
            <w:tcBorders>
              <w:top w:val="single" w:sz="24" w:space="0" w:color="auto"/>
              <w:left w:val="single" w:sz="24" w:space="0" w:color="auto"/>
              <w:right w:val="single" w:sz="8" w:space="0" w:color="auto"/>
            </w:tcBorders>
            <w:tcMar>
              <w:top w:w="0" w:type="dxa"/>
              <w:left w:w="108" w:type="dxa"/>
              <w:bottom w:w="0" w:type="dxa"/>
              <w:right w:w="108" w:type="dxa"/>
            </w:tcMar>
          </w:tcPr>
          <w:p w14:paraId="548454E8" w14:textId="77777777" w:rsidR="00333FDA" w:rsidRDefault="00333FDA">
            <w:pPr>
              <w:autoSpaceDE w:val="0"/>
              <w:autoSpaceDN w:val="0"/>
              <w:rPr>
                <w:b/>
                <w:bCs/>
                <w:sz w:val="24"/>
                <w:szCs w:val="24"/>
                <w:lang w:val="en-MY"/>
              </w:rPr>
            </w:pPr>
            <w:r>
              <w:rPr>
                <w:b/>
                <w:bCs/>
                <w:sz w:val="24"/>
                <w:szCs w:val="24"/>
                <w:lang w:val="en-MY"/>
              </w:rPr>
              <w:t>12.1 Preferred market source</w:t>
            </w:r>
          </w:p>
          <w:p w14:paraId="73BA2D35" w14:textId="77777777" w:rsidR="00333FDA" w:rsidRDefault="00333FDA">
            <w:pPr>
              <w:autoSpaceDE w:val="0"/>
              <w:autoSpaceDN w:val="0"/>
              <w:jc w:val="both"/>
              <w:rPr>
                <w:sz w:val="24"/>
                <w:szCs w:val="24"/>
                <w:lang w:val="en-MY"/>
              </w:rPr>
            </w:pPr>
          </w:p>
        </w:tc>
        <w:tc>
          <w:tcPr>
            <w:tcW w:w="1254"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48653DCB" w14:textId="77777777" w:rsidR="00333FDA" w:rsidRPr="00E343EC" w:rsidRDefault="00333FDA">
            <w:pPr>
              <w:autoSpaceDE w:val="0"/>
              <w:autoSpaceDN w:val="0"/>
              <w:jc w:val="both"/>
              <w:rPr>
                <w:szCs w:val="24"/>
                <w:lang w:val="en-MY"/>
              </w:rPr>
            </w:pPr>
            <w:r w:rsidRPr="00E343EC">
              <w:rPr>
                <w:szCs w:val="24"/>
                <w:lang w:val="en-MY"/>
              </w:rPr>
              <w:t>Farmer</w:t>
            </w:r>
          </w:p>
          <w:p w14:paraId="6F00722E" w14:textId="77777777" w:rsidR="00333FDA" w:rsidRPr="00E343EC" w:rsidRDefault="00333FDA">
            <w:pPr>
              <w:autoSpaceDE w:val="0"/>
              <w:autoSpaceDN w:val="0"/>
              <w:jc w:val="both"/>
              <w:rPr>
                <w:szCs w:val="24"/>
                <w:lang w:val="en-MY"/>
              </w:rPr>
            </w:pPr>
            <w:r w:rsidRPr="00E343EC">
              <w:rPr>
                <w:szCs w:val="24"/>
                <w:lang w:val="en-MY"/>
              </w:rPr>
              <w:t>(10- 1)</w:t>
            </w:r>
          </w:p>
        </w:tc>
        <w:tc>
          <w:tcPr>
            <w:tcW w:w="1324"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7F293BF4" w14:textId="77777777" w:rsidR="00333FDA" w:rsidRPr="00E343EC" w:rsidRDefault="00333FDA">
            <w:pPr>
              <w:autoSpaceDE w:val="0"/>
              <w:autoSpaceDN w:val="0"/>
              <w:jc w:val="both"/>
              <w:rPr>
                <w:szCs w:val="24"/>
                <w:lang w:val="en-MY"/>
              </w:rPr>
            </w:pPr>
            <w:r w:rsidRPr="00E343EC">
              <w:rPr>
                <w:szCs w:val="24"/>
                <w:lang w:val="en-MY"/>
              </w:rPr>
              <w:t>Wholesaler</w:t>
            </w:r>
          </w:p>
          <w:p w14:paraId="6BEDF98C" w14:textId="77777777" w:rsidR="00333FDA" w:rsidRPr="00E343EC" w:rsidRDefault="00333FDA">
            <w:pPr>
              <w:autoSpaceDE w:val="0"/>
              <w:autoSpaceDN w:val="0"/>
              <w:jc w:val="both"/>
              <w:rPr>
                <w:szCs w:val="24"/>
                <w:lang w:val="en-MY"/>
              </w:rPr>
            </w:pPr>
            <w:r w:rsidRPr="00E343EC">
              <w:rPr>
                <w:szCs w:val="24"/>
                <w:lang w:val="en-MY"/>
              </w:rPr>
              <w:t>(10 – 1)</w:t>
            </w:r>
          </w:p>
        </w:tc>
        <w:tc>
          <w:tcPr>
            <w:tcW w:w="1091"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238B5E15" w14:textId="77777777" w:rsidR="00333FDA" w:rsidRPr="00E343EC" w:rsidRDefault="00333FDA">
            <w:pPr>
              <w:autoSpaceDE w:val="0"/>
              <w:autoSpaceDN w:val="0"/>
              <w:jc w:val="both"/>
              <w:rPr>
                <w:szCs w:val="24"/>
                <w:lang w:val="en-MY"/>
              </w:rPr>
            </w:pPr>
            <w:r w:rsidRPr="00E343EC">
              <w:rPr>
                <w:szCs w:val="24"/>
                <w:lang w:val="en-MY"/>
              </w:rPr>
              <w:t>Retailer</w:t>
            </w:r>
          </w:p>
          <w:p w14:paraId="34A50699" w14:textId="77777777" w:rsidR="00333FDA" w:rsidRPr="00E343EC" w:rsidRDefault="00333FDA">
            <w:pPr>
              <w:autoSpaceDE w:val="0"/>
              <w:autoSpaceDN w:val="0"/>
              <w:jc w:val="both"/>
              <w:rPr>
                <w:szCs w:val="24"/>
                <w:lang w:val="en-MY"/>
              </w:rPr>
            </w:pPr>
            <w:r w:rsidRPr="00E343EC">
              <w:rPr>
                <w:szCs w:val="24"/>
                <w:lang w:val="en-MY"/>
              </w:rPr>
              <w:t>(10 – 1)</w:t>
            </w:r>
          </w:p>
        </w:tc>
        <w:tc>
          <w:tcPr>
            <w:tcW w:w="1080"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39FAF38C" w14:textId="77777777" w:rsidR="00333FDA" w:rsidRPr="00E343EC" w:rsidRDefault="00333FDA">
            <w:pPr>
              <w:autoSpaceDE w:val="0"/>
              <w:autoSpaceDN w:val="0"/>
              <w:jc w:val="both"/>
              <w:rPr>
                <w:szCs w:val="24"/>
                <w:lang w:val="en-MY"/>
              </w:rPr>
            </w:pPr>
            <w:r w:rsidRPr="00E343EC">
              <w:rPr>
                <w:szCs w:val="24"/>
                <w:lang w:val="en-MY"/>
              </w:rPr>
              <w:t>Street Vendor</w:t>
            </w:r>
          </w:p>
          <w:p w14:paraId="6B5E2523" w14:textId="77777777" w:rsidR="00333FDA" w:rsidRPr="00E343EC" w:rsidRDefault="00333FDA">
            <w:pPr>
              <w:autoSpaceDE w:val="0"/>
              <w:autoSpaceDN w:val="0"/>
              <w:jc w:val="both"/>
              <w:rPr>
                <w:szCs w:val="24"/>
                <w:lang w:val="en-MY"/>
              </w:rPr>
            </w:pPr>
            <w:r w:rsidRPr="00E343EC">
              <w:rPr>
                <w:szCs w:val="24"/>
                <w:lang w:val="en-MY"/>
              </w:rPr>
              <w:t>(10 – 1)</w:t>
            </w:r>
          </w:p>
        </w:tc>
        <w:tc>
          <w:tcPr>
            <w:tcW w:w="942"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15C3A368" w14:textId="77777777" w:rsidR="00333FDA" w:rsidRPr="00E343EC" w:rsidRDefault="00333FDA">
            <w:pPr>
              <w:autoSpaceDE w:val="0"/>
              <w:autoSpaceDN w:val="0"/>
              <w:jc w:val="both"/>
              <w:rPr>
                <w:szCs w:val="24"/>
                <w:lang w:val="en-MY"/>
              </w:rPr>
            </w:pPr>
            <w:r w:rsidRPr="00E343EC">
              <w:rPr>
                <w:szCs w:val="24"/>
                <w:lang w:val="en-MY"/>
              </w:rPr>
              <w:t>Fisher</w:t>
            </w:r>
          </w:p>
          <w:p w14:paraId="0D6091A5" w14:textId="77777777" w:rsidR="00333FDA" w:rsidRPr="00E343EC" w:rsidRDefault="00333FDA">
            <w:pPr>
              <w:autoSpaceDE w:val="0"/>
              <w:autoSpaceDN w:val="0"/>
              <w:jc w:val="both"/>
              <w:rPr>
                <w:szCs w:val="24"/>
                <w:lang w:val="en-MY"/>
              </w:rPr>
            </w:pPr>
            <w:r w:rsidRPr="00E343EC">
              <w:rPr>
                <w:szCs w:val="24"/>
                <w:lang w:val="en-MY"/>
              </w:rPr>
              <w:t>(10 – 1)</w:t>
            </w:r>
          </w:p>
        </w:tc>
        <w:tc>
          <w:tcPr>
            <w:tcW w:w="1308" w:type="dxa"/>
            <w:tcBorders>
              <w:top w:val="single" w:sz="24" w:space="0" w:color="auto"/>
              <w:left w:val="nil"/>
              <w:bottom w:val="single" w:sz="8" w:space="0" w:color="auto"/>
              <w:right w:val="single" w:sz="24" w:space="0" w:color="auto"/>
            </w:tcBorders>
            <w:tcMar>
              <w:top w:w="0" w:type="dxa"/>
              <w:left w:w="108" w:type="dxa"/>
              <w:bottom w:w="0" w:type="dxa"/>
              <w:right w:w="108" w:type="dxa"/>
            </w:tcMar>
            <w:hideMark/>
          </w:tcPr>
          <w:p w14:paraId="0057F155" w14:textId="31E044B8" w:rsidR="00333FDA" w:rsidRPr="00E343EC" w:rsidRDefault="00333FDA" w:rsidP="00E343EC">
            <w:pPr>
              <w:autoSpaceDE w:val="0"/>
              <w:autoSpaceDN w:val="0"/>
              <w:rPr>
                <w:szCs w:val="24"/>
                <w:lang w:val="en-MY"/>
              </w:rPr>
            </w:pPr>
            <w:r w:rsidRPr="00E343EC">
              <w:rPr>
                <w:szCs w:val="24"/>
                <w:lang w:val="en-MY"/>
              </w:rPr>
              <w:t>Do not buy/eat fish</w:t>
            </w:r>
          </w:p>
        </w:tc>
      </w:tr>
      <w:tr w:rsidR="00E343EC" w14:paraId="37AF9650" w14:textId="77777777" w:rsidTr="00E343EC">
        <w:trPr>
          <w:trHeight w:val="160"/>
        </w:trPr>
        <w:tc>
          <w:tcPr>
            <w:tcW w:w="3506" w:type="dxa"/>
            <w:vMerge/>
            <w:tcBorders>
              <w:left w:val="single" w:sz="24" w:space="0" w:color="auto"/>
              <w:right w:val="single" w:sz="8" w:space="0" w:color="auto"/>
            </w:tcBorders>
            <w:vAlign w:val="center"/>
            <w:hideMark/>
          </w:tcPr>
          <w:p w14:paraId="3ABAC031" w14:textId="77777777" w:rsidR="00E343EC" w:rsidRDefault="00E343EC">
            <w:pPr>
              <w:rPr>
                <w:sz w:val="24"/>
                <w:szCs w:val="24"/>
                <w:lang w:val="en-MY"/>
              </w:rPr>
            </w:pPr>
          </w:p>
        </w:tc>
        <w:tc>
          <w:tcPr>
            <w:tcW w:w="1254" w:type="dxa"/>
            <w:tcBorders>
              <w:top w:val="nil"/>
              <w:left w:val="nil"/>
              <w:right w:val="single" w:sz="8" w:space="0" w:color="auto"/>
            </w:tcBorders>
            <w:tcMar>
              <w:top w:w="0" w:type="dxa"/>
              <w:left w:w="108" w:type="dxa"/>
              <w:bottom w:w="0" w:type="dxa"/>
              <w:right w:w="108" w:type="dxa"/>
            </w:tcMar>
          </w:tcPr>
          <w:p w14:paraId="296BDACA" w14:textId="1AA6A13C" w:rsidR="00E343EC" w:rsidRDefault="00E343EC" w:rsidP="00333FDA">
            <w:pPr>
              <w:autoSpaceDE w:val="0"/>
              <w:autoSpaceDN w:val="0"/>
              <w:jc w:val="both"/>
              <w:rPr>
                <w:sz w:val="24"/>
                <w:szCs w:val="24"/>
                <w:lang w:val="en-MY"/>
              </w:rPr>
            </w:pPr>
          </w:p>
        </w:tc>
        <w:tc>
          <w:tcPr>
            <w:tcW w:w="1324" w:type="dxa"/>
            <w:tcBorders>
              <w:top w:val="nil"/>
              <w:left w:val="nil"/>
              <w:right w:val="single" w:sz="8" w:space="0" w:color="auto"/>
            </w:tcBorders>
            <w:tcMar>
              <w:top w:w="0" w:type="dxa"/>
              <w:left w:w="108" w:type="dxa"/>
              <w:bottom w:w="0" w:type="dxa"/>
              <w:right w:w="108" w:type="dxa"/>
            </w:tcMar>
          </w:tcPr>
          <w:p w14:paraId="29B539B2" w14:textId="77777777" w:rsidR="00E343EC" w:rsidRDefault="00E343EC">
            <w:pPr>
              <w:autoSpaceDE w:val="0"/>
              <w:autoSpaceDN w:val="0"/>
              <w:jc w:val="both"/>
              <w:rPr>
                <w:sz w:val="24"/>
                <w:szCs w:val="24"/>
                <w:lang w:val="en-MY"/>
              </w:rPr>
            </w:pPr>
          </w:p>
        </w:tc>
        <w:tc>
          <w:tcPr>
            <w:tcW w:w="1091" w:type="dxa"/>
            <w:tcBorders>
              <w:top w:val="nil"/>
              <w:left w:val="nil"/>
              <w:right w:val="single" w:sz="8" w:space="0" w:color="auto"/>
            </w:tcBorders>
            <w:tcMar>
              <w:top w:w="0" w:type="dxa"/>
              <w:left w:w="108" w:type="dxa"/>
              <w:bottom w:w="0" w:type="dxa"/>
              <w:right w:w="108" w:type="dxa"/>
            </w:tcMar>
          </w:tcPr>
          <w:p w14:paraId="287331FD" w14:textId="77777777" w:rsidR="00E343EC" w:rsidRDefault="00E343EC">
            <w:pPr>
              <w:autoSpaceDE w:val="0"/>
              <w:autoSpaceDN w:val="0"/>
              <w:jc w:val="both"/>
              <w:rPr>
                <w:sz w:val="24"/>
                <w:szCs w:val="24"/>
                <w:lang w:val="en-MY"/>
              </w:rPr>
            </w:pPr>
          </w:p>
        </w:tc>
        <w:tc>
          <w:tcPr>
            <w:tcW w:w="1080" w:type="dxa"/>
            <w:tcBorders>
              <w:top w:val="nil"/>
              <w:left w:val="nil"/>
              <w:right w:val="single" w:sz="8" w:space="0" w:color="auto"/>
            </w:tcBorders>
            <w:tcMar>
              <w:top w:w="0" w:type="dxa"/>
              <w:left w:w="108" w:type="dxa"/>
              <w:bottom w:w="0" w:type="dxa"/>
              <w:right w:w="108" w:type="dxa"/>
            </w:tcMar>
          </w:tcPr>
          <w:p w14:paraId="665185F5" w14:textId="77777777" w:rsidR="00E343EC" w:rsidRDefault="00E343EC">
            <w:pPr>
              <w:autoSpaceDE w:val="0"/>
              <w:autoSpaceDN w:val="0"/>
              <w:jc w:val="both"/>
              <w:rPr>
                <w:sz w:val="24"/>
                <w:szCs w:val="24"/>
                <w:lang w:val="en-MY"/>
              </w:rPr>
            </w:pPr>
          </w:p>
        </w:tc>
        <w:tc>
          <w:tcPr>
            <w:tcW w:w="942" w:type="dxa"/>
            <w:tcBorders>
              <w:top w:val="nil"/>
              <w:left w:val="nil"/>
              <w:right w:val="single" w:sz="8" w:space="0" w:color="auto"/>
            </w:tcBorders>
            <w:tcMar>
              <w:top w:w="0" w:type="dxa"/>
              <w:left w:w="108" w:type="dxa"/>
              <w:bottom w:w="0" w:type="dxa"/>
              <w:right w:w="108" w:type="dxa"/>
            </w:tcMar>
          </w:tcPr>
          <w:p w14:paraId="608CFA0B" w14:textId="77777777" w:rsidR="00E343EC" w:rsidRDefault="00E343EC">
            <w:pPr>
              <w:autoSpaceDE w:val="0"/>
              <w:autoSpaceDN w:val="0"/>
              <w:jc w:val="both"/>
              <w:rPr>
                <w:sz w:val="24"/>
                <w:szCs w:val="24"/>
                <w:lang w:val="en-MY"/>
              </w:rPr>
            </w:pPr>
          </w:p>
        </w:tc>
        <w:tc>
          <w:tcPr>
            <w:tcW w:w="1308" w:type="dxa"/>
            <w:tcBorders>
              <w:top w:val="nil"/>
              <w:left w:val="nil"/>
              <w:right w:val="single" w:sz="24" w:space="0" w:color="auto"/>
            </w:tcBorders>
            <w:tcMar>
              <w:top w:w="0" w:type="dxa"/>
              <w:left w:w="108" w:type="dxa"/>
              <w:bottom w:w="0" w:type="dxa"/>
              <w:right w:w="108" w:type="dxa"/>
            </w:tcMar>
          </w:tcPr>
          <w:p w14:paraId="022DF228" w14:textId="1C4CE666" w:rsidR="00E343EC" w:rsidRDefault="00E343EC">
            <w:pPr>
              <w:autoSpaceDE w:val="0"/>
              <w:autoSpaceDN w:val="0"/>
              <w:jc w:val="both"/>
              <w:rPr>
                <w:sz w:val="24"/>
                <w:szCs w:val="24"/>
                <w:lang w:val="en-MY"/>
              </w:rPr>
            </w:pPr>
          </w:p>
        </w:tc>
      </w:tr>
      <w:tr w:rsidR="00A01612" w14:paraId="32CB3AF6" w14:textId="77777777" w:rsidTr="00E343EC">
        <w:trPr>
          <w:trHeight w:val="590"/>
        </w:trPr>
        <w:tc>
          <w:tcPr>
            <w:tcW w:w="3506" w:type="dxa"/>
            <w:tcBorders>
              <w:top w:val="single" w:sz="24" w:space="0" w:color="auto"/>
              <w:left w:val="single" w:sz="24" w:space="0" w:color="auto"/>
              <w:bottom w:val="single" w:sz="24" w:space="0" w:color="auto"/>
              <w:right w:val="single" w:sz="8" w:space="0" w:color="auto"/>
            </w:tcBorders>
            <w:vAlign w:val="center"/>
          </w:tcPr>
          <w:p w14:paraId="14629673" w14:textId="3F7E04BB" w:rsidR="00333FDA" w:rsidRPr="00A01612" w:rsidRDefault="00A01612" w:rsidP="00A01612">
            <w:pPr>
              <w:rPr>
                <w:b/>
                <w:sz w:val="24"/>
                <w:szCs w:val="24"/>
                <w:lang w:val="en-MY"/>
              </w:rPr>
            </w:pPr>
            <w:commentRangeStart w:id="13"/>
            <w:r w:rsidRPr="00A01612">
              <w:rPr>
                <w:b/>
                <w:sz w:val="24"/>
                <w:szCs w:val="24"/>
                <w:lang w:val="en-MY"/>
              </w:rPr>
              <w:t>12.1.1</w:t>
            </w:r>
            <w:r>
              <w:rPr>
                <w:b/>
                <w:sz w:val="24"/>
                <w:szCs w:val="24"/>
                <w:lang w:val="en-MY"/>
              </w:rPr>
              <w:t xml:space="preserve"> Please elaborate on your reasons</w:t>
            </w:r>
            <w:commentRangeEnd w:id="13"/>
            <w:r>
              <w:rPr>
                <w:rStyle w:val="CommentReference"/>
              </w:rPr>
              <w:commentReference w:id="13"/>
            </w:r>
          </w:p>
        </w:tc>
        <w:tc>
          <w:tcPr>
            <w:tcW w:w="6999" w:type="dxa"/>
            <w:gridSpan w:val="6"/>
            <w:tcBorders>
              <w:top w:val="single" w:sz="24" w:space="0" w:color="auto"/>
              <w:left w:val="nil"/>
              <w:bottom w:val="single" w:sz="24" w:space="0" w:color="auto"/>
              <w:right w:val="single" w:sz="24" w:space="0" w:color="auto"/>
            </w:tcBorders>
            <w:tcMar>
              <w:top w:w="0" w:type="dxa"/>
              <w:left w:w="108" w:type="dxa"/>
              <w:bottom w:w="0" w:type="dxa"/>
              <w:right w:w="108" w:type="dxa"/>
            </w:tcMar>
          </w:tcPr>
          <w:p w14:paraId="4F5CB652" w14:textId="2889EF9F" w:rsidR="00333FDA" w:rsidRDefault="00333FDA" w:rsidP="00333FDA">
            <w:pPr>
              <w:autoSpaceDE w:val="0"/>
              <w:autoSpaceDN w:val="0"/>
              <w:jc w:val="both"/>
              <w:rPr>
                <w:sz w:val="24"/>
                <w:szCs w:val="24"/>
                <w:lang w:val="en-MY"/>
              </w:rPr>
            </w:pPr>
          </w:p>
        </w:tc>
      </w:tr>
    </w:tbl>
    <w:p w14:paraId="6626543A" w14:textId="77777777" w:rsidR="00DA7E71" w:rsidRDefault="00DA7E71" w:rsidP="00DA7E71">
      <w:pPr>
        <w:autoSpaceDE w:val="0"/>
        <w:autoSpaceDN w:val="0"/>
        <w:rPr>
          <w:b/>
          <w:bCs/>
          <w:sz w:val="24"/>
          <w:szCs w:val="24"/>
        </w:rPr>
      </w:pPr>
    </w:p>
    <w:tbl>
      <w:tblPr>
        <w:tblW w:w="10505" w:type="dxa"/>
        <w:tblInd w:w="-545" w:type="dxa"/>
        <w:tblCellMar>
          <w:left w:w="0" w:type="dxa"/>
          <w:right w:w="0" w:type="dxa"/>
        </w:tblCellMar>
        <w:tblLook w:val="04A0" w:firstRow="1" w:lastRow="0" w:firstColumn="1" w:lastColumn="0" w:noHBand="0" w:noVBand="1"/>
      </w:tblPr>
      <w:tblGrid>
        <w:gridCol w:w="3215"/>
        <w:gridCol w:w="1440"/>
        <w:gridCol w:w="990"/>
        <w:gridCol w:w="1080"/>
        <w:gridCol w:w="1170"/>
        <w:gridCol w:w="1080"/>
        <w:gridCol w:w="1530"/>
      </w:tblGrid>
      <w:tr w:rsidR="00333FDA" w14:paraId="56767844" w14:textId="77777777" w:rsidTr="00982A89">
        <w:trPr>
          <w:trHeight w:val="230"/>
        </w:trPr>
        <w:tc>
          <w:tcPr>
            <w:tcW w:w="3215" w:type="dxa"/>
            <w:vMerge w:val="restart"/>
            <w:tcBorders>
              <w:top w:val="single" w:sz="24" w:space="0" w:color="auto"/>
              <w:left w:val="single" w:sz="24" w:space="0" w:color="auto"/>
              <w:right w:val="single" w:sz="8" w:space="0" w:color="auto"/>
            </w:tcBorders>
            <w:tcMar>
              <w:top w:w="0" w:type="dxa"/>
              <w:left w:w="108" w:type="dxa"/>
              <w:bottom w:w="0" w:type="dxa"/>
              <w:right w:w="108" w:type="dxa"/>
            </w:tcMar>
            <w:hideMark/>
          </w:tcPr>
          <w:p w14:paraId="12FE5B90" w14:textId="77777777" w:rsidR="00333FDA" w:rsidRDefault="00333FDA">
            <w:pPr>
              <w:autoSpaceDE w:val="0"/>
              <w:autoSpaceDN w:val="0"/>
              <w:rPr>
                <w:b/>
                <w:bCs/>
                <w:sz w:val="24"/>
                <w:szCs w:val="24"/>
                <w:lang w:val="en-MY"/>
              </w:rPr>
            </w:pPr>
            <w:r>
              <w:rPr>
                <w:b/>
                <w:bCs/>
                <w:sz w:val="24"/>
                <w:szCs w:val="24"/>
                <w:lang w:val="en-MY"/>
              </w:rPr>
              <w:t>12.2 Preferred market product</w:t>
            </w:r>
          </w:p>
          <w:p w14:paraId="677A2BC1" w14:textId="08B58D15" w:rsidR="00333FDA" w:rsidRDefault="00333FDA" w:rsidP="00982A89">
            <w:pPr>
              <w:autoSpaceDE w:val="0"/>
              <w:autoSpaceDN w:val="0"/>
              <w:rPr>
                <w:b/>
                <w:bCs/>
                <w:sz w:val="24"/>
                <w:szCs w:val="24"/>
                <w:lang w:val="en-MY"/>
              </w:rPr>
            </w:pPr>
          </w:p>
        </w:tc>
        <w:tc>
          <w:tcPr>
            <w:tcW w:w="1440" w:type="dxa"/>
            <w:tcBorders>
              <w:top w:val="single" w:sz="24" w:space="0" w:color="auto"/>
              <w:left w:val="nil"/>
              <w:bottom w:val="single" w:sz="2" w:space="0" w:color="auto"/>
              <w:right w:val="single" w:sz="8" w:space="0" w:color="auto"/>
            </w:tcBorders>
            <w:tcMar>
              <w:top w:w="0" w:type="dxa"/>
              <w:left w:w="108" w:type="dxa"/>
              <w:bottom w:w="0" w:type="dxa"/>
              <w:right w:w="108" w:type="dxa"/>
            </w:tcMar>
            <w:hideMark/>
          </w:tcPr>
          <w:p w14:paraId="54ED8086" w14:textId="77777777" w:rsidR="00333FDA" w:rsidRDefault="00333FDA">
            <w:pPr>
              <w:autoSpaceDE w:val="0"/>
              <w:autoSpaceDN w:val="0"/>
              <w:jc w:val="both"/>
              <w:rPr>
                <w:sz w:val="24"/>
                <w:szCs w:val="24"/>
                <w:lang w:val="en-MY"/>
              </w:rPr>
            </w:pPr>
            <w:r>
              <w:rPr>
                <w:sz w:val="24"/>
                <w:szCs w:val="24"/>
                <w:lang w:val="en-MY"/>
              </w:rPr>
              <w:t>Whole Fresh</w:t>
            </w:r>
          </w:p>
          <w:p w14:paraId="366886B9" w14:textId="77777777" w:rsidR="00333FDA" w:rsidRDefault="00333FDA">
            <w:pPr>
              <w:autoSpaceDE w:val="0"/>
              <w:autoSpaceDN w:val="0"/>
              <w:jc w:val="both"/>
              <w:rPr>
                <w:sz w:val="24"/>
                <w:szCs w:val="24"/>
                <w:lang w:val="en-MY"/>
              </w:rPr>
            </w:pPr>
            <w:r>
              <w:rPr>
                <w:sz w:val="24"/>
                <w:szCs w:val="24"/>
                <w:lang w:val="en-MY"/>
              </w:rPr>
              <w:t>(10 – 1)</w:t>
            </w:r>
          </w:p>
        </w:tc>
        <w:tc>
          <w:tcPr>
            <w:tcW w:w="990" w:type="dxa"/>
            <w:tcBorders>
              <w:top w:val="single" w:sz="24" w:space="0" w:color="auto"/>
              <w:left w:val="nil"/>
              <w:bottom w:val="single" w:sz="2" w:space="0" w:color="auto"/>
              <w:right w:val="single" w:sz="8" w:space="0" w:color="auto"/>
            </w:tcBorders>
            <w:tcMar>
              <w:top w:w="0" w:type="dxa"/>
              <w:left w:w="108" w:type="dxa"/>
              <w:bottom w:w="0" w:type="dxa"/>
              <w:right w:w="108" w:type="dxa"/>
            </w:tcMar>
            <w:hideMark/>
          </w:tcPr>
          <w:p w14:paraId="63052C37" w14:textId="77777777" w:rsidR="00333FDA" w:rsidRDefault="00333FDA">
            <w:pPr>
              <w:autoSpaceDE w:val="0"/>
              <w:autoSpaceDN w:val="0"/>
              <w:jc w:val="both"/>
              <w:rPr>
                <w:sz w:val="24"/>
                <w:szCs w:val="24"/>
                <w:lang w:val="en-MY"/>
              </w:rPr>
            </w:pPr>
            <w:r>
              <w:rPr>
                <w:sz w:val="24"/>
                <w:szCs w:val="24"/>
                <w:lang w:val="en-MY"/>
              </w:rPr>
              <w:t>Frozen</w:t>
            </w:r>
          </w:p>
          <w:p w14:paraId="587E1EFC" w14:textId="77777777" w:rsidR="00333FDA" w:rsidRDefault="00333FDA">
            <w:pPr>
              <w:autoSpaceDE w:val="0"/>
              <w:autoSpaceDN w:val="0"/>
              <w:jc w:val="both"/>
              <w:rPr>
                <w:sz w:val="24"/>
                <w:szCs w:val="24"/>
                <w:lang w:val="en-MY"/>
              </w:rPr>
            </w:pPr>
            <w:r>
              <w:rPr>
                <w:sz w:val="24"/>
                <w:szCs w:val="24"/>
                <w:lang w:val="en-MY"/>
              </w:rPr>
              <w:t>(10 – 1)</w:t>
            </w:r>
          </w:p>
        </w:tc>
        <w:tc>
          <w:tcPr>
            <w:tcW w:w="1080" w:type="dxa"/>
            <w:tcBorders>
              <w:top w:val="single" w:sz="24" w:space="0" w:color="auto"/>
              <w:left w:val="nil"/>
              <w:bottom w:val="single" w:sz="2" w:space="0" w:color="auto"/>
              <w:right w:val="single" w:sz="8" w:space="0" w:color="auto"/>
            </w:tcBorders>
            <w:tcMar>
              <w:top w:w="0" w:type="dxa"/>
              <w:left w:w="108" w:type="dxa"/>
              <w:bottom w:w="0" w:type="dxa"/>
              <w:right w:w="108" w:type="dxa"/>
            </w:tcMar>
            <w:hideMark/>
          </w:tcPr>
          <w:p w14:paraId="79777DB0" w14:textId="77777777" w:rsidR="00333FDA" w:rsidRDefault="00333FDA">
            <w:pPr>
              <w:autoSpaceDE w:val="0"/>
              <w:autoSpaceDN w:val="0"/>
              <w:jc w:val="both"/>
              <w:rPr>
                <w:sz w:val="24"/>
                <w:szCs w:val="24"/>
                <w:lang w:val="en-MY"/>
              </w:rPr>
            </w:pPr>
            <w:r>
              <w:rPr>
                <w:sz w:val="24"/>
                <w:szCs w:val="24"/>
                <w:lang w:val="en-MY"/>
              </w:rPr>
              <w:t>Fried</w:t>
            </w:r>
          </w:p>
          <w:p w14:paraId="781DC876" w14:textId="77777777" w:rsidR="00333FDA" w:rsidRDefault="00333FDA">
            <w:pPr>
              <w:autoSpaceDE w:val="0"/>
              <w:autoSpaceDN w:val="0"/>
              <w:jc w:val="both"/>
              <w:rPr>
                <w:sz w:val="24"/>
                <w:szCs w:val="24"/>
                <w:lang w:val="en-MY"/>
              </w:rPr>
            </w:pPr>
            <w:r>
              <w:rPr>
                <w:sz w:val="24"/>
                <w:szCs w:val="24"/>
                <w:lang w:val="en-MY"/>
              </w:rPr>
              <w:t>(10 – 1)</w:t>
            </w:r>
          </w:p>
        </w:tc>
        <w:tc>
          <w:tcPr>
            <w:tcW w:w="1170" w:type="dxa"/>
            <w:tcBorders>
              <w:top w:val="single" w:sz="24" w:space="0" w:color="auto"/>
              <w:left w:val="nil"/>
              <w:bottom w:val="single" w:sz="2" w:space="0" w:color="auto"/>
              <w:right w:val="single" w:sz="8" w:space="0" w:color="auto"/>
            </w:tcBorders>
            <w:tcMar>
              <w:top w:w="0" w:type="dxa"/>
              <w:left w:w="108" w:type="dxa"/>
              <w:bottom w:w="0" w:type="dxa"/>
              <w:right w:w="108" w:type="dxa"/>
            </w:tcMar>
            <w:hideMark/>
          </w:tcPr>
          <w:p w14:paraId="29A05D11" w14:textId="77777777" w:rsidR="00333FDA" w:rsidRDefault="00333FDA">
            <w:pPr>
              <w:autoSpaceDE w:val="0"/>
              <w:autoSpaceDN w:val="0"/>
              <w:jc w:val="both"/>
              <w:rPr>
                <w:sz w:val="24"/>
                <w:szCs w:val="24"/>
                <w:lang w:val="en-MY"/>
              </w:rPr>
            </w:pPr>
            <w:r>
              <w:rPr>
                <w:sz w:val="24"/>
                <w:szCs w:val="24"/>
                <w:lang w:val="en-MY"/>
              </w:rPr>
              <w:t>Smoked</w:t>
            </w:r>
          </w:p>
          <w:p w14:paraId="081F14F2" w14:textId="77777777" w:rsidR="00333FDA" w:rsidRDefault="00333FDA">
            <w:pPr>
              <w:autoSpaceDE w:val="0"/>
              <w:autoSpaceDN w:val="0"/>
              <w:jc w:val="both"/>
              <w:rPr>
                <w:sz w:val="24"/>
                <w:szCs w:val="24"/>
                <w:lang w:val="en-MY"/>
              </w:rPr>
            </w:pPr>
            <w:r>
              <w:rPr>
                <w:sz w:val="24"/>
                <w:szCs w:val="24"/>
                <w:lang w:val="en-MY"/>
              </w:rPr>
              <w:t>(10 - 1)</w:t>
            </w:r>
          </w:p>
        </w:tc>
        <w:tc>
          <w:tcPr>
            <w:tcW w:w="1080" w:type="dxa"/>
            <w:tcBorders>
              <w:top w:val="single" w:sz="24" w:space="0" w:color="auto"/>
              <w:left w:val="nil"/>
              <w:bottom w:val="single" w:sz="2" w:space="0" w:color="auto"/>
              <w:right w:val="single" w:sz="8" w:space="0" w:color="auto"/>
            </w:tcBorders>
            <w:tcMar>
              <w:top w:w="0" w:type="dxa"/>
              <w:left w:w="108" w:type="dxa"/>
              <w:bottom w:w="0" w:type="dxa"/>
              <w:right w:w="108" w:type="dxa"/>
            </w:tcMar>
            <w:hideMark/>
          </w:tcPr>
          <w:p w14:paraId="2B732B22" w14:textId="77777777" w:rsidR="00333FDA" w:rsidRDefault="00333FDA">
            <w:pPr>
              <w:autoSpaceDE w:val="0"/>
              <w:autoSpaceDN w:val="0"/>
              <w:jc w:val="both"/>
              <w:rPr>
                <w:sz w:val="24"/>
                <w:szCs w:val="24"/>
                <w:lang w:val="en-MY"/>
              </w:rPr>
            </w:pPr>
            <w:r>
              <w:rPr>
                <w:sz w:val="24"/>
                <w:szCs w:val="24"/>
                <w:lang w:val="en-MY"/>
              </w:rPr>
              <w:t>Filleted</w:t>
            </w:r>
          </w:p>
          <w:p w14:paraId="7C4A790F" w14:textId="77777777" w:rsidR="00333FDA" w:rsidRDefault="00333FDA">
            <w:pPr>
              <w:autoSpaceDE w:val="0"/>
              <w:autoSpaceDN w:val="0"/>
              <w:jc w:val="both"/>
              <w:rPr>
                <w:sz w:val="24"/>
                <w:szCs w:val="24"/>
                <w:lang w:val="en-MY"/>
              </w:rPr>
            </w:pPr>
            <w:r>
              <w:rPr>
                <w:sz w:val="24"/>
                <w:szCs w:val="24"/>
                <w:lang w:val="en-MY"/>
              </w:rPr>
              <w:t>(10 - 1)</w:t>
            </w:r>
          </w:p>
        </w:tc>
        <w:tc>
          <w:tcPr>
            <w:tcW w:w="1530" w:type="dxa"/>
            <w:tcBorders>
              <w:top w:val="single" w:sz="24" w:space="0" w:color="auto"/>
              <w:left w:val="nil"/>
              <w:bottom w:val="single" w:sz="2" w:space="0" w:color="auto"/>
              <w:right w:val="single" w:sz="24" w:space="0" w:color="auto"/>
            </w:tcBorders>
            <w:tcMar>
              <w:top w:w="0" w:type="dxa"/>
              <w:left w:w="108" w:type="dxa"/>
              <w:bottom w:w="0" w:type="dxa"/>
              <w:right w:w="108" w:type="dxa"/>
            </w:tcMar>
            <w:hideMark/>
          </w:tcPr>
          <w:p w14:paraId="4E20983C" w14:textId="77777777" w:rsidR="00333FDA" w:rsidRDefault="00333FDA">
            <w:pPr>
              <w:autoSpaceDE w:val="0"/>
              <w:autoSpaceDN w:val="0"/>
              <w:rPr>
                <w:sz w:val="24"/>
                <w:szCs w:val="24"/>
                <w:lang w:val="en-MY"/>
              </w:rPr>
            </w:pPr>
            <w:r>
              <w:rPr>
                <w:sz w:val="24"/>
                <w:szCs w:val="24"/>
                <w:lang w:val="en-MY"/>
              </w:rPr>
              <w:t>Do not buy/eat fish</w:t>
            </w:r>
          </w:p>
          <w:p w14:paraId="0D8F888E" w14:textId="4D6C485B" w:rsidR="00333FDA" w:rsidRDefault="00333FDA">
            <w:pPr>
              <w:autoSpaceDE w:val="0"/>
              <w:autoSpaceDN w:val="0"/>
              <w:rPr>
                <w:sz w:val="24"/>
                <w:szCs w:val="24"/>
                <w:lang w:val="en-MY"/>
              </w:rPr>
            </w:pPr>
          </w:p>
        </w:tc>
      </w:tr>
      <w:tr w:rsidR="00333FDA" w14:paraId="560A85C4" w14:textId="77777777" w:rsidTr="00982A89">
        <w:trPr>
          <w:trHeight w:val="230"/>
        </w:trPr>
        <w:tc>
          <w:tcPr>
            <w:tcW w:w="3215" w:type="dxa"/>
            <w:vMerge/>
            <w:tcBorders>
              <w:left w:val="single" w:sz="24" w:space="0" w:color="auto"/>
              <w:bottom w:val="single" w:sz="24" w:space="0" w:color="auto"/>
              <w:right w:val="single" w:sz="8" w:space="0" w:color="auto"/>
            </w:tcBorders>
            <w:tcMar>
              <w:top w:w="0" w:type="dxa"/>
              <w:left w:w="108" w:type="dxa"/>
              <w:bottom w:w="0" w:type="dxa"/>
              <w:right w:w="108" w:type="dxa"/>
            </w:tcMar>
          </w:tcPr>
          <w:p w14:paraId="09913548" w14:textId="55B8F929" w:rsidR="00333FDA" w:rsidRDefault="00333FDA">
            <w:pPr>
              <w:autoSpaceDE w:val="0"/>
              <w:autoSpaceDN w:val="0"/>
              <w:rPr>
                <w:b/>
                <w:bCs/>
                <w:sz w:val="24"/>
                <w:szCs w:val="24"/>
                <w:lang w:val="en-MY"/>
              </w:rPr>
            </w:pPr>
          </w:p>
        </w:tc>
        <w:tc>
          <w:tcPr>
            <w:tcW w:w="1440" w:type="dxa"/>
            <w:tcBorders>
              <w:top w:val="single" w:sz="2" w:space="0" w:color="auto"/>
              <w:left w:val="nil"/>
              <w:bottom w:val="single" w:sz="24" w:space="0" w:color="auto"/>
              <w:right w:val="single" w:sz="8" w:space="0" w:color="auto"/>
            </w:tcBorders>
            <w:tcMar>
              <w:top w:w="0" w:type="dxa"/>
              <w:left w:w="108" w:type="dxa"/>
              <w:bottom w:w="0" w:type="dxa"/>
              <w:right w:w="108" w:type="dxa"/>
            </w:tcMar>
          </w:tcPr>
          <w:p w14:paraId="22B5B066" w14:textId="77777777" w:rsidR="00333FDA" w:rsidRDefault="00333FDA">
            <w:pPr>
              <w:autoSpaceDE w:val="0"/>
              <w:autoSpaceDN w:val="0"/>
              <w:jc w:val="both"/>
              <w:rPr>
                <w:sz w:val="24"/>
                <w:szCs w:val="24"/>
                <w:lang w:val="en-MY"/>
              </w:rPr>
            </w:pPr>
          </w:p>
        </w:tc>
        <w:tc>
          <w:tcPr>
            <w:tcW w:w="990" w:type="dxa"/>
            <w:tcBorders>
              <w:top w:val="single" w:sz="2" w:space="0" w:color="auto"/>
              <w:left w:val="nil"/>
              <w:bottom w:val="single" w:sz="24" w:space="0" w:color="auto"/>
              <w:right w:val="single" w:sz="8" w:space="0" w:color="auto"/>
            </w:tcBorders>
            <w:tcMar>
              <w:top w:w="0" w:type="dxa"/>
              <w:left w:w="108" w:type="dxa"/>
              <w:bottom w:w="0" w:type="dxa"/>
              <w:right w:w="108" w:type="dxa"/>
            </w:tcMar>
          </w:tcPr>
          <w:p w14:paraId="2F3CF719" w14:textId="77777777" w:rsidR="00333FDA" w:rsidRDefault="00333FDA">
            <w:pPr>
              <w:autoSpaceDE w:val="0"/>
              <w:autoSpaceDN w:val="0"/>
              <w:jc w:val="both"/>
              <w:rPr>
                <w:sz w:val="24"/>
                <w:szCs w:val="24"/>
                <w:lang w:val="en-MY"/>
              </w:rPr>
            </w:pPr>
          </w:p>
        </w:tc>
        <w:tc>
          <w:tcPr>
            <w:tcW w:w="1080" w:type="dxa"/>
            <w:tcBorders>
              <w:top w:val="single" w:sz="2" w:space="0" w:color="auto"/>
              <w:left w:val="nil"/>
              <w:bottom w:val="single" w:sz="24" w:space="0" w:color="auto"/>
              <w:right w:val="single" w:sz="8" w:space="0" w:color="auto"/>
            </w:tcBorders>
            <w:tcMar>
              <w:top w:w="0" w:type="dxa"/>
              <w:left w:w="108" w:type="dxa"/>
              <w:bottom w:w="0" w:type="dxa"/>
              <w:right w:w="108" w:type="dxa"/>
            </w:tcMar>
          </w:tcPr>
          <w:p w14:paraId="50E03CD8" w14:textId="77777777" w:rsidR="00333FDA" w:rsidRDefault="00333FDA">
            <w:pPr>
              <w:autoSpaceDE w:val="0"/>
              <w:autoSpaceDN w:val="0"/>
              <w:jc w:val="both"/>
              <w:rPr>
                <w:sz w:val="24"/>
                <w:szCs w:val="24"/>
                <w:lang w:val="en-MY"/>
              </w:rPr>
            </w:pPr>
          </w:p>
        </w:tc>
        <w:tc>
          <w:tcPr>
            <w:tcW w:w="1170" w:type="dxa"/>
            <w:tcBorders>
              <w:top w:val="single" w:sz="2" w:space="0" w:color="auto"/>
              <w:left w:val="nil"/>
              <w:bottom w:val="single" w:sz="24" w:space="0" w:color="auto"/>
              <w:right w:val="single" w:sz="8" w:space="0" w:color="auto"/>
            </w:tcBorders>
            <w:tcMar>
              <w:top w:w="0" w:type="dxa"/>
              <w:left w:w="108" w:type="dxa"/>
              <w:bottom w:w="0" w:type="dxa"/>
              <w:right w:w="108" w:type="dxa"/>
            </w:tcMar>
          </w:tcPr>
          <w:p w14:paraId="458AFE3D" w14:textId="77777777" w:rsidR="00333FDA" w:rsidRDefault="00333FDA">
            <w:pPr>
              <w:autoSpaceDE w:val="0"/>
              <w:autoSpaceDN w:val="0"/>
              <w:jc w:val="both"/>
              <w:rPr>
                <w:sz w:val="24"/>
                <w:szCs w:val="24"/>
                <w:lang w:val="en-MY"/>
              </w:rPr>
            </w:pPr>
          </w:p>
        </w:tc>
        <w:tc>
          <w:tcPr>
            <w:tcW w:w="1080" w:type="dxa"/>
            <w:tcBorders>
              <w:top w:val="single" w:sz="2" w:space="0" w:color="auto"/>
              <w:left w:val="nil"/>
              <w:bottom w:val="single" w:sz="24" w:space="0" w:color="auto"/>
              <w:right w:val="single" w:sz="8" w:space="0" w:color="auto"/>
            </w:tcBorders>
            <w:tcMar>
              <w:top w:w="0" w:type="dxa"/>
              <w:left w:w="108" w:type="dxa"/>
              <w:bottom w:w="0" w:type="dxa"/>
              <w:right w:w="108" w:type="dxa"/>
            </w:tcMar>
          </w:tcPr>
          <w:p w14:paraId="004846DA" w14:textId="77777777" w:rsidR="00333FDA" w:rsidRDefault="00333FDA">
            <w:pPr>
              <w:autoSpaceDE w:val="0"/>
              <w:autoSpaceDN w:val="0"/>
              <w:jc w:val="both"/>
              <w:rPr>
                <w:sz w:val="24"/>
                <w:szCs w:val="24"/>
                <w:lang w:val="en-MY"/>
              </w:rPr>
            </w:pPr>
          </w:p>
        </w:tc>
        <w:tc>
          <w:tcPr>
            <w:tcW w:w="1530" w:type="dxa"/>
            <w:tcBorders>
              <w:top w:val="single" w:sz="2" w:space="0" w:color="auto"/>
              <w:left w:val="nil"/>
              <w:bottom w:val="single" w:sz="24" w:space="0" w:color="auto"/>
              <w:right w:val="single" w:sz="24" w:space="0" w:color="auto"/>
            </w:tcBorders>
            <w:tcMar>
              <w:top w:w="0" w:type="dxa"/>
              <w:left w:w="108" w:type="dxa"/>
              <w:bottom w:w="0" w:type="dxa"/>
              <w:right w:w="108" w:type="dxa"/>
            </w:tcMar>
          </w:tcPr>
          <w:p w14:paraId="0339A8B9" w14:textId="77777777" w:rsidR="00333FDA" w:rsidRDefault="00333FDA">
            <w:pPr>
              <w:autoSpaceDE w:val="0"/>
              <w:autoSpaceDN w:val="0"/>
              <w:rPr>
                <w:sz w:val="24"/>
                <w:szCs w:val="24"/>
                <w:lang w:val="en-MY"/>
              </w:rPr>
            </w:pPr>
          </w:p>
        </w:tc>
      </w:tr>
      <w:tr w:rsidR="00333FDA" w14:paraId="72693E07" w14:textId="77777777" w:rsidTr="00333FDA">
        <w:trPr>
          <w:trHeight w:val="719"/>
        </w:trPr>
        <w:tc>
          <w:tcPr>
            <w:tcW w:w="3215" w:type="dxa"/>
            <w:tcBorders>
              <w:top w:val="single" w:sz="24" w:space="0" w:color="auto"/>
              <w:left w:val="single" w:sz="24" w:space="0" w:color="auto"/>
              <w:bottom w:val="single" w:sz="24" w:space="0" w:color="auto"/>
              <w:right w:val="single" w:sz="8" w:space="0" w:color="auto"/>
            </w:tcBorders>
            <w:tcMar>
              <w:top w:w="0" w:type="dxa"/>
              <w:left w:w="108" w:type="dxa"/>
              <w:bottom w:w="0" w:type="dxa"/>
              <w:right w:w="108" w:type="dxa"/>
            </w:tcMar>
          </w:tcPr>
          <w:p w14:paraId="19F0A9E3" w14:textId="63BD326A" w:rsidR="00333FDA" w:rsidRDefault="00A01612">
            <w:pPr>
              <w:autoSpaceDE w:val="0"/>
              <w:autoSpaceDN w:val="0"/>
              <w:jc w:val="both"/>
              <w:rPr>
                <w:b/>
                <w:bCs/>
                <w:sz w:val="24"/>
                <w:szCs w:val="24"/>
                <w:lang w:val="en-MY"/>
              </w:rPr>
            </w:pPr>
            <w:r>
              <w:rPr>
                <w:b/>
                <w:bCs/>
                <w:sz w:val="24"/>
                <w:szCs w:val="24"/>
                <w:lang w:val="en-MY"/>
              </w:rPr>
              <w:t xml:space="preserve">12.2.1 </w:t>
            </w:r>
            <w:r>
              <w:rPr>
                <w:b/>
                <w:sz w:val="24"/>
                <w:szCs w:val="24"/>
                <w:lang w:val="en-MY"/>
              </w:rPr>
              <w:t>Please elaborate on your reasons</w:t>
            </w:r>
            <w:r>
              <w:rPr>
                <w:rStyle w:val="CommentReference"/>
              </w:rPr>
              <w:commentReference w:id="14"/>
            </w:r>
          </w:p>
        </w:tc>
        <w:tc>
          <w:tcPr>
            <w:tcW w:w="7290" w:type="dxa"/>
            <w:gridSpan w:val="6"/>
            <w:tcBorders>
              <w:top w:val="single" w:sz="24" w:space="0" w:color="auto"/>
              <w:left w:val="nil"/>
              <w:bottom w:val="single" w:sz="24" w:space="0" w:color="auto"/>
              <w:right w:val="single" w:sz="24" w:space="0" w:color="auto"/>
            </w:tcBorders>
            <w:tcMar>
              <w:top w:w="0" w:type="dxa"/>
              <w:left w:w="108" w:type="dxa"/>
              <w:bottom w:w="0" w:type="dxa"/>
              <w:right w:w="108" w:type="dxa"/>
            </w:tcMar>
          </w:tcPr>
          <w:p w14:paraId="01569A47" w14:textId="77777777" w:rsidR="00333FDA" w:rsidRDefault="00333FDA">
            <w:pPr>
              <w:autoSpaceDE w:val="0"/>
              <w:autoSpaceDN w:val="0"/>
              <w:jc w:val="both"/>
              <w:rPr>
                <w:b/>
                <w:bCs/>
                <w:sz w:val="24"/>
                <w:szCs w:val="24"/>
                <w:lang w:val="en-MY"/>
              </w:rPr>
            </w:pPr>
          </w:p>
        </w:tc>
      </w:tr>
    </w:tbl>
    <w:p w14:paraId="4A7D8123" w14:textId="77777777" w:rsidR="00DA7E71" w:rsidRDefault="00DA7E71" w:rsidP="00DA7E71">
      <w:pPr>
        <w:autoSpaceDE w:val="0"/>
        <w:autoSpaceDN w:val="0"/>
        <w:rPr>
          <w:b/>
          <w:bCs/>
          <w:sz w:val="24"/>
          <w:szCs w:val="24"/>
        </w:rPr>
      </w:pPr>
    </w:p>
    <w:tbl>
      <w:tblPr>
        <w:tblW w:w="10505" w:type="dxa"/>
        <w:tblInd w:w="-545" w:type="dxa"/>
        <w:tblCellMar>
          <w:left w:w="0" w:type="dxa"/>
          <w:right w:w="0" w:type="dxa"/>
        </w:tblCellMar>
        <w:tblLook w:val="04A0" w:firstRow="1" w:lastRow="0" w:firstColumn="1" w:lastColumn="0" w:noHBand="0" w:noVBand="1"/>
      </w:tblPr>
      <w:tblGrid>
        <w:gridCol w:w="3215"/>
        <w:gridCol w:w="1260"/>
        <w:gridCol w:w="990"/>
        <w:gridCol w:w="900"/>
        <w:gridCol w:w="1350"/>
        <w:gridCol w:w="1350"/>
        <w:gridCol w:w="1440"/>
      </w:tblGrid>
      <w:tr w:rsidR="00E343EC" w14:paraId="638EEC50" w14:textId="77777777" w:rsidTr="00E343EC">
        <w:trPr>
          <w:trHeight w:val="741"/>
        </w:trPr>
        <w:tc>
          <w:tcPr>
            <w:tcW w:w="3215" w:type="dxa"/>
            <w:vMerge w:val="restart"/>
            <w:tcBorders>
              <w:top w:val="single" w:sz="24" w:space="0" w:color="auto"/>
              <w:left w:val="single" w:sz="24" w:space="0" w:color="auto"/>
              <w:right w:val="single" w:sz="8" w:space="0" w:color="auto"/>
            </w:tcBorders>
            <w:tcMar>
              <w:top w:w="0" w:type="dxa"/>
              <w:left w:w="108" w:type="dxa"/>
              <w:bottom w:w="0" w:type="dxa"/>
              <w:right w:w="108" w:type="dxa"/>
            </w:tcMar>
            <w:hideMark/>
          </w:tcPr>
          <w:p w14:paraId="1D70B637" w14:textId="77777777" w:rsidR="00E343EC" w:rsidRDefault="00E343EC">
            <w:pPr>
              <w:autoSpaceDE w:val="0"/>
              <w:autoSpaceDN w:val="0"/>
              <w:rPr>
                <w:b/>
                <w:bCs/>
                <w:sz w:val="24"/>
                <w:szCs w:val="24"/>
                <w:lang w:val="en-MY"/>
              </w:rPr>
            </w:pPr>
            <w:r>
              <w:rPr>
                <w:b/>
                <w:bCs/>
                <w:sz w:val="24"/>
                <w:szCs w:val="24"/>
                <w:lang w:val="en-MY"/>
              </w:rPr>
              <w:t>12.3 Preferred origin of production</w:t>
            </w:r>
          </w:p>
          <w:p w14:paraId="4BD004FD" w14:textId="296D592D" w:rsidR="00E343EC" w:rsidRDefault="00E343EC" w:rsidP="00982A89">
            <w:pPr>
              <w:autoSpaceDE w:val="0"/>
              <w:autoSpaceDN w:val="0"/>
              <w:rPr>
                <w:b/>
                <w:bCs/>
                <w:sz w:val="24"/>
                <w:szCs w:val="24"/>
                <w:lang w:val="en-MY"/>
              </w:rPr>
            </w:pPr>
          </w:p>
        </w:tc>
        <w:tc>
          <w:tcPr>
            <w:tcW w:w="1260"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065C3F9F" w14:textId="77777777" w:rsidR="00E343EC" w:rsidRDefault="00E343EC">
            <w:pPr>
              <w:autoSpaceDE w:val="0"/>
              <w:autoSpaceDN w:val="0"/>
              <w:jc w:val="both"/>
              <w:rPr>
                <w:sz w:val="24"/>
                <w:szCs w:val="24"/>
                <w:lang w:val="en-MY"/>
              </w:rPr>
            </w:pPr>
            <w:r>
              <w:rPr>
                <w:sz w:val="24"/>
                <w:szCs w:val="24"/>
                <w:lang w:val="en-MY"/>
              </w:rPr>
              <w:t>Fish Farms</w:t>
            </w:r>
          </w:p>
          <w:p w14:paraId="1C0164D8" w14:textId="77777777" w:rsidR="00E343EC" w:rsidRDefault="00E343EC">
            <w:pPr>
              <w:autoSpaceDE w:val="0"/>
              <w:autoSpaceDN w:val="0"/>
              <w:jc w:val="both"/>
              <w:rPr>
                <w:sz w:val="24"/>
                <w:szCs w:val="24"/>
                <w:lang w:val="en-MY"/>
              </w:rPr>
            </w:pPr>
            <w:r>
              <w:rPr>
                <w:sz w:val="24"/>
                <w:szCs w:val="24"/>
                <w:lang w:val="en-MY"/>
              </w:rPr>
              <w:t>(10 – 1)</w:t>
            </w:r>
          </w:p>
        </w:tc>
        <w:tc>
          <w:tcPr>
            <w:tcW w:w="990"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7C868124" w14:textId="77777777" w:rsidR="00E343EC" w:rsidRDefault="00E343EC">
            <w:pPr>
              <w:autoSpaceDE w:val="0"/>
              <w:autoSpaceDN w:val="0"/>
              <w:jc w:val="both"/>
              <w:rPr>
                <w:sz w:val="24"/>
                <w:szCs w:val="24"/>
                <w:lang w:val="en-MY"/>
              </w:rPr>
            </w:pPr>
            <w:r>
              <w:rPr>
                <w:sz w:val="24"/>
                <w:szCs w:val="24"/>
                <w:lang w:val="en-MY"/>
              </w:rPr>
              <w:t>Lakes</w:t>
            </w:r>
          </w:p>
        </w:tc>
        <w:tc>
          <w:tcPr>
            <w:tcW w:w="900"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4F1537A4" w14:textId="77777777" w:rsidR="00E343EC" w:rsidRDefault="00E343EC">
            <w:pPr>
              <w:autoSpaceDE w:val="0"/>
              <w:autoSpaceDN w:val="0"/>
              <w:jc w:val="both"/>
              <w:rPr>
                <w:sz w:val="24"/>
                <w:szCs w:val="24"/>
                <w:lang w:val="en-MY"/>
              </w:rPr>
            </w:pPr>
            <w:r>
              <w:rPr>
                <w:sz w:val="24"/>
                <w:szCs w:val="24"/>
                <w:lang w:val="en-MY"/>
              </w:rPr>
              <w:t xml:space="preserve">Nile </w:t>
            </w:r>
          </w:p>
        </w:tc>
        <w:tc>
          <w:tcPr>
            <w:tcW w:w="1350"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7C046844" w14:textId="77777777" w:rsidR="00E343EC" w:rsidRDefault="00E343EC">
            <w:pPr>
              <w:autoSpaceDE w:val="0"/>
              <w:autoSpaceDN w:val="0"/>
              <w:jc w:val="both"/>
              <w:rPr>
                <w:sz w:val="24"/>
                <w:szCs w:val="24"/>
                <w:lang w:val="en-MY"/>
              </w:rPr>
            </w:pPr>
            <w:r>
              <w:rPr>
                <w:sz w:val="24"/>
                <w:szCs w:val="24"/>
                <w:lang w:val="en-MY"/>
              </w:rPr>
              <w:t>Marine fishery</w:t>
            </w:r>
          </w:p>
        </w:tc>
        <w:tc>
          <w:tcPr>
            <w:tcW w:w="1350"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5020E2CD" w14:textId="77777777" w:rsidR="00E343EC" w:rsidRDefault="00E343EC">
            <w:pPr>
              <w:autoSpaceDE w:val="0"/>
              <w:autoSpaceDN w:val="0"/>
              <w:jc w:val="both"/>
              <w:rPr>
                <w:sz w:val="24"/>
                <w:szCs w:val="24"/>
                <w:lang w:val="en-MY"/>
              </w:rPr>
            </w:pPr>
            <w:r>
              <w:rPr>
                <w:sz w:val="24"/>
                <w:szCs w:val="24"/>
                <w:lang w:val="en-MY"/>
              </w:rPr>
              <w:t>Imported fish</w:t>
            </w:r>
          </w:p>
        </w:tc>
        <w:tc>
          <w:tcPr>
            <w:tcW w:w="1440" w:type="dxa"/>
            <w:tcBorders>
              <w:top w:val="single" w:sz="24" w:space="0" w:color="auto"/>
              <w:left w:val="nil"/>
              <w:bottom w:val="single" w:sz="8" w:space="0" w:color="auto"/>
              <w:right w:val="single" w:sz="24" w:space="0" w:color="auto"/>
            </w:tcBorders>
            <w:tcMar>
              <w:top w:w="0" w:type="dxa"/>
              <w:left w:w="108" w:type="dxa"/>
              <w:bottom w:w="0" w:type="dxa"/>
              <w:right w:w="108" w:type="dxa"/>
            </w:tcMar>
            <w:hideMark/>
          </w:tcPr>
          <w:p w14:paraId="67D85FBB" w14:textId="77777777" w:rsidR="00E343EC" w:rsidRDefault="00E343EC">
            <w:pPr>
              <w:autoSpaceDE w:val="0"/>
              <w:autoSpaceDN w:val="0"/>
              <w:rPr>
                <w:sz w:val="24"/>
                <w:szCs w:val="24"/>
                <w:lang w:val="en-MY"/>
              </w:rPr>
            </w:pPr>
            <w:r>
              <w:rPr>
                <w:sz w:val="24"/>
                <w:szCs w:val="24"/>
                <w:lang w:val="en-MY"/>
              </w:rPr>
              <w:t>Do not buy/eat fish</w:t>
            </w:r>
          </w:p>
          <w:p w14:paraId="416F3D49" w14:textId="6F1731A4" w:rsidR="00E343EC" w:rsidRDefault="00E343EC">
            <w:pPr>
              <w:autoSpaceDE w:val="0"/>
              <w:autoSpaceDN w:val="0"/>
              <w:rPr>
                <w:b/>
                <w:bCs/>
                <w:sz w:val="24"/>
                <w:szCs w:val="24"/>
                <w:lang w:val="en-MY"/>
              </w:rPr>
            </w:pPr>
          </w:p>
        </w:tc>
      </w:tr>
      <w:tr w:rsidR="00E343EC" w14:paraId="61D23DD1" w14:textId="77777777" w:rsidTr="00E343EC">
        <w:trPr>
          <w:trHeight w:val="286"/>
        </w:trPr>
        <w:tc>
          <w:tcPr>
            <w:tcW w:w="3215" w:type="dxa"/>
            <w:vMerge/>
            <w:tcBorders>
              <w:left w:val="single" w:sz="24" w:space="0" w:color="auto"/>
              <w:bottom w:val="single" w:sz="24" w:space="0" w:color="auto"/>
              <w:right w:val="single" w:sz="8" w:space="0" w:color="auto"/>
            </w:tcBorders>
            <w:tcMar>
              <w:top w:w="0" w:type="dxa"/>
              <w:left w:w="108" w:type="dxa"/>
              <w:bottom w:w="0" w:type="dxa"/>
              <w:right w:w="108" w:type="dxa"/>
            </w:tcMar>
          </w:tcPr>
          <w:p w14:paraId="525AEE06" w14:textId="7387B6C5" w:rsidR="00E343EC" w:rsidRDefault="00E343EC">
            <w:pPr>
              <w:autoSpaceDE w:val="0"/>
              <w:autoSpaceDN w:val="0"/>
              <w:rPr>
                <w:b/>
                <w:bCs/>
                <w:sz w:val="24"/>
                <w:szCs w:val="24"/>
                <w:lang w:val="en-MY"/>
              </w:rPr>
            </w:pPr>
          </w:p>
        </w:tc>
        <w:tc>
          <w:tcPr>
            <w:tcW w:w="1260" w:type="dxa"/>
            <w:tcBorders>
              <w:top w:val="single" w:sz="8" w:space="0" w:color="auto"/>
              <w:left w:val="nil"/>
              <w:bottom w:val="single" w:sz="24" w:space="0" w:color="auto"/>
              <w:right w:val="single" w:sz="8" w:space="0" w:color="auto"/>
            </w:tcBorders>
            <w:tcMar>
              <w:top w:w="0" w:type="dxa"/>
              <w:left w:w="108" w:type="dxa"/>
              <w:bottom w:w="0" w:type="dxa"/>
              <w:right w:w="108" w:type="dxa"/>
            </w:tcMar>
          </w:tcPr>
          <w:p w14:paraId="056A3606" w14:textId="77777777" w:rsidR="00E343EC" w:rsidRDefault="00E343EC">
            <w:pPr>
              <w:autoSpaceDE w:val="0"/>
              <w:autoSpaceDN w:val="0"/>
              <w:jc w:val="both"/>
              <w:rPr>
                <w:sz w:val="24"/>
                <w:szCs w:val="24"/>
                <w:lang w:val="en-MY"/>
              </w:rPr>
            </w:pPr>
          </w:p>
        </w:tc>
        <w:tc>
          <w:tcPr>
            <w:tcW w:w="990" w:type="dxa"/>
            <w:tcBorders>
              <w:top w:val="single" w:sz="8" w:space="0" w:color="auto"/>
              <w:left w:val="nil"/>
              <w:bottom w:val="single" w:sz="24" w:space="0" w:color="auto"/>
              <w:right w:val="single" w:sz="8" w:space="0" w:color="auto"/>
            </w:tcBorders>
            <w:tcMar>
              <w:top w:w="0" w:type="dxa"/>
              <w:left w:w="108" w:type="dxa"/>
              <w:bottom w:w="0" w:type="dxa"/>
              <w:right w:w="108" w:type="dxa"/>
            </w:tcMar>
          </w:tcPr>
          <w:p w14:paraId="56A72F7D" w14:textId="77777777" w:rsidR="00E343EC" w:rsidRDefault="00E343EC">
            <w:pPr>
              <w:autoSpaceDE w:val="0"/>
              <w:autoSpaceDN w:val="0"/>
              <w:jc w:val="both"/>
              <w:rPr>
                <w:sz w:val="24"/>
                <w:szCs w:val="24"/>
                <w:lang w:val="en-MY"/>
              </w:rPr>
            </w:pPr>
          </w:p>
        </w:tc>
        <w:tc>
          <w:tcPr>
            <w:tcW w:w="900" w:type="dxa"/>
            <w:tcBorders>
              <w:top w:val="single" w:sz="8" w:space="0" w:color="auto"/>
              <w:left w:val="nil"/>
              <w:bottom w:val="single" w:sz="24" w:space="0" w:color="auto"/>
              <w:right w:val="single" w:sz="8" w:space="0" w:color="auto"/>
            </w:tcBorders>
            <w:tcMar>
              <w:top w:w="0" w:type="dxa"/>
              <w:left w:w="108" w:type="dxa"/>
              <w:bottom w:w="0" w:type="dxa"/>
              <w:right w:w="108" w:type="dxa"/>
            </w:tcMar>
          </w:tcPr>
          <w:p w14:paraId="66D5A7CC" w14:textId="77777777" w:rsidR="00E343EC" w:rsidRDefault="00E343EC">
            <w:pPr>
              <w:autoSpaceDE w:val="0"/>
              <w:autoSpaceDN w:val="0"/>
              <w:jc w:val="both"/>
              <w:rPr>
                <w:sz w:val="24"/>
                <w:szCs w:val="24"/>
                <w:lang w:val="en-MY"/>
              </w:rPr>
            </w:pPr>
          </w:p>
        </w:tc>
        <w:tc>
          <w:tcPr>
            <w:tcW w:w="1350" w:type="dxa"/>
            <w:tcBorders>
              <w:top w:val="single" w:sz="8" w:space="0" w:color="auto"/>
              <w:left w:val="nil"/>
              <w:bottom w:val="single" w:sz="24" w:space="0" w:color="auto"/>
              <w:right w:val="single" w:sz="8" w:space="0" w:color="auto"/>
            </w:tcBorders>
            <w:tcMar>
              <w:top w:w="0" w:type="dxa"/>
              <w:left w:w="108" w:type="dxa"/>
              <w:bottom w:w="0" w:type="dxa"/>
              <w:right w:w="108" w:type="dxa"/>
            </w:tcMar>
          </w:tcPr>
          <w:p w14:paraId="2D9331B3" w14:textId="77777777" w:rsidR="00E343EC" w:rsidRDefault="00E343EC">
            <w:pPr>
              <w:autoSpaceDE w:val="0"/>
              <w:autoSpaceDN w:val="0"/>
              <w:jc w:val="both"/>
              <w:rPr>
                <w:sz w:val="24"/>
                <w:szCs w:val="24"/>
                <w:lang w:val="en-MY"/>
              </w:rPr>
            </w:pPr>
          </w:p>
        </w:tc>
        <w:tc>
          <w:tcPr>
            <w:tcW w:w="1350" w:type="dxa"/>
            <w:tcBorders>
              <w:top w:val="single" w:sz="8" w:space="0" w:color="auto"/>
              <w:left w:val="nil"/>
              <w:bottom w:val="single" w:sz="24" w:space="0" w:color="auto"/>
              <w:right w:val="single" w:sz="8" w:space="0" w:color="auto"/>
            </w:tcBorders>
            <w:tcMar>
              <w:top w:w="0" w:type="dxa"/>
              <w:left w:w="108" w:type="dxa"/>
              <w:bottom w:w="0" w:type="dxa"/>
              <w:right w:w="108" w:type="dxa"/>
            </w:tcMar>
          </w:tcPr>
          <w:p w14:paraId="02E66BC9" w14:textId="77777777" w:rsidR="00E343EC" w:rsidRDefault="00E343EC">
            <w:pPr>
              <w:autoSpaceDE w:val="0"/>
              <w:autoSpaceDN w:val="0"/>
              <w:jc w:val="both"/>
              <w:rPr>
                <w:sz w:val="24"/>
                <w:szCs w:val="24"/>
                <w:lang w:val="en-MY"/>
              </w:rPr>
            </w:pPr>
          </w:p>
        </w:tc>
        <w:tc>
          <w:tcPr>
            <w:tcW w:w="1440" w:type="dxa"/>
            <w:tcBorders>
              <w:top w:val="single" w:sz="8" w:space="0" w:color="auto"/>
              <w:left w:val="nil"/>
              <w:bottom w:val="single" w:sz="24" w:space="0" w:color="auto"/>
              <w:right w:val="single" w:sz="24" w:space="0" w:color="auto"/>
            </w:tcBorders>
            <w:tcMar>
              <w:top w:w="0" w:type="dxa"/>
              <w:left w:w="108" w:type="dxa"/>
              <w:bottom w:w="0" w:type="dxa"/>
              <w:right w:w="108" w:type="dxa"/>
            </w:tcMar>
          </w:tcPr>
          <w:p w14:paraId="0BAF5EBD" w14:textId="77777777" w:rsidR="00E343EC" w:rsidRDefault="00E343EC">
            <w:pPr>
              <w:autoSpaceDE w:val="0"/>
              <w:autoSpaceDN w:val="0"/>
              <w:rPr>
                <w:sz w:val="24"/>
                <w:szCs w:val="24"/>
                <w:lang w:val="en-MY"/>
              </w:rPr>
            </w:pPr>
          </w:p>
        </w:tc>
      </w:tr>
      <w:tr w:rsidR="00A01612" w14:paraId="71BD7410" w14:textId="77777777" w:rsidTr="00A01612">
        <w:trPr>
          <w:trHeight w:val="762"/>
        </w:trPr>
        <w:tc>
          <w:tcPr>
            <w:tcW w:w="3215" w:type="dxa"/>
            <w:tcBorders>
              <w:top w:val="single" w:sz="24" w:space="0" w:color="auto"/>
              <w:left w:val="single" w:sz="24" w:space="0" w:color="auto"/>
              <w:bottom w:val="single" w:sz="24" w:space="0" w:color="auto"/>
              <w:right w:val="single" w:sz="8" w:space="0" w:color="auto"/>
            </w:tcBorders>
            <w:tcMar>
              <w:top w:w="0" w:type="dxa"/>
              <w:left w:w="108" w:type="dxa"/>
              <w:bottom w:w="0" w:type="dxa"/>
              <w:right w:w="108" w:type="dxa"/>
            </w:tcMar>
          </w:tcPr>
          <w:p w14:paraId="7D0CAE3F" w14:textId="484FDEB1" w:rsidR="00A01612" w:rsidRDefault="00A01612" w:rsidP="00A01612">
            <w:pPr>
              <w:autoSpaceDE w:val="0"/>
              <w:autoSpaceDN w:val="0"/>
              <w:rPr>
                <w:b/>
                <w:bCs/>
                <w:sz w:val="24"/>
                <w:szCs w:val="24"/>
                <w:lang w:val="en-MY"/>
              </w:rPr>
            </w:pPr>
            <w:commentRangeStart w:id="15"/>
            <w:r>
              <w:rPr>
                <w:b/>
                <w:bCs/>
                <w:sz w:val="24"/>
                <w:szCs w:val="24"/>
                <w:lang w:val="en-MY"/>
              </w:rPr>
              <w:t>12.3.1 Please elaborate on your reasons</w:t>
            </w:r>
            <w:r w:rsidR="00E343EC">
              <w:rPr>
                <w:b/>
                <w:bCs/>
                <w:sz w:val="24"/>
                <w:szCs w:val="24"/>
                <w:lang w:val="en-MY"/>
              </w:rPr>
              <w:t>.</w:t>
            </w:r>
            <w:commentRangeEnd w:id="15"/>
            <w:r w:rsidR="00E343EC">
              <w:rPr>
                <w:rStyle w:val="CommentReference"/>
              </w:rPr>
              <w:commentReference w:id="15"/>
            </w:r>
          </w:p>
        </w:tc>
        <w:tc>
          <w:tcPr>
            <w:tcW w:w="7290" w:type="dxa"/>
            <w:gridSpan w:val="6"/>
            <w:tcBorders>
              <w:top w:val="single" w:sz="24" w:space="0" w:color="auto"/>
              <w:left w:val="nil"/>
              <w:bottom w:val="single" w:sz="24" w:space="0" w:color="auto"/>
              <w:right w:val="single" w:sz="24" w:space="0" w:color="auto"/>
            </w:tcBorders>
            <w:tcMar>
              <w:top w:w="0" w:type="dxa"/>
              <w:left w:w="108" w:type="dxa"/>
              <w:bottom w:w="0" w:type="dxa"/>
              <w:right w:w="108" w:type="dxa"/>
            </w:tcMar>
          </w:tcPr>
          <w:p w14:paraId="3D8D5332" w14:textId="77777777" w:rsidR="00A01612" w:rsidRDefault="00A01612">
            <w:pPr>
              <w:autoSpaceDE w:val="0"/>
              <w:autoSpaceDN w:val="0"/>
              <w:jc w:val="both"/>
              <w:rPr>
                <w:b/>
                <w:bCs/>
                <w:sz w:val="24"/>
                <w:szCs w:val="24"/>
                <w:lang w:val="en-MY"/>
              </w:rPr>
            </w:pPr>
          </w:p>
        </w:tc>
      </w:tr>
    </w:tbl>
    <w:p w14:paraId="0C1A84EC" w14:textId="77777777" w:rsidR="00DA7E71" w:rsidRDefault="00DA7E71" w:rsidP="00DA7E71">
      <w:pPr>
        <w:autoSpaceDE w:val="0"/>
        <w:autoSpaceDN w:val="0"/>
        <w:rPr>
          <w:b/>
          <w:bCs/>
          <w:sz w:val="24"/>
          <w:szCs w:val="24"/>
        </w:rPr>
      </w:pPr>
    </w:p>
    <w:p w14:paraId="706A15FE" w14:textId="25AE4346" w:rsidR="00DA7E71" w:rsidRDefault="00DA7E71" w:rsidP="00DA7E71">
      <w:pPr>
        <w:autoSpaceDE w:val="0"/>
        <w:autoSpaceDN w:val="0"/>
        <w:rPr>
          <w:i/>
          <w:iCs/>
          <w:color w:val="FF0000"/>
          <w:sz w:val="24"/>
          <w:szCs w:val="24"/>
        </w:rPr>
      </w:pPr>
      <w:commentRangeStart w:id="16"/>
      <w:r>
        <w:rPr>
          <w:b/>
          <w:bCs/>
          <w:sz w:val="24"/>
          <w:szCs w:val="24"/>
        </w:rPr>
        <w:t xml:space="preserve">13. Why do you purchase or not purchase Tilapia from the market? </w:t>
      </w:r>
      <w:commentRangeEnd w:id="16"/>
      <w:r w:rsidR="00E343EC">
        <w:rPr>
          <w:rStyle w:val="CommentReference"/>
        </w:rPr>
        <w:commentReference w:id="16"/>
      </w:r>
    </w:p>
    <w:tbl>
      <w:tblPr>
        <w:tblW w:w="10530" w:type="dxa"/>
        <w:tblInd w:w="-545" w:type="dxa"/>
        <w:tblCellMar>
          <w:left w:w="0" w:type="dxa"/>
          <w:right w:w="0" w:type="dxa"/>
        </w:tblCellMar>
        <w:tblLook w:val="04A0" w:firstRow="1" w:lastRow="0" w:firstColumn="1" w:lastColumn="0" w:noHBand="0" w:noVBand="1"/>
      </w:tblPr>
      <w:tblGrid>
        <w:gridCol w:w="5015"/>
        <w:gridCol w:w="5515"/>
      </w:tblGrid>
      <w:tr w:rsidR="00DA7E71" w14:paraId="129F72D2" w14:textId="77777777" w:rsidTr="00EA02A0">
        <w:trPr>
          <w:trHeight w:val="624"/>
        </w:trPr>
        <w:tc>
          <w:tcPr>
            <w:tcW w:w="5015" w:type="dxa"/>
            <w:tcBorders>
              <w:top w:val="single" w:sz="24" w:space="0" w:color="auto"/>
              <w:left w:val="single" w:sz="24" w:space="0" w:color="auto"/>
              <w:bottom w:val="single" w:sz="8" w:space="0" w:color="auto"/>
              <w:right w:val="single" w:sz="8" w:space="0" w:color="auto"/>
            </w:tcBorders>
            <w:tcMar>
              <w:top w:w="0" w:type="dxa"/>
              <w:left w:w="108" w:type="dxa"/>
              <w:bottom w:w="0" w:type="dxa"/>
              <w:right w:w="108" w:type="dxa"/>
            </w:tcMar>
            <w:hideMark/>
          </w:tcPr>
          <w:p w14:paraId="30DA9D52" w14:textId="77777777" w:rsidR="00DA7E71" w:rsidRDefault="00DA7E71">
            <w:pPr>
              <w:autoSpaceDE w:val="0"/>
              <w:autoSpaceDN w:val="0"/>
              <w:rPr>
                <w:b/>
                <w:bCs/>
                <w:sz w:val="24"/>
                <w:szCs w:val="24"/>
                <w:lang w:val="en-MY"/>
              </w:rPr>
            </w:pPr>
            <w:r>
              <w:rPr>
                <w:b/>
                <w:bCs/>
                <w:sz w:val="24"/>
                <w:szCs w:val="24"/>
                <w:lang w:val="en-MY"/>
              </w:rPr>
              <w:t>Attributes</w:t>
            </w:r>
          </w:p>
        </w:tc>
        <w:tc>
          <w:tcPr>
            <w:tcW w:w="5515" w:type="dxa"/>
            <w:tcBorders>
              <w:top w:val="single" w:sz="24" w:space="0" w:color="auto"/>
              <w:left w:val="nil"/>
              <w:bottom w:val="single" w:sz="8" w:space="0" w:color="auto"/>
              <w:right w:val="single" w:sz="24" w:space="0" w:color="auto"/>
            </w:tcBorders>
            <w:tcMar>
              <w:top w:w="0" w:type="dxa"/>
              <w:left w:w="108" w:type="dxa"/>
              <w:bottom w:w="0" w:type="dxa"/>
              <w:right w:w="108" w:type="dxa"/>
            </w:tcMar>
            <w:hideMark/>
          </w:tcPr>
          <w:p w14:paraId="7602DE4D" w14:textId="77777777" w:rsidR="00EA02A0" w:rsidRDefault="00DA7E71" w:rsidP="00EA02A0">
            <w:pPr>
              <w:autoSpaceDE w:val="0"/>
              <w:autoSpaceDN w:val="0"/>
              <w:rPr>
                <w:b/>
                <w:bCs/>
                <w:sz w:val="24"/>
                <w:szCs w:val="24"/>
                <w:lang w:val="en-MY"/>
              </w:rPr>
            </w:pPr>
            <w:r>
              <w:rPr>
                <w:b/>
                <w:bCs/>
                <w:sz w:val="24"/>
                <w:szCs w:val="24"/>
                <w:lang w:val="en-MY"/>
              </w:rPr>
              <w:t>Importance from 10 to 1 on the Likert</w:t>
            </w:r>
            <w:r w:rsidR="00EA02A0">
              <w:rPr>
                <w:b/>
                <w:bCs/>
                <w:sz w:val="24"/>
                <w:szCs w:val="24"/>
                <w:lang w:val="en-MY"/>
              </w:rPr>
              <w:t xml:space="preserve"> </w:t>
            </w:r>
            <w:r>
              <w:rPr>
                <w:b/>
                <w:bCs/>
                <w:sz w:val="24"/>
                <w:szCs w:val="24"/>
                <w:lang w:val="en-MY"/>
              </w:rPr>
              <w:t>scale;       </w:t>
            </w:r>
          </w:p>
          <w:p w14:paraId="4DD229EE" w14:textId="671738B7" w:rsidR="00DA7E71" w:rsidRDefault="00DA7E71" w:rsidP="00EA02A0">
            <w:pPr>
              <w:autoSpaceDE w:val="0"/>
              <w:autoSpaceDN w:val="0"/>
              <w:rPr>
                <w:b/>
                <w:bCs/>
                <w:sz w:val="24"/>
                <w:szCs w:val="24"/>
                <w:lang w:val="en-MY"/>
              </w:rPr>
            </w:pPr>
            <w:r>
              <w:rPr>
                <w:b/>
                <w:bCs/>
                <w:sz w:val="24"/>
                <w:szCs w:val="24"/>
                <w:lang w:val="en-MY"/>
              </w:rPr>
              <w:t xml:space="preserve"> (</w:t>
            </w:r>
            <w:r>
              <w:rPr>
                <w:b/>
                <w:bCs/>
                <w:color w:val="FF0000"/>
                <w:sz w:val="24"/>
                <w:szCs w:val="24"/>
                <w:lang w:val="en-MY"/>
              </w:rPr>
              <w:t>10 extremely important - 1 not at all important</w:t>
            </w:r>
            <w:r>
              <w:rPr>
                <w:b/>
                <w:bCs/>
                <w:sz w:val="24"/>
                <w:szCs w:val="24"/>
                <w:lang w:val="en-MY"/>
              </w:rPr>
              <w:t>).</w:t>
            </w:r>
          </w:p>
        </w:tc>
      </w:tr>
      <w:tr w:rsidR="00DA7E71" w14:paraId="46E13BDB" w14:textId="77777777" w:rsidTr="00EA02A0">
        <w:tc>
          <w:tcPr>
            <w:tcW w:w="501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0A049039" w14:textId="77777777" w:rsidR="00DA7E71" w:rsidRDefault="00DA7E71">
            <w:pPr>
              <w:autoSpaceDE w:val="0"/>
              <w:autoSpaceDN w:val="0"/>
              <w:rPr>
                <w:lang w:val="en-MY"/>
              </w:rPr>
            </w:pPr>
            <w:r>
              <w:rPr>
                <w:lang w:val="en-MY"/>
              </w:rPr>
              <w:t>13.1 Tilapia is cheap</w:t>
            </w:r>
          </w:p>
        </w:tc>
        <w:tc>
          <w:tcPr>
            <w:tcW w:w="5515" w:type="dxa"/>
            <w:tcBorders>
              <w:top w:val="nil"/>
              <w:left w:val="nil"/>
              <w:bottom w:val="single" w:sz="8" w:space="0" w:color="auto"/>
              <w:right w:val="single" w:sz="24" w:space="0" w:color="auto"/>
            </w:tcBorders>
            <w:tcMar>
              <w:top w:w="0" w:type="dxa"/>
              <w:left w:w="108" w:type="dxa"/>
              <w:bottom w:w="0" w:type="dxa"/>
              <w:right w:w="108" w:type="dxa"/>
            </w:tcMar>
          </w:tcPr>
          <w:p w14:paraId="6C1D9B71" w14:textId="77777777" w:rsidR="00DA7E71" w:rsidRDefault="00DA7E71">
            <w:pPr>
              <w:autoSpaceDE w:val="0"/>
              <w:autoSpaceDN w:val="0"/>
              <w:rPr>
                <w:lang w:val="en-MY"/>
              </w:rPr>
            </w:pPr>
          </w:p>
        </w:tc>
      </w:tr>
      <w:tr w:rsidR="00DA7E71" w14:paraId="11859E46" w14:textId="77777777" w:rsidTr="00EA02A0">
        <w:tc>
          <w:tcPr>
            <w:tcW w:w="501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49C21980" w14:textId="77777777" w:rsidR="00DA7E71" w:rsidRDefault="00DA7E71">
            <w:pPr>
              <w:autoSpaceDE w:val="0"/>
              <w:autoSpaceDN w:val="0"/>
              <w:rPr>
                <w:lang w:val="en-MY"/>
              </w:rPr>
            </w:pPr>
            <w:r>
              <w:rPr>
                <w:lang w:val="en-MY"/>
              </w:rPr>
              <w:t>13.2 The retail space is clean, hygienic and has fridge</w:t>
            </w:r>
          </w:p>
        </w:tc>
        <w:tc>
          <w:tcPr>
            <w:tcW w:w="5515" w:type="dxa"/>
            <w:tcBorders>
              <w:top w:val="nil"/>
              <w:left w:val="nil"/>
              <w:bottom w:val="single" w:sz="8" w:space="0" w:color="auto"/>
              <w:right w:val="single" w:sz="24" w:space="0" w:color="auto"/>
            </w:tcBorders>
            <w:tcMar>
              <w:top w:w="0" w:type="dxa"/>
              <w:left w:w="108" w:type="dxa"/>
              <w:bottom w:w="0" w:type="dxa"/>
              <w:right w:w="108" w:type="dxa"/>
            </w:tcMar>
          </w:tcPr>
          <w:p w14:paraId="36590E48" w14:textId="77777777" w:rsidR="00DA7E71" w:rsidRDefault="00DA7E71">
            <w:pPr>
              <w:autoSpaceDE w:val="0"/>
              <w:autoSpaceDN w:val="0"/>
              <w:rPr>
                <w:lang w:val="en-MY"/>
              </w:rPr>
            </w:pPr>
          </w:p>
        </w:tc>
      </w:tr>
      <w:tr w:rsidR="00DA7E71" w14:paraId="23FA2A8F" w14:textId="77777777" w:rsidTr="00EA02A0">
        <w:tc>
          <w:tcPr>
            <w:tcW w:w="501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4E15AD29" w14:textId="77777777" w:rsidR="00DA7E71" w:rsidRDefault="00DA7E71">
            <w:pPr>
              <w:autoSpaceDE w:val="0"/>
              <w:autoSpaceDN w:val="0"/>
              <w:rPr>
                <w:lang w:val="en-MY"/>
              </w:rPr>
            </w:pPr>
            <w:r>
              <w:rPr>
                <w:lang w:val="en-MY"/>
              </w:rPr>
              <w:t>13.3 The retailer uses ice</w:t>
            </w:r>
          </w:p>
        </w:tc>
        <w:tc>
          <w:tcPr>
            <w:tcW w:w="5515" w:type="dxa"/>
            <w:tcBorders>
              <w:top w:val="nil"/>
              <w:left w:val="nil"/>
              <w:bottom w:val="single" w:sz="8" w:space="0" w:color="auto"/>
              <w:right w:val="single" w:sz="24" w:space="0" w:color="auto"/>
            </w:tcBorders>
            <w:tcMar>
              <w:top w:w="0" w:type="dxa"/>
              <w:left w:w="108" w:type="dxa"/>
              <w:bottom w:w="0" w:type="dxa"/>
              <w:right w:w="108" w:type="dxa"/>
            </w:tcMar>
          </w:tcPr>
          <w:p w14:paraId="30A0CD8B" w14:textId="77777777" w:rsidR="00DA7E71" w:rsidRDefault="00DA7E71">
            <w:pPr>
              <w:autoSpaceDE w:val="0"/>
              <w:autoSpaceDN w:val="0"/>
              <w:rPr>
                <w:lang w:val="en-MY"/>
              </w:rPr>
            </w:pPr>
          </w:p>
        </w:tc>
      </w:tr>
      <w:tr w:rsidR="00DA7E71" w14:paraId="7A7EA8FF" w14:textId="77777777" w:rsidTr="00EA02A0">
        <w:tc>
          <w:tcPr>
            <w:tcW w:w="501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4F3F7A5A" w14:textId="77777777" w:rsidR="00DA7E71" w:rsidRDefault="00DA7E71">
            <w:pPr>
              <w:autoSpaceDE w:val="0"/>
              <w:autoSpaceDN w:val="0"/>
              <w:rPr>
                <w:lang w:val="en-MY"/>
              </w:rPr>
            </w:pPr>
            <w:r>
              <w:rPr>
                <w:lang w:val="en-MY"/>
              </w:rPr>
              <w:t>13.4 Tilapia is nutritious</w:t>
            </w:r>
          </w:p>
        </w:tc>
        <w:tc>
          <w:tcPr>
            <w:tcW w:w="5515" w:type="dxa"/>
            <w:tcBorders>
              <w:top w:val="nil"/>
              <w:left w:val="nil"/>
              <w:bottom w:val="single" w:sz="8" w:space="0" w:color="auto"/>
              <w:right w:val="single" w:sz="24" w:space="0" w:color="auto"/>
            </w:tcBorders>
            <w:tcMar>
              <w:top w:w="0" w:type="dxa"/>
              <w:left w:w="108" w:type="dxa"/>
              <w:bottom w:w="0" w:type="dxa"/>
              <w:right w:w="108" w:type="dxa"/>
            </w:tcMar>
          </w:tcPr>
          <w:p w14:paraId="5145B6B2" w14:textId="77777777" w:rsidR="00DA7E71" w:rsidRDefault="00DA7E71">
            <w:pPr>
              <w:autoSpaceDE w:val="0"/>
              <w:autoSpaceDN w:val="0"/>
              <w:rPr>
                <w:lang w:val="en-MY"/>
              </w:rPr>
            </w:pPr>
          </w:p>
        </w:tc>
      </w:tr>
      <w:tr w:rsidR="00DA7E71" w14:paraId="1366C608" w14:textId="77777777" w:rsidTr="00EA02A0">
        <w:tc>
          <w:tcPr>
            <w:tcW w:w="501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682632C6" w14:textId="77777777" w:rsidR="00DA7E71" w:rsidRDefault="00DA7E71">
            <w:pPr>
              <w:autoSpaceDE w:val="0"/>
              <w:autoSpaceDN w:val="0"/>
              <w:rPr>
                <w:lang w:val="en-MY"/>
              </w:rPr>
            </w:pPr>
            <w:r>
              <w:rPr>
                <w:lang w:val="en-MY"/>
              </w:rPr>
              <w:t>13.5 The trader travels to my house or street</w:t>
            </w:r>
          </w:p>
        </w:tc>
        <w:tc>
          <w:tcPr>
            <w:tcW w:w="5515" w:type="dxa"/>
            <w:tcBorders>
              <w:top w:val="nil"/>
              <w:left w:val="nil"/>
              <w:bottom w:val="single" w:sz="8" w:space="0" w:color="auto"/>
              <w:right w:val="single" w:sz="24" w:space="0" w:color="auto"/>
            </w:tcBorders>
            <w:tcMar>
              <w:top w:w="0" w:type="dxa"/>
              <w:left w:w="108" w:type="dxa"/>
              <w:bottom w:w="0" w:type="dxa"/>
              <w:right w:w="108" w:type="dxa"/>
            </w:tcMar>
          </w:tcPr>
          <w:p w14:paraId="1C76C4C0" w14:textId="77777777" w:rsidR="00DA7E71" w:rsidRDefault="00DA7E71">
            <w:pPr>
              <w:autoSpaceDE w:val="0"/>
              <w:autoSpaceDN w:val="0"/>
              <w:rPr>
                <w:lang w:val="en-MY"/>
              </w:rPr>
            </w:pPr>
          </w:p>
        </w:tc>
      </w:tr>
      <w:tr w:rsidR="00DA7E71" w14:paraId="30FDA0DA" w14:textId="77777777" w:rsidTr="00EA02A0">
        <w:tc>
          <w:tcPr>
            <w:tcW w:w="501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68C7D0EF" w14:textId="77777777" w:rsidR="00DA7E71" w:rsidRDefault="00DA7E71">
            <w:pPr>
              <w:autoSpaceDE w:val="0"/>
              <w:autoSpaceDN w:val="0"/>
              <w:rPr>
                <w:lang w:val="en-MY"/>
              </w:rPr>
            </w:pPr>
            <w:r>
              <w:rPr>
                <w:lang w:val="en-MY"/>
              </w:rPr>
              <w:t>13.6 The retail marketplace is near my house</w:t>
            </w:r>
          </w:p>
        </w:tc>
        <w:tc>
          <w:tcPr>
            <w:tcW w:w="5515" w:type="dxa"/>
            <w:tcBorders>
              <w:top w:val="nil"/>
              <w:left w:val="nil"/>
              <w:bottom w:val="single" w:sz="8" w:space="0" w:color="auto"/>
              <w:right w:val="single" w:sz="24" w:space="0" w:color="auto"/>
            </w:tcBorders>
            <w:tcMar>
              <w:top w:w="0" w:type="dxa"/>
              <w:left w:w="108" w:type="dxa"/>
              <w:bottom w:w="0" w:type="dxa"/>
              <w:right w:w="108" w:type="dxa"/>
            </w:tcMar>
          </w:tcPr>
          <w:p w14:paraId="54A74B39" w14:textId="77777777" w:rsidR="00DA7E71" w:rsidRDefault="00DA7E71">
            <w:pPr>
              <w:autoSpaceDE w:val="0"/>
              <w:autoSpaceDN w:val="0"/>
              <w:rPr>
                <w:lang w:val="en-MY"/>
              </w:rPr>
            </w:pPr>
          </w:p>
        </w:tc>
      </w:tr>
      <w:tr w:rsidR="00DA7E71" w14:paraId="588F8609" w14:textId="77777777" w:rsidTr="00EA02A0">
        <w:tc>
          <w:tcPr>
            <w:tcW w:w="501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0D108831" w14:textId="77777777" w:rsidR="00DA7E71" w:rsidRDefault="00DA7E71">
            <w:pPr>
              <w:autoSpaceDE w:val="0"/>
              <w:autoSpaceDN w:val="0"/>
              <w:rPr>
                <w:lang w:val="en-MY"/>
              </w:rPr>
            </w:pPr>
            <w:r>
              <w:rPr>
                <w:lang w:val="en-MY"/>
              </w:rPr>
              <w:t>13.7 The retail marketplace is too far from my house</w:t>
            </w:r>
          </w:p>
        </w:tc>
        <w:tc>
          <w:tcPr>
            <w:tcW w:w="5515" w:type="dxa"/>
            <w:tcBorders>
              <w:top w:val="nil"/>
              <w:left w:val="nil"/>
              <w:bottom w:val="single" w:sz="8" w:space="0" w:color="auto"/>
              <w:right w:val="single" w:sz="24" w:space="0" w:color="auto"/>
            </w:tcBorders>
            <w:tcMar>
              <w:top w:w="0" w:type="dxa"/>
              <w:left w:w="108" w:type="dxa"/>
              <w:bottom w:w="0" w:type="dxa"/>
              <w:right w:w="108" w:type="dxa"/>
            </w:tcMar>
          </w:tcPr>
          <w:p w14:paraId="4E456DBB" w14:textId="77777777" w:rsidR="00DA7E71" w:rsidRDefault="00DA7E71">
            <w:pPr>
              <w:autoSpaceDE w:val="0"/>
              <w:autoSpaceDN w:val="0"/>
              <w:rPr>
                <w:lang w:val="en-MY"/>
              </w:rPr>
            </w:pPr>
          </w:p>
        </w:tc>
      </w:tr>
      <w:tr w:rsidR="00DA7E71" w14:paraId="424ABB5B" w14:textId="77777777" w:rsidTr="00EA02A0">
        <w:tc>
          <w:tcPr>
            <w:tcW w:w="501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1515DEB7" w14:textId="77777777" w:rsidR="00DA7E71" w:rsidRDefault="00DA7E71">
            <w:pPr>
              <w:autoSpaceDE w:val="0"/>
              <w:autoSpaceDN w:val="0"/>
              <w:rPr>
                <w:lang w:val="en-MY"/>
              </w:rPr>
            </w:pPr>
            <w:r>
              <w:rPr>
                <w:lang w:val="en-MY"/>
              </w:rPr>
              <w:t>13.8 Filleting is available at market</w:t>
            </w:r>
          </w:p>
        </w:tc>
        <w:tc>
          <w:tcPr>
            <w:tcW w:w="5515" w:type="dxa"/>
            <w:tcBorders>
              <w:top w:val="nil"/>
              <w:left w:val="nil"/>
              <w:bottom w:val="single" w:sz="8" w:space="0" w:color="auto"/>
              <w:right w:val="single" w:sz="24" w:space="0" w:color="auto"/>
            </w:tcBorders>
            <w:tcMar>
              <w:top w:w="0" w:type="dxa"/>
              <w:left w:w="108" w:type="dxa"/>
              <w:bottom w:w="0" w:type="dxa"/>
              <w:right w:w="108" w:type="dxa"/>
            </w:tcMar>
          </w:tcPr>
          <w:p w14:paraId="030DC4FC" w14:textId="77777777" w:rsidR="00DA7E71" w:rsidRDefault="00DA7E71">
            <w:pPr>
              <w:autoSpaceDE w:val="0"/>
              <w:autoSpaceDN w:val="0"/>
              <w:rPr>
                <w:lang w:val="en-MY"/>
              </w:rPr>
            </w:pPr>
          </w:p>
        </w:tc>
      </w:tr>
      <w:tr w:rsidR="00DA7E71" w14:paraId="07A00739" w14:textId="77777777" w:rsidTr="00E343EC">
        <w:tc>
          <w:tcPr>
            <w:tcW w:w="5015"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48027AA9" w14:textId="1668F539" w:rsidR="00DA7E71" w:rsidRDefault="00DA7E71" w:rsidP="00E343EC">
            <w:pPr>
              <w:autoSpaceDE w:val="0"/>
              <w:autoSpaceDN w:val="0"/>
              <w:rPr>
                <w:lang w:val="en-MY"/>
              </w:rPr>
            </w:pPr>
            <w:r>
              <w:rPr>
                <w:lang w:val="en-MY"/>
              </w:rPr>
              <w:t xml:space="preserve">13.9 Market season is good </w:t>
            </w:r>
          </w:p>
        </w:tc>
        <w:tc>
          <w:tcPr>
            <w:tcW w:w="5515" w:type="dxa"/>
            <w:tcBorders>
              <w:top w:val="nil"/>
              <w:left w:val="nil"/>
              <w:bottom w:val="single" w:sz="8" w:space="0" w:color="auto"/>
              <w:right w:val="single" w:sz="24" w:space="0" w:color="auto"/>
            </w:tcBorders>
            <w:tcMar>
              <w:top w:w="0" w:type="dxa"/>
              <w:left w:w="108" w:type="dxa"/>
              <w:bottom w:w="0" w:type="dxa"/>
              <w:right w:w="108" w:type="dxa"/>
            </w:tcMar>
          </w:tcPr>
          <w:p w14:paraId="222885C1" w14:textId="77777777" w:rsidR="00DA7E71" w:rsidRDefault="00DA7E71">
            <w:pPr>
              <w:autoSpaceDE w:val="0"/>
              <w:autoSpaceDN w:val="0"/>
              <w:rPr>
                <w:lang w:val="en-MY"/>
              </w:rPr>
            </w:pPr>
          </w:p>
        </w:tc>
      </w:tr>
      <w:tr w:rsidR="00DA7E71" w14:paraId="34BE83C9" w14:textId="77777777" w:rsidTr="00E343EC">
        <w:tc>
          <w:tcPr>
            <w:tcW w:w="5015" w:type="dxa"/>
            <w:tcBorders>
              <w:top w:val="single" w:sz="8" w:space="0" w:color="auto"/>
              <w:left w:val="single" w:sz="24" w:space="0" w:color="auto"/>
              <w:bottom w:val="single" w:sz="24" w:space="0" w:color="auto"/>
              <w:right w:val="single" w:sz="8" w:space="0" w:color="auto"/>
            </w:tcBorders>
            <w:tcMar>
              <w:top w:w="0" w:type="dxa"/>
              <w:left w:w="108" w:type="dxa"/>
              <w:bottom w:w="0" w:type="dxa"/>
              <w:right w:w="108" w:type="dxa"/>
            </w:tcMar>
            <w:hideMark/>
          </w:tcPr>
          <w:p w14:paraId="2141BB79" w14:textId="619B1B08" w:rsidR="00DA7E71" w:rsidRDefault="007250F6" w:rsidP="00E343EC">
            <w:pPr>
              <w:autoSpaceDE w:val="0"/>
              <w:autoSpaceDN w:val="0"/>
              <w:rPr>
                <w:lang w:val="en-MY"/>
              </w:rPr>
            </w:pPr>
            <w:r>
              <w:rPr>
                <w:lang w:val="en-MY"/>
              </w:rPr>
              <w:t>13.</w:t>
            </w:r>
            <w:r w:rsidR="00E343EC">
              <w:rPr>
                <w:lang w:val="en-MY"/>
              </w:rPr>
              <w:t>10 The market hours are good</w:t>
            </w:r>
          </w:p>
        </w:tc>
        <w:tc>
          <w:tcPr>
            <w:tcW w:w="5515" w:type="dxa"/>
            <w:tcBorders>
              <w:top w:val="single" w:sz="8" w:space="0" w:color="auto"/>
              <w:left w:val="nil"/>
              <w:bottom w:val="single" w:sz="24" w:space="0" w:color="auto"/>
              <w:right w:val="single" w:sz="24" w:space="0" w:color="auto"/>
            </w:tcBorders>
            <w:tcMar>
              <w:top w:w="0" w:type="dxa"/>
              <w:left w:w="108" w:type="dxa"/>
              <w:bottom w:w="0" w:type="dxa"/>
              <w:right w:w="108" w:type="dxa"/>
            </w:tcMar>
          </w:tcPr>
          <w:p w14:paraId="71C1D969" w14:textId="77777777" w:rsidR="00DA7E71" w:rsidRDefault="00DA7E71">
            <w:pPr>
              <w:autoSpaceDE w:val="0"/>
              <w:autoSpaceDN w:val="0"/>
              <w:rPr>
                <w:lang w:val="en-MY"/>
              </w:rPr>
            </w:pPr>
          </w:p>
        </w:tc>
      </w:tr>
    </w:tbl>
    <w:p w14:paraId="62E421F9" w14:textId="77777777" w:rsidR="00DA7E71" w:rsidRDefault="00DA7E71" w:rsidP="00DA7E71">
      <w:pPr>
        <w:rPr>
          <w:b/>
          <w:bCs/>
        </w:rPr>
      </w:pPr>
    </w:p>
    <w:p w14:paraId="64F84112" w14:textId="4D005551" w:rsidR="00DA7E71" w:rsidRDefault="00DA7E71" w:rsidP="00DA7E71">
      <w:pPr>
        <w:rPr>
          <w:b/>
          <w:bCs/>
        </w:rPr>
      </w:pPr>
    </w:p>
    <w:p w14:paraId="22E533CC" w14:textId="60912FFC" w:rsidR="00DA7E71" w:rsidRDefault="00DA7E71" w:rsidP="00DA7E71">
      <w:pPr>
        <w:rPr>
          <w:b/>
          <w:bCs/>
        </w:rPr>
      </w:pPr>
      <w:commentRangeStart w:id="17"/>
      <w:r>
        <w:rPr>
          <w:b/>
          <w:bCs/>
        </w:rPr>
        <w:lastRenderedPageBreak/>
        <w:t xml:space="preserve">14. </w:t>
      </w:r>
      <w:r w:rsidR="005A13B0">
        <w:rPr>
          <w:b/>
          <w:bCs/>
        </w:rPr>
        <w:t>Perceptions of eating tilapia from the market</w:t>
      </w:r>
      <w:r>
        <w:rPr>
          <w:b/>
          <w:bCs/>
        </w:rPr>
        <w:t xml:space="preserve">? </w:t>
      </w:r>
      <w:r w:rsidR="00E343EC">
        <w:rPr>
          <w:b/>
          <w:bCs/>
        </w:rPr>
        <w:t>[</w:t>
      </w:r>
      <w:r w:rsidR="00E343EC">
        <w:rPr>
          <w:b/>
          <w:bCs/>
          <w:color w:val="FF0000"/>
          <w:lang w:val="en-MY"/>
        </w:rPr>
        <w:t>10 strongly agree – 1 strongly disagree</w:t>
      </w:r>
      <w:r w:rsidR="00E343EC" w:rsidRPr="00E343EC">
        <w:rPr>
          <w:b/>
          <w:bCs/>
          <w:lang w:val="en-MY"/>
        </w:rPr>
        <w:t>]</w:t>
      </w:r>
      <w:r w:rsidR="00E343EC">
        <w:rPr>
          <w:b/>
          <w:bCs/>
          <w:color w:val="FF0000"/>
          <w:lang w:val="en-MY"/>
        </w:rPr>
        <w:t> </w:t>
      </w:r>
      <w:commentRangeEnd w:id="17"/>
      <w:r w:rsidR="005A13B0">
        <w:rPr>
          <w:rStyle w:val="CommentReference"/>
        </w:rPr>
        <w:commentReference w:id="17"/>
      </w:r>
    </w:p>
    <w:tbl>
      <w:tblPr>
        <w:tblW w:w="5648" w:type="pct"/>
        <w:tblInd w:w="-545" w:type="dxa"/>
        <w:tblCellMar>
          <w:left w:w="0" w:type="dxa"/>
          <w:right w:w="0" w:type="dxa"/>
        </w:tblCellMar>
        <w:tblLook w:val="04A0" w:firstRow="1" w:lastRow="0" w:firstColumn="1" w:lastColumn="0" w:noHBand="0" w:noVBand="1"/>
      </w:tblPr>
      <w:tblGrid>
        <w:gridCol w:w="4297"/>
        <w:gridCol w:w="6208"/>
      </w:tblGrid>
      <w:tr w:rsidR="00DA7E71" w14:paraId="46113975" w14:textId="77777777" w:rsidTr="00E343EC">
        <w:trPr>
          <w:trHeight w:val="295"/>
        </w:trPr>
        <w:tc>
          <w:tcPr>
            <w:tcW w:w="2045" w:type="pct"/>
            <w:tcBorders>
              <w:top w:val="single" w:sz="24" w:space="0" w:color="auto"/>
              <w:left w:val="single" w:sz="24" w:space="0" w:color="auto"/>
              <w:bottom w:val="single" w:sz="8" w:space="0" w:color="auto"/>
              <w:right w:val="single" w:sz="8" w:space="0" w:color="auto"/>
            </w:tcBorders>
            <w:tcMar>
              <w:top w:w="0" w:type="dxa"/>
              <w:left w:w="108" w:type="dxa"/>
              <w:bottom w:w="0" w:type="dxa"/>
              <w:right w:w="108" w:type="dxa"/>
            </w:tcMar>
          </w:tcPr>
          <w:p w14:paraId="5F060E2E" w14:textId="77777777" w:rsidR="00DA7E71" w:rsidRDefault="00DA7E71">
            <w:pPr>
              <w:autoSpaceDE w:val="0"/>
              <w:autoSpaceDN w:val="0"/>
              <w:jc w:val="both"/>
              <w:rPr>
                <w:lang w:val="en-MY"/>
              </w:rPr>
            </w:pPr>
            <w:r>
              <w:rPr>
                <w:lang w:val="en-MY"/>
              </w:rPr>
              <w:t xml:space="preserve">14.1 Tilapia is good for the brain </w:t>
            </w:r>
          </w:p>
          <w:p w14:paraId="065AD3F4" w14:textId="77777777" w:rsidR="00DA7E71" w:rsidRDefault="00DA7E71">
            <w:pPr>
              <w:autoSpaceDE w:val="0"/>
              <w:autoSpaceDN w:val="0"/>
              <w:jc w:val="both"/>
              <w:rPr>
                <w:lang w:val="en-MY"/>
              </w:rPr>
            </w:pPr>
          </w:p>
        </w:tc>
        <w:tc>
          <w:tcPr>
            <w:tcW w:w="2955" w:type="pct"/>
            <w:tcBorders>
              <w:top w:val="single" w:sz="24" w:space="0" w:color="auto"/>
              <w:left w:val="nil"/>
              <w:bottom w:val="single" w:sz="8" w:space="0" w:color="auto"/>
              <w:right w:val="single" w:sz="24" w:space="0" w:color="auto"/>
            </w:tcBorders>
            <w:tcMar>
              <w:top w:w="0" w:type="dxa"/>
              <w:left w:w="108" w:type="dxa"/>
              <w:bottom w:w="0" w:type="dxa"/>
              <w:right w:w="108" w:type="dxa"/>
            </w:tcMar>
          </w:tcPr>
          <w:p w14:paraId="6581F7ED" w14:textId="77777777" w:rsidR="00DA7E71" w:rsidRDefault="00DA7E71">
            <w:pPr>
              <w:autoSpaceDE w:val="0"/>
              <w:autoSpaceDN w:val="0"/>
              <w:jc w:val="both"/>
              <w:rPr>
                <w:lang w:val="en-MY"/>
              </w:rPr>
            </w:pPr>
          </w:p>
        </w:tc>
      </w:tr>
      <w:tr w:rsidR="00DA7E71" w14:paraId="07FF58C8" w14:textId="77777777" w:rsidTr="00A1205F">
        <w:trPr>
          <w:trHeight w:val="268"/>
        </w:trPr>
        <w:tc>
          <w:tcPr>
            <w:tcW w:w="2045"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1DD608BC" w14:textId="77777777" w:rsidR="00DA7E71" w:rsidRDefault="00DA7E71">
            <w:pPr>
              <w:autoSpaceDE w:val="0"/>
              <w:autoSpaceDN w:val="0"/>
              <w:jc w:val="both"/>
              <w:rPr>
                <w:lang w:val="en-MY"/>
              </w:rPr>
            </w:pPr>
            <w:r>
              <w:rPr>
                <w:lang w:val="en-MY"/>
              </w:rPr>
              <w:t xml:space="preserve">14.2 Tilapia is good for the heart </w:t>
            </w:r>
          </w:p>
          <w:p w14:paraId="3719D5DC" w14:textId="77777777" w:rsidR="00DA7E71" w:rsidRDefault="00DA7E71">
            <w:pPr>
              <w:autoSpaceDE w:val="0"/>
              <w:autoSpaceDN w:val="0"/>
              <w:jc w:val="both"/>
              <w:rPr>
                <w:lang w:val="en-MY"/>
              </w:rPr>
            </w:pPr>
          </w:p>
        </w:tc>
        <w:tc>
          <w:tcPr>
            <w:tcW w:w="2955" w:type="pct"/>
            <w:tcBorders>
              <w:top w:val="nil"/>
              <w:left w:val="nil"/>
              <w:bottom w:val="single" w:sz="8" w:space="0" w:color="auto"/>
              <w:right w:val="single" w:sz="24" w:space="0" w:color="auto"/>
            </w:tcBorders>
            <w:tcMar>
              <w:top w:w="0" w:type="dxa"/>
              <w:left w:w="108" w:type="dxa"/>
              <w:bottom w:w="0" w:type="dxa"/>
              <w:right w:w="108" w:type="dxa"/>
            </w:tcMar>
          </w:tcPr>
          <w:p w14:paraId="752E3049" w14:textId="77777777" w:rsidR="00DA7E71" w:rsidRDefault="00DA7E71">
            <w:pPr>
              <w:autoSpaceDE w:val="0"/>
              <w:autoSpaceDN w:val="0"/>
              <w:jc w:val="both"/>
              <w:rPr>
                <w:lang w:val="en-MY"/>
              </w:rPr>
            </w:pPr>
          </w:p>
        </w:tc>
      </w:tr>
      <w:tr w:rsidR="00DA7E71" w14:paraId="76E2DB9C" w14:textId="77777777" w:rsidTr="00A1205F">
        <w:trPr>
          <w:trHeight w:val="430"/>
        </w:trPr>
        <w:tc>
          <w:tcPr>
            <w:tcW w:w="2045"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69FDB8A9" w14:textId="77777777" w:rsidR="00DA7E71" w:rsidRDefault="00DA7E71" w:rsidP="00213DB1">
            <w:pPr>
              <w:autoSpaceDE w:val="0"/>
              <w:autoSpaceDN w:val="0"/>
              <w:rPr>
                <w:lang w:val="en-MY"/>
              </w:rPr>
            </w:pPr>
            <w:r>
              <w:rPr>
                <w:lang w:val="en-MY"/>
              </w:rPr>
              <w:t>14.3 Tilapia is high in nutrients           </w:t>
            </w:r>
          </w:p>
        </w:tc>
        <w:tc>
          <w:tcPr>
            <w:tcW w:w="2955" w:type="pct"/>
            <w:tcBorders>
              <w:top w:val="nil"/>
              <w:left w:val="nil"/>
              <w:bottom w:val="single" w:sz="8" w:space="0" w:color="auto"/>
              <w:right w:val="single" w:sz="24" w:space="0" w:color="auto"/>
            </w:tcBorders>
            <w:tcMar>
              <w:top w:w="0" w:type="dxa"/>
              <w:left w:w="108" w:type="dxa"/>
              <w:bottom w:w="0" w:type="dxa"/>
              <w:right w:w="108" w:type="dxa"/>
            </w:tcMar>
          </w:tcPr>
          <w:p w14:paraId="45A21A97" w14:textId="77777777" w:rsidR="00DA7E71" w:rsidRDefault="00DA7E71">
            <w:pPr>
              <w:autoSpaceDE w:val="0"/>
              <w:autoSpaceDN w:val="0"/>
              <w:jc w:val="both"/>
              <w:rPr>
                <w:lang w:val="en-MY"/>
              </w:rPr>
            </w:pPr>
          </w:p>
        </w:tc>
      </w:tr>
      <w:tr w:rsidR="00DA7E71" w14:paraId="704B3CA9" w14:textId="77777777" w:rsidTr="00A1205F">
        <w:trPr>
          <w:trHeight w:val="520"/>
        </w:trPr>
        <w:tc>
          <w:tcPr>
            <w:tcW w:w="2045"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780FD7D2" w14:textId="77777777" w:rsidR="00DA7E71" w:rsidRDefault="00DA7E71">
            <w:pPr>
              <w:autoSpaceDE w:val="0"/>
              <w:autoSpaceDN w:val="0"/>
              <w:rPr>
                <w:lang w:val="en-MY"/>
              </w:rPr>
            </w:pPr>
            <w:r>
              <w:rPr>
                <w:lang w:val="en-MY"/>
              </w:rPr>
              <w:t>14.4 Tilapia is more nutritional than red meat</w:t>
            </w:r>
          </w:p>
        </w:tc>
        <w:tc>
          <w:tcPr>
            <w:tcW w:w="2955" w:type="pct"/>
            <w:tcBorders>
              <w:top w:val="nil"/>
              <w:left w:val="nil"/>
              <w:bottom w:val="single" w:sz="8" w:space="0" w:color="auto"/>
              <w:right w:val="single" w:sz="24" w:space="0" w:color="auto"/>
            </w:tcBorders>
            <w:tcMar>
              <w:top w:w="0" w:type="dxa"/>
              <w:left w:w="108" w:type="dxa"/>
              <w:bottom w:w="0" w:type="dxa"/>
              <w:right w:w="108" w:type="dxa"/>
            </w:tcMar>
          </w:tcPr>
          <w:p w14:paraId="12D77FB7" w14:textId="77777777" w:rsidR="00DA7E71" w:rsidRDefault="00DA7E71">
            <w:pPr>
              <w:autoSpaceDE w:val="0"/>
              <w:autoSpaceDN w:val="0"/>
              <w:jc w:val="both"/>
              <w:rPr>
                <w:lang w:val="en-MY"/>
              </w:rPr>
            </w:pPr>
          </w:p>
        </w:tc>
      </w:tr>
      <w:tr w:rsidR="00DA7E71" w14:paraId="169CB482" w14:textId="77777777" w:rsidTr="00A1205F">
        <w:trPr>
          <w:trHeight w:val="439"/>
        </w:trPr>
        <w:tc>
          <w:tcPr>
            <w:tcW w:w="2045"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11630D8B" w14:textId="77777777" w:rsidR="00DA7E71" w:rsidRDefault="00DA7E71">
            <w:pPr>
              <w:autoSpaceDE w:val="0"/>
              <w:autoSpaceDN w:val="0"/>
              <w:jc w:val="both"/>
              <w:rPr>
                <w:lang w:val="en-MY"/>
              </w:rPr>
            </w:pPr>
            <w:r>
              <w:rPr>
                <w:lang w:val="en-MY"/>
              </w:rPr>
              <w:t>14.5 I prefer poultry (please explain why)</w:t>
            </w:r>
          </w:p>
          <w:p w14:paraId="200B4193" w14:textId="77777777" w:rsidR="00DA7E71" w:rsidRDefault="00DA7E71">
            <w:pPr>
              <w:autoSpaceDE w:val="0"/>
              <w:autoSpaceDN w:val="0"/>
              <w:jc w:val="both"/>
              <w:rPr>
                <w:lang w:val="en-MY"/>
              </w:rPr>
            </w:pPr>
          </w:p>
        </w:tc>
        <w:tc>
          <w:tcPr>
            <w:tcW w:w="2955" w:type="pct"/>
            <w:tcBorders>
              <w:top w:val="nil"/>
              <w:left w:val="nil"/>
              <w:bottom w:val="single" w:sz="8" w:space="0" w:color="auto"/>
              <w:right w:val="single" w:sz="24" w:space="0" w:color="auto"/>
            </w:tcBorders>
            <w:tcMar>
              <w:top w:w="0" w:type="dxa"/>
              <w:left w:w="108" w:type="dxa"/>
              <w:bottom w:w="0" w:type="dxa"/>
              <w:right w:w="108" w:type="dxa"/>
            </w:tcMar>
          </w:tcPr>
          <w:p w14:paraId="6ADF6118" w14:textId="77777777" w:rsidR="00DA7E71" w:rsidRDefault="00DA7E71">
            <w:pPr>
              <w:autoSpaceDE w:val="0"/>
              <w:autoSpaceDN w:val="0"/>
              <w:jc w:val="both"/>
              <w:rPr>
                <w:lang w:val="en-MY"/>
              </w:rPr>
            </w:pPr>
          </w:p>
        </w:tc>
      </w:tr>
      <w:tr w:rsidR="00DA7E71" w14:paraId="5F3478AA" w14:textId="77777777" w:rsidTr="005A13B0">
        <w:trPr>
          <w:trHeight w:val="520"/>
        </w:trPr>
        <w:tc>
          <w:tcPr>
            <w:tcW w:w="2045"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14C58A2A" w14:textId="60D0110D" w:rsidR="00DA7E71" w:rsidRDefault="00DA7E71" w:rsidP="00A1205F">
            <w:pPr>
              <w:autoSpaceDE w:val="0"/>
              <w:autoSpaceDN w:val="0"/>
              <w:rPr>
                <w:lang w:val="en-MY"/>
              </w:rPr>
            </w:pPr>
            <w:r>
              <w:rPr>
                <w:lang w:val="en-MY"/>
              </w:rPr>
              <w:t xml:space="preserve">14.6 Tilapia </w:t>
            </w:r>
            <w:r w:rsidR="00A1205F">
              <w:rPr>
                <w:lang w:val="en-MY"/>
              </w:rPr>
              <w:t>is</w:t>
            </w:r>
            <w:r>
              <w:rPr>
                <w:lang w:val="en-MY"/>
              </w:rPr>
              <w:t xml:space="preserve"> a good family meal  </w:t>
            </w:r>
          </w:p>
        </w:tc>
        <w:tc>
          <w:tcPr>
            <w:tcW w:w="2955" w:type="pct"/>
            <w:tcBorders>
              <w:top w:val="nil"/>
              <w:left w:val="nil"/>
              <w:bottom w:val="single" w:sz="8" w:space="0" w:color="auto"/>
              <w:right w:val="single" w:sz="24" w:space="0" w:color="auto"/>
            </w:tcBorders>
            <w:tcMar>
              <w:top w:w="0" w:type="dxa"/>
              <w:left w:w="108" w:type="dxa"/>
              <w:bottom w:w="0" w:type="dxa"/>
              <w:right w:w="108" w:type="dxa"/>
            </w:tcMar>
          </w:tcPr>
          <w:p w14:paraId="795223CD" w14:textId="77777777" w:rsidR="00DA7E71" w:rsidRDefault="00DA7E71">
            <w:pPr>
              <w:autoSpaceDE w:val="0"/>
              <w:autoSpaceDN w:val="0"/>
              <w:jc w:val="both"/>
              <w:rPr>
                <w:lang w:val="en-MY"/>
              </w:rPr>
            </w:pPr>
          </w:p>
        </w:tc>
      </w:tr>
      <w:tr w:rsidR="00DA7E71" w14:paraId="15E91A2A" w14:textId="77777777" w:rsidTr="00A1205F">
        <w:trPr>
          <w:trHeight w:val="484"/>
        </w:trPr>
        <w:tc>
          <w:tcPr>
            <w:tcW w:w="2045"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7B060212" w14:textId="77777777" w:rsidR="00DA7E71" w:rsidRDefault="00DA7E71">
            <w:pPr>
              <w:autoSpaceDE w:val="0"/>
              <w:autoSpaceDN w:val="0"/>
              <w:jc w:val="both"/>
              <w:rPr>
                <w:lang w:val="en-MY"/>
              </w:rPr>
            </w:pPr>
            <w:r>
              <w:rPr>
                <w:lang w:val="en-MY"/>
              </w:rPr>
              <w:t>14.7 I like to serve Tilapia when I have guests</w:t>
            </w:r>
          </w:p>
          <w:p w14:paraId="308A7775" w14:textId="77777777" w:rsidR="00DA7E71" w:rsidRDefault="00DA7E71">
            <w:pPr>
              <w:autoSpaceDE w:val="0"/>
              <w:autoSpaceDN w:val="0"/>
              <w:jc w:val="both"/>
              <w:rPr>
                <w:lang w:val="en-MY"/>
              </w:rPr>
            </w:pPr>
          </w:p>
        </w:tc>
        <w:tc>
          <w:tcPr>
            <w:tcW w:w="2955" w:type="pct"/>
            <w:tcBorders>
              <w:top w:val="nil"/>
              <w:left w:val="nil"/>
              <w:bottom w:val="single" w:sz="8" w:space="0" w:color="auto"/>
              <w:right w:val="single" w:sz="24" w:space="0" w:color="auto"/>
            </w:tcBorders>
            <w:tcMar>
              <w:top w:w="0" w:type="dxa"/>
              <w:left w:w="108" w:type="dxa"/>
              <w:bottom w:w="0" w:type="dxa"/>
              <w:right w:w="108" w:type="dxa"/>
            </w:tcMar>
          </w:tcPr>
          <w:p w14:paraId="4B15945A" w14:textId="77777777" w:rsidR="00DA7E71" w:rsidRDefault="00DA7E71">
            <w:pPr>
              <w:autoSpaceDE w:val="0"/>
              <w:autoSpaceDN w:val="0"/>
              <w:jc w:val="both"/>
              <w:rPr>
                <w:lang w:val="en-MY"/>
              </w:rPr>
            </w:pPr>
          </w:p>
        </w:tc>
      </w:tr>
      <w:tr w:rsidR="00DA7E71" w14:paraId="1AE33744" w14:textId="77777777" w:rsidTr="00DA7E71">
        <w:trPr>
          <w:trHeight w:val="610"/>
        </w:trPr>
        <w:tc>
          <w:tcPr>
            <w:tcW w:w="2045"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2A9D6C17" w14:textId="77777777" w:rsidR="00DA7E71" w:rsidRDefault="00DA7E71">
            <w:pPr>
              <w:autoSpaceDE w:val="0"/>
              <w:autoSpaceDN w:val="0"/>
              <w:jc w:val="both"/>
              <w:rPr>
                <w:lang w:val="en-MY"/>
              </w:rPr>
            </w:pPr>
            <w:r>
              <w:rPr>
                <w:lang w:val="en-MY"/>
              </w:rPr>
              <w:t xml:space="preserve">14.8 Children &lt;1 year should eat tilapia </w:t>
            </w:r>
          </w:p>
        </w:tc>
        <w:tc>
          <w:tcPr>
            <w:tcW w:w="2955" w:type="pct"/>
            <w:tcBorders>
              <w:top w:val="nil"/>
              <w:left w:val="nil"/>
              <w:bottom w:val="single" w:sz="8" w:space="0" w:color="auto"/>
              <w:right w:val="single" w:sz="24" w:space="0" w:color="auto"/>
            </w:tcBorders>
            <w:tcMar>
              <w:top w:w="0" w:type="dxa"/>
              <w:left w:w="108" w:type="dxa"/>
              <w:bottom w:w="0" w:type="dxa"/>
              <w:right w:w="108" w:type="dxa"/>
            </w:tcMar>
          </w:tcPr>
          <w:p w14:paraId="744875FC" w14:textId="77777777" w:rsidR="00DA7E71" w:rsidRDefault="00DA7E71">
            <w:pPr>
              <w:autoSpaceDE w:val="0"/>
              <w:autoSpaceDN w:val="0"/>
              <w:jc w:val="both"/>
              <w:rPr>
                <w:lang w:val="en-MY"/>
              </w:rPr>
            </w:pPr>
          </w:p>
        </w:tc>
      </w:tr>
      <w:tr w:rsidR="00DA7E71" w14:paraId="56BD913B" w14:textId="77777777" w:rsidTr="00DA7E71">
        <w:tc>
          <w:tcPr>
            <w:tcW w:w="2045"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19CBE2C7" w14:textId="77777777" w:rsidR="00DA7E71" w:rsidRDefault="00DA7E71">
            <w:pPr>
              <w:autoSpaceDE w:val="0"/>
              <w:autoSpaceDN w:val="0"/>
              <w:jc w:val="both"/>
              <w:rPr>
                <w:lang w:val="en-MY"/>
              </w:rPr>
            </w:pPr>
            <w:r>
              <w:rPr>
                <w:lang w:val="en-MY"/>
              </w:rPr>
              <w:t>14.9 Tilapia is best sold when live</w:t>
            </w:r>
          </w:p>
          <w:p w14:paraId="3DC7B32D" w14:textId="77777777" w:rsidR="00DA7E71" w:rsidRDefault="00DA7E71">
            <w:pPr>
              <w:autoSpaceDE w:val="0"/>
              <w:autoSpaceDN w:val="0"/>
              <w:jc w:val="both"/>
              <w:rPr>
                <w:lang w:val="en-MY"/>
              </w:rPr>
            </w:pPr>
          </w:p>
        </w:tc>
        <w:tc>
          <w:tcPr>
            <w:tcW w:w="2955" w:type="pct"/>
            <w:tcBorders>
              <w:top w:val="nil"/>
              <w:left w:val="nil"/>
              <w:bottom w:val="single" w:sz="8" w:space="0" w:color="auto"/>
              <w:right w:val="single" w:sz="24" w:space="0" w:color="auto"/>
            </w:tcBorders>
            <w:tcMar>
              <w:top w:w="0" w:type="dxa"/>
              <w:left w:w="108" w:type="dxa"/>
              <w:bottom w:w="0" w:type="dxa"/>
              <w:right w:w="108" w:type="dxa"/>
            </w:tcMar>
          </w:tcPr>
          <w:p w14:paraId="313198BE" w14:textId="77777777" w:rsidR="00DA7E71" w:rsidRDefault="00DA7E71">
            <w:pPr>
              <w:autoSpaceDE w:val="0"/>
              <w:autoSpaceDN w:val="0"/>
              <w:jc w:val="both"/>
              <w:rPr>
                <w:lang w:val="en-MY"/>
              </w:rPr>
            </w:pPr>
          </w:p>
        </w:tc>
      </w:tr>
      <w:tr w:rsidR="00DA7E71" w14:paraId="69791A7C" w14:textId="77777777" w:rsidTr="00DA7E71">
        <w:tc>
          <w:tcPr>
            <w:tcW w:w="2045"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417966F7" w14:textId="77777777" w:rsidR="00DA7E71" w:rsidRDefault="00DA7E71">
            <w:pPr>
              <w:autoSpaceDE w:val="0"/>
              <w:autoSpaceDN w:val="0"/>
              <w:jc w:val="both"/>
              <w:rPr>
                <w:lang w:val="en-MY"/>
              </w:rPr>
            </w:pPr>
            <w:r>
              <w:rPr>
                <w:lang w:val="en-MY"/>
              </w:rPr>
              <w:t>14.10 Tilapia is best sold when cold</w:t>
            </w:r>
          </w:p>
          <w:p w14:paraId="696FE619" w14:textId="77777777" w:rsidR="00DA7E71" w:rsidRDefault="00DA7E71">
            <w:pPr>
              <w:autoSpaceDE w:val="0"/>
              <w:autoSpaceDN w:val="0"/>
              <w:jc w:val="both"/>
              <w:rPr>
                <w:lang w:val="en-MY"/>
              </w:rPr>
            </w:pPr>
          </w:p>
        </w:tc>
        <w:tc>
          <w:tcPr>
            <w:tcW w:w="2955" w:type="pct"/>
            <w:tcBorders>
              <w:top w:val="nil"/>
              <w:left w:val="nil"/>
              <w:bottom w:val="single" w:sz="8" w:space="0" w:color="auto"/>
              <w:right w:val="single" w:sz="24" w:space="0" w:color="auto"/>
            </w:tcBorders>
            <w:tcMar>
              <w:top w:w="0" w:type="dxa"/>
              <w:left w:w="108" w:type="dxa"/>
              <w:bottom w:w="0" w:type="dxa"/>
              <w:right w:w="108" w:type="dxa"/>
            </w:tcMar>
          </w:tcPr>
          <w:p w14:paraId="04DB3B28" w14:textId="77777777" w:rsidR="00DA7E71" w:rsidRDefault="00DA7E71">
            <w:pPr>
              <w:autoSpaceDE w:val="0"/>
              <w:autoSpaceDN w:val="0"/>
              <w:jc w:val="both"/>
              <w:rPr>
                <w:lang w:val="en-MY"/>
              </w:rPr>
            </w:pPr>
          </w:p>
        </w:tc>
      </w:tr>
      <w:tr w:rsidR="00DA7E71" w14:paraId="350B2F00" w14:textId="77777777" w:rsidTr="00DA7E71">
        <w:trPr>
          <w:trHeight w:val="664"/>
        </w:trPr>
        <w:tc>
          <w:tcPr>
            <w:tcW w:w="2045"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65FA06A6" w14:textId="77777777" w:rsidR="00DA7E71" w:rsidRDefault="00DA7E71">
            <w:pPr>
              <w:autoSpaceDE w:val="0"/>
              <w:autoSpaceDN w:val="0"/>
              <w:jc w:val="both"/>
              <w:rPr>
                <w:lang w:val="en-MY"/>
              </w:rPr>
            </w:pPr>
            <w:r>
              <w:rPr>
                <w:lang w:val="en-MY"/>
              </w:rPr>
              <w:t>14.11 I would buy more Tilapia if it was better quality</w:t>
            </w:r>
          </w:p>
        </w:tc>
        <w:tc>
          <w:tcPr>
            <w:tcW w:w="2955" w:type="pct"/>
            <w:tcBorders>
              <w:top w:val="nil"/>
              <w:left w:val="nil"/>
              <w:bottom w:val="single" w:sz="8" w:space="0" w:color="auto"/>
              <w:right w:val="single" w:sz="24" w:space="0" w:color="auto"/>
            </w:tcBorders>
            <w:tcMar>
              <w:top w:w="0" w:type="dxa"/>
              <w:left w:w="108" w:type="dxa"/>
              <w:bottom w:w="0" w:type="dxa"/>
              <w:right w:w="108" w:type="dxa"/>
            </w:tcMar>
          </w:tcPr>
          <w:p w14:paraId="43DDF4F5" w14:textId="77777777" w:rsidR="00DA7E71" w:rsidRDefault="00DA7E71">
            <w:pPr>
              <w:autoSpaceDE w:val="0"/>
              <w:autoSpaceDN w:val="0"/>
              <w:jc w:val="both"/>
              <w:rPr>
                <w:lang w:val="en-MY"/>
              </w:rPr>
            </w:pPr>
          </w:p>
        </w:tc>
      </w:tr>
      <w:tr w:rsidR="00DA7E71" w14:paraId="32BBBC43" w14:textId="77777777" w:rsidTr="00DA7E71">
        <w:trPr>
          <w:trHeight w:val="520"/>
        </w:trPr>
        <w:tc>
          <w:tcPr>
            <w:tcW w:w="2045"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0916DE3B" w14:textId="3F391B26" w:rsidR="00DA7E71" w:rsidRDefault="00DA7E71">
            <w:pPr>
              <w:autoSpaceDE w:val="0"/>
              <w:autoSpaceDN w:val="0"/>
              <w:jc w:val="both"/>
              <w:rPr>
                <w:lang w:val="en-MY"/>
              </w:rPr>
            </w:pPr>
            <w:r>
              <w:rPr>
                <w:lang w:val="en-MY"/>
              </w:rPr>
              <w:t>14.12 Tilapia is easy to find in nearby markets</w:t>
            </w:r>
          </w:p>
          <w:p w14:paraId="4D583EFF" w14:textId="77777777" w:rsidR="00DA7E71" w:rsidRDefault="00DA7E71">
            <w:pPr>
              <w:autoSpaceDE w:val="0"/>
              <w:autoSpaceDN w:val="0"/>
              <w:jc w:val="both"/>
              <w:rPr>
                <w:lang w:val="en-MY"/>
              </w:rPr>
            </w:pPr>
          </w:p>
        </w:tc>
        <w:tc>
          <w:tcPr>
            <w:tcW w:w="2955" w:type="pct"/>
            <w:tcBorders>
              <w:top w:val="nil"/>
              <w:left w:val="nil"/>
              <w:bottom w:val="single" w:sz="8" w:space="0" w:color="auto"/>
              <w:right w:val="single" w:sz="24" w:space="0" w:color="auto"/>
            </w:tcBorders>
            <w:tcMar>
              <w:top w:w="0" w:type="dxa"/>
              <w:left w:w="108" w:type="dxa"/>
              <w:bottom w:w="0" w:type="dxa"/>
              <w:right w:w="108" w:type="dxa"/>
            </w:tcMar>
          </w:tcPr>
          <w:p w14:paraId="4D759401" w14:textId="77777777" w:rsidR="00DA7E71" w:rsidRDefault="00DA7E71">
            <w:pPr>
              <w:autoSpaceDE w:val="0"/>
              <w:autoSpaceDN w:val="0"/>
              <w:jc w:val="both"/>
              <w:rPr>
                <w:lang w:val="en-MY"/>
              </w:rPr>
            </w:pPr>
          </w:p>
        </w:tc>
      </w:tr>
      <w:tr w:rsidR="00DA7E71" w14:paraId="59773C09" w14:textId="77777777" w:rsidTr="00A1205F">
        <w:trPr>
          <w:trHeight w:val="466"/>
        </w:trPr>
        <w:tc>
          <w:tcPr>
            <w:tcW w:w="2045" w:type="pct"/>
            <w:tcBorders>
              <w:top w:val="nil"/>
              <w:left w:val="single" w:sz="24" w:space="0" w:color="auto"/>
              <w:bottom w:val="single" w:sz="8" w:space="0" w:color="auto"/>
              <w:right w:val="single" w:sz="8" w:space="0" w:color="auto"/>
            </w:tcBorders>
            <w:tcMar>
              <w:top w:w="0" w:type="dxa"/>
              <w:left w:w="108" w:type="dxa"/>
              <w:bottom w:w="0" w:type="dxa"/>
              <w:right w:w="108" w:type="dxa"/>
            </w:tcMar>
          </w:tcPr>
          <w:p w14:paraId="67321E45" w14:textId="45448BB0" w:rsidR="00DA7E71" w:rsidRDefault="00DA7E71">
            <w:pPr>
              <w:autoSpaceDE w:val="0"/>
              <w:autoSpaceDN w:val="0"/>
              <w:jc w:val="both"/>
              <w:rPr>
                <w:lang w:val="en-MY"/>
              </w:rPr>
            </w:pPr>
            <w:r>
              <w:rPr>
                <w:lang w:val="en-MY"/>
              </w:rPr>
              <w:t>14.13 Tilapia is easy to find once a week</w:t>
            </w:r>
          </w:p>
          <w:p w14:paraId="08C0254C" w14:textId="77777777" w:rsidR="00DA7E71" w:rsidRDefault="00DA7E71">
            <w:pPr>
              <w:autoSpaceDE w:val="0"/>
              <w:autoSpaceDN w:val="0"/>
              <w:jc w:val="both"/>
              <w:rPr>
                <w:lang w:val="en-MY"/>
              </w:rPr>
            </w:pPr>
          </w:p>
        </w:tc>
        <w:tc>
          <w:tcPr>
            <w:tcW w:w="2955" w:type="pct"/>
            <w:tcBorders>
              <w:top w:val="nil"/>
              <w:left w:val="nil"/>
              <w:bottom w:val="single" w:sz="8" w:space="0" w:color="auto"/>
              <w:right w:val="single" w:sz="24" w:space="0" w:color="auto"/>
            </w:tcBorders>
            <w:tcMar>
              <w:top w:w="0" w:type="dxa"/>
              <w:left w:w="108" w:type="dxa"/>
              <w:bottom w:w="0" w:type="dxa"/>
              <w:right w:w="108" w:type="dxa"/>
            </w:tcMar>
          </w:tcPr>
          <w:p w14:paraId="4E637B1F" w14:textId="77777777" w:rsidR="00DA7E71" w:rsidRDefault="00DA7E71">
            <w:pPr>
              <w:autoSpaceDE w:val="0"/>
              <w:autoSpaceDN w:val="0"/>
              <w:jc w:val="both"/>
              <w:rPr>
                <w:lang w:val="en-MY"/>
              </w:rPr>
            </w:pPr>
          </w:p>
        </w:tc>
      </w:tr>
      <w:tr w:rsidR="00DA7E71" w14:paraId="4E65B7D2" w14:textId="77777777" w:rsidTr="00213DB1">
        <w:trPr>
          <w:trHeight w:val="691"/>
        </w:trPr>
        <w:tc>
          <w:tcPr>
            <w:tcW w:w="2045"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4E471510" w14:textId="77777777" w:rsidR="00DA7E71" w:rsidRDefault="00DA7E71">
            <w:pPr>
              <w:autoSpaceDE w:val="0"/>
              <w:autoSpaceDN w:val="0"/>
              <w:jc w:val="both"/>
              <w:rPr>
                <w:lang w:val="en-MY"/>
              </w:rPr>
            </w:pPr>
            <w:r>
              <w:rPr>
                <w:lang w:val="en-MY"/>
              </w:rPr>
              <w:t>14.14 It is possible to get sick from rotten fish?</w:t>
            </w:r>
          </w:p>
        </w:tc>
        <w:tc>
          <w:tcPr>
            <w:tcW w:w="2955" w:type="pct"/>
            <w:tcBorders>
              <w:top w:val="nil"/>
              <w:left w:val="nil"/>
              <w:bottom w:val="single" w:sz="8" w:space="0" w:color="auto"/>
              <w:right w:val="single" w:sz="24" w:space="0" w:color="auto"/>
            </w:tcBorders>
            <w:tcMar>
              <w:top w:w="0" w:type="dxa"/>
              <w:left w:w="108" w:type="dxa"/>
              <w:bottom w:w="0" w:type="dxa"/>
              <w:right w:w="108" w:type="dxa"/>
            </w:tcMar>
          </w:tcPr>
          <w:p w14:paraId="17FFE0F4" w14:textId="77777777" w:rsidR="00DA7E71" w:rsidRDefault="00DA7E71">
            <w:pPr>
              <w:autoSpaceDE w:val="0"/>
              <w:autoSpaceDN w:val="0"/>
              <w:jc w:val="both"/>
              <w:rPr>
                <w:lang w:val="en-MY"/>
              </w:rPr>
            </w:pPr>
          </w:p>
        </w:tc>
      </w:tr>
      <w:tr w:rsidR="00DA7E71" w14:paraId="56814583" w14:textId="77777777" w:rsidTr="00DA7E71">
        <w:trPr>
          <w:trHeight w:val="799"/>
        </w:trPr>
        <w:tc>
          <w:tcPr>
            <w:tcW w:w="2045"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2F49E28F" w14:textId="77777777" w:rsidR="00DA7E71" w:rsidRDefault="00DA7E71">
            <w:pPr>
              <w:autoSpaceDE w:val="0"/>
              <w:autoSpaceDN w:val="0"/>
              <w:jc w:val="both"/>
              <w:rPr>
                <w:lang w:val="en-MY"/>
              </w:rPr>
            </w:pPr>
            <w:r>
              <w:rPr>
                <w:lang w:val="en-MY"/>
              </w:rPr>
              <w:t>14.15 I have been sick from eating farmed fish (please explain when, where and how)</w:t>
            </w:r>
          </w:p>
        </w:tc>
        <w:tc>
          <w:tcPr>
            <w:tcW w:w="2955" w:type="pct"/>
            <w:tcBorders>
              <w:top w:val="nil"/>
              <w:left w:val="nil"/>
              <w:bottom w:val="single" w:sz="8" w:space="0" w:color="auto"/>
              <w:right w:val="single" w:sz="24" w:space="0" w:color="auto"/>
            </w:tcBorders>
            <w:tcMar>
              <w:top w:w="0" w:type="dxa"/>
              <w:left w:w="108" w:type="dxa"/>
              <w:bottom w:w="0" w:type="dxa"/>
              <w:right w:w="108" w:type="dxa"/>
            </w:tcMar>
          </w:tcPr>
          <w:p w14:paraId="408557AC" w14:textId="77777777" w:rsidR="00DA7E71" w:rsidRDefault="00DA7E71">
            <w:pPr>
              <w:autoSpaceDE w:val="0"/>
              <w:autoSpaceDN w:val="0"/>
              <w:jc w:val="both"/>
              <w:rPr>
                <w:lang w:val="en-MY"/>
              </w:rPr>
            </w:pPr>
          </w:p>
        </w:tc>
      </w:tr>
      <w:tr w:rsidR="00DA7E71" w14:paraId="06FFD7CD" w14:textId="77777777" w:rsidTr="00213DB1">
        <w:trPr>
          <w:trHeight w:val="772"/>
        </w:trPr>
        <w:tc>
          <w:tcPr>
            <w:tcW w:w="2045" w:type="pct"/>
            <w:tcBorders>
              <w:top w:val="nil"/>
              <w:left w:val="single" w:sz="24" w:space="0" w:color="auto"/>
              <w:bottom w:val="single" w:sz="4" w:space="0" w:color="auto"/>
              <w:right w:val="single" w:sz="8" w:space="0" w:color="auto"/>
            </w:tcBorders>
            <w:tcMar>
              <w:top w:w="0" w:type="dxa"/>
              <w:left w:w="108" w:type="dxa"/>
              <w:bottom w:w="0" w:type="dxa"/>
              <w:right w:w="108" w:type="dxa"/>
            </w:tcMar>
            <w:hideMark/>
          </w:tcPr>
          <w:p w14:paraId="38549F3D" w14:textId="77777777" w:rsidR="00DA7E71" w:rsidRDefault="00DA7E71">
            <w:pPr>
              <w:autoSpaceDE w:val="0"/>
              <w:autoSpaceDN w:val="0"/>
              <w:jc w:val="both"/>
              <w:rPr>
                <w:lang w:val="en-MY"/>
              </w:rPr>
            </w:pPr>
            <w:r>
              <w:rPr>
                <w:lang w:val="en-MY"/>
              </w:rPr>
              <w:t>14.16 Wild fish is better than farmed fish (please explain why or why not)</w:t>
            </w:r>
          </w:p>
        </w:tc>
        <w:tc>
          <w:tcPr>
            <w:tcW w:w="2955" w:type="pct"/>
            <w:tcBorders>
              <w:top w:val="nil"/>
              <w:left w:val="nil"/>
              <w:bottom w:val="single" w:sz="4" w:space="0" w:color="auto"/>
              <w:right w:val="single" w:sz="24" w:space="0" w:color="auto"/>
            </w:tcBorders>
            <w:tcMar>
              <w:top w:w="0" w:type="dxa"/>
              <w:left w:w="108" w:type="dxa"/>
              <w:bottom w:w="0" w:type="dxa"/>
              <w:right w:w="108" w:type="dxa"/>
            </w:tcMar>
          </w:tcPr>
          <w:p w14:paraId="216DA92D" w14:textId="77777777" w:rsidR="00DA7E71" w:rsidRDefault="00DA7E71">
            <w:pPr>
              <w:autoSpaceDE w:val="0"/>
              <w:autoSpaceDN w:val="0"/>
              <w:jc w:val="both"/>
              <w:rPr>
                <w:lang w:val="en-MY"/>
              </w:rPr>
            </w:pPr>
          </w:p>
        </w:tc>
      </w:tr>
      <w:tr w:rsidR="00DA7E71" w14:paraId="77CA585B" w14:textId="77777777" w:rsidTr="00213DB1">
        <w:trPr>
          <w:trHeight w:val="620"/>
        </w:trPr>
        <w:tc>
          <w:tcPr>
            <w:tcW w:w="2045" w:type="pct"/>
            <w:tcBorders>
              <w:top w:val="single" w:sz="4" w:space="0" w:color="auto"/>
              <w:left w:val="single" w:sz="24" w:space="0" w:color="auto"/>
              <w:bottom w:val="single" w:sz="4" w:space="0" w:color="auto"/>
              <w:right w:val="single" w:sz="8" w:space="0" w:color="auto"/>
            </w:tcBorders>
            <w:tcMar>
              <w:top w:w="0" w:type="dxa"/>
              <w:left w:w="108" w:type="dxa"/>
              <w:bottom w:w="0" w:type="dxa"/>
              <w:right w:w="108" w:type="dxa"/>
            </w:tcMar>
            <w:hideMark/>
          </w:tcPr>
          <w:p w14:paraId="20068CA5" w14:textId="77777777" w:rsidR="00DA7E71" w:rsidRDefault="00DA7E71">
            <w:pPr>
              <w:autoSpaceDE w:val="0"/>
              <w:autoSpaceDN w:val="0"/>
              <w:jc w:val="both"/>
              <w:rPr>
                <w:lang w:val="en-MY"/>
              </w:rPr>
            </w:pPr>
            <w:r>
              <w:rPr>
                <w:lang w:val="en-MY"/>
              </w:rPr>
              <w:t>14.17 Traders handle Tilapia correctly (please explain how)</w:t>
            </w:r>
          </w:p>
        </w:tc>
        <w:tc>
          <w:tcPr>
            <w:tcW w:w="2955" w:type="pct"/>
            <w:tcBorders>
              <w:top w:val="single" w:sz="4" w:space="0" w:color="auto"/>
              <w:left w:val="nil"/>
              <w:bottom w:val="single" w:sz="4" w:space="0" w:color="auto"/>
              <w:right w:val="single" w:sz="24" w:space="0" w:color="auto"/>
            </w:tcBorders>
            <w:tcMar>
              <w:top w:w="0" w:type="dxa"/>
              <w:left w:w="108" w:type="dxa"/>
              <w:bottom w:w="0" w:type="dxa"/>
              <w:right w:w="108" w:type="dxa"/>
            </w:tcMar>
          </w:tcPr>
          <w:p w14:paraId="364E601F" w14:textId="77777777" w:rsidR="00DA7E71" w:rsidRDefault="00DA7E71">
            <w:pPr>
              <w:autoSpaceDE w:val="0"/>
              <w:autoSpaceDN w:val="0"/>
              <w:jc w:val="both"/>
              <w:rPr>
                <w:lang w:val="en-MY"/>
              </w:rPr>
            </w:pPr>
          </w:p>
        </w:tc>
      </w:tr>
      <w:tr w:rsidR="00DA7E71" w14:paraId="390734DC" w14:textId="77777777" w:rsidTr="00213DB1">
        <w:trPr>
          <w:trHeight w:val="637"/>
        </w:trPr>
        <w:tc>
          <w:tcPr>
            <w:tcW w:w="2045" w:type="pct"/>
            <w:tcBorders>
              <w:top w:val="single" w:sz="4" w:space="0" w:color="auto"/>
              <w:left w:val="single" w:sz="24" w:space="0" w:color="auto"/>
              <w:bottom w:val="single" w:sz="8" w:space="0" w:color="auto"/>
              <w:right w:val="single" w:sz="8" w:space="0" w:color="auto"/>
            </w:tcBorders>
            <w:tcMar>
              <w:top w:w="0" w:type="dxa"/>
              <w:left w:w="108" w:type="dxa"/>
              <w:bottom w:w="0" w:type="dxa"/>
              <w:right w:w="108" w:type="dxa"/>
            </w:tcMar>
            <w:hideMark/>
          </w:tcPr>
          <w:p w14:paraId="28AC85C2" w14:textId="77777777" w:rsidR="00DA7E71" w:rsidRDefault="00DA7E71">
            <w:pPr>
              <w:autoSpaceDE w:val="0"/>
              <w:autoSpaceDN w:val="0"/>
              <w:jc w:val="both"/>
              <w:rPr>
                <w:lang w:val="en-MY"/>
              </w:rPr>
            </w:pPr>
            <w:r>
              <w:rPr>
                <w:lang w:val="en-MY"/>
              </w:rPr>
              <w:t>14.18 Traders understand where Tilapia comes from</w:t>
            </w:r>
          </w:p>
        </w:tc>
        <w:tc>
          <w:tcPr>
            <w:tcW w:w="2955" w:type="pct"/>
            <w:tcBorders>
              <w:top w:val="single" w:sz="4" w:space="0" w:color="auto"/>
              <w:left w:val="nil"/>
              <w:bottom w:val="single" w:sz="8" w:space="0" w:color="auto"/>
              <w:right w:val="single" w:sz="24" w:space="0" w:color="auto"/>
            </w:tcBorders>
            <w:tcMar>
              <w:top w:w="0" w:type="dxa"/>
              <w:left w:w="108" w:type="dxa"/>
              <w:bottom w:w="0" w:type="dxa"/>
              <w:right w:w="108" w:type="dxa"/>
            </w:tcMar>
          </w:tcPr>
          <w:p w14:paraId="7D943020" w14:textId="77777777" w:rsidR="00DA7E71" w:rsidRDefault="00DA7E71">
            <w:pPr>
              <w:autoSpaceDE w:val="0"/>
              <w:autoSpaceDN w:val="0"/>
              <w:jc w:val="both"/>
              <w:rPr>
                <w:lang w:val="en-MY"/>
              </w:rPr>
            </w:pPr>
          </w:p>
        </w:tc>
      </w:tr>
      <w:tr w:rsidR="00DA7E71" w14:paraId="039EB7AB" w14:textId="77777777" w:rsidTr="00213DB1">
        <w:trPr>
          <w:trHeight w:val="682"/>
        </w:trPr>
        <w:tc>
          <w:tcPr>
            <w:tcW w:w="2045" w:type="pct"/>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6483B1DD" w14:textId="77777777" w:rsidR="00DA7E71" w:rsidRDefault="00DA7E71" w:rsidP="00213DB1">
            <w:pPr>
              <w:autoSpaceDE w:val="0"/>
              <w:autoSpaceDN w:val="0"/>
              <w:rPr>
                <w:lang w:val="en-MY"/>
              </w:rPr>
            </w:pPr>
            <w:r>
              <w:rPr>
                <w:lang w:val="en-MY"/>
              </w:rPr>
              <w:t xml:space="preserve">14.19 Traders </w:t>
            </w:r>
            <w:r w:rsidR="00213DB1">
              <w:rPr>
                <w:lang w:val="en-MY"/>
              </w:rPr>
              <w:t>offer food information about</w:t>
            </w:r>
            <w:r>
              <w:rPr>
                <w:lang w:val="en-MY"/>
              </w:rPr>
              <w:t xml:space="preserve"> Tilapia quality  (please </w:t>
            </w:r>
            <w:r w:rsidR="00213DB1">
              <w:rPr>
                <w:lang w:val="en-MY"/>
              </w:rPr>
              <w:t>expand</w:t>
            </w:r>
            <w:r>
              <w:rPr>
                <w:lang w:val="en-MY"/>
              </w:rPr>
              <w:t>)</w:t>
            </w:r>
          </w:p>
        </w:tc>
        <w:tc>
          <w:tcPr>
            <w:tcW w:w="2955" w:type="pct"/>
            <w:tcBorders>
              <w:top w:val="nil"/>
              <w:left w:val="nil"/>
              <w:bottom w:val="single" w:sz="8" w:space="0" w:color="auto"/>
              <w:right w:val="single" w:sz="24" w:space="0" w:color="auto"/>
            </w:tcBorders>
            <w:tcMar>
              <w:top w:w="0" w:type="dxa"/>
              <w:left w:w="108" w:type="dxa"/>
              <w:bottom w:w="0" w:type="dxa"/>
              <w:right w:w="108" w:type="dxa"/>
            </w:tcMar>
          </w:tcPr>
          <w:p w14:paraId="2B4B523D" w14:textId="77777777" w:rsidR="00DA7E71" w:rsidRDefault="00DA7E71">
            <w:pPr>
              <w:autoSpaceDE w:val="0"/>
              <w:autoSpaceDN w:val="0"/>
              <w:jc w:val="both"/>
              <w:rPr>
                <w:lang w:val="en-MY"/>
              </w:rPr>
            </w:pPr>
          </w:p>
        </w:tc>
      </w:tr>
      <w:tr w:rsidR="00DA7E71" w14:paraId="7D8AD778" w14:textId="77777777" w:rsidTr="00A1205F">
        <w:trPr>
          <w:trHeight w:val="430"/>
        </w:trPr>
        <w:tc>
          <w:tcPr>
            <w:tcW w:w="2045" w:type="pct"/>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7AF8D5DD" w14:textId="77777777" w:rsidR="00DA7E71" w:rsidRDefault="00213DB1" w:rsidP="00213DB1">
            <w:pPr>
              <w:autoSpaceDE w:val="0"/>
              <w:autoSpaceDN w:val="0"/>
              <w:jc w:val="both"/>
              <w:rPr>
                <w:lang w:val="en-MY"/>
              </w:rPr>
            </w:pPr>
            <w:r>
              <w:rPr>
                <w:lang w:val="en-MY"/>
              </w:rPr>
              <w:t>14.20 Because the fish I buy is certified</w:t>
            </w:r>
            <w:r w:rsidR="00DA7E71">
              <w:rPr>
                <w:lang w:val="en-MY"/>
              </w:rPr>
              <w:t xml:space="preserve">? If yes, where, when and what product? </w:t>
            </w:r>
          </w:p>
        </w:tc>
        <w:tc>
          <w:tcPr>
            <w:tcW w:w="2955" w:type="pct"/>
            <w:tcBorders>
              <w:top w:val="nil"/>
              <w:left w:val="nil"/>
              <w:bottom w:val="single" w:sz="24" w:space="0" w:color="auto"/>
              <w:right w:val="single" w:sz="24" w:space="0" w:color="auto"/>
            </w:tcBorders>
            <w:tcMar>
              <w:top w:w="0" w:type="dxa"/>
              <w:left w:w="108" w:type="dxa"/>
              <w:bottom w:w="0" w:type="dxa"/>
              <w:right w:w="108" w:type="dxa"/>
            </w:tcMar>
          </w:tcPr>
          <w:p w14:paraId="373168B6" w14:textId="77777777" w:rsidR="00DA7E71" w:rsidRDefault="00DA7E71">
            <w:pPr>
              <w:autoSpaceDE w:val="0"/>
              <w:autoSpaceDN w:val="0"/>
              <w:jc w:val="both"/>
              <w:rPr>
                <w:lang w:val="en-MY"/>
              </w:rPr>
            </w:pPr>
          </w:p>
        </w:tc>
      </w:tr>
    </w:tbl>
    <w:p w14:paraId="142FA41D" w14:textId="77777777" w:rsidR="005A13B0" w:rsidRDefault="005A13B0" w:rsidP="00DA7E71">
      <w:pPr>
        <w:rPr>
          <w:b/>
          <w:bCs/>
        </w:rPr>
      </w:pPr>
    </w:p>
    <w:p w14:paraId="096C8D72" w14:textId="3CEABBB3" w:rsidR="00DA7E71" w:rsidRDefault="00DA7E71" w:rsidP="00DA7E71">
      <w:pPr>
        <w:rPr>
          <w:b/>
          <w:bCs/>
        </w:rPr>
      </w:pPr>
      <w:commentRangeStart w:id="18"/>
      <w:r>
        <w:rPr>
          <w:b/>
          <w:bCs/>
        </w:rPr>
        <w:lastRenderedPageBreak/>
        <w:t>1</w:t>
      </w:r>
      <w:r w:rsidR="00643A16">
        <w:rPr>
          <w:b/>
          <w:bCs/>
        </w:rPr>
        <w:t>5</w:t>
      </w:r>
      <w:r>
        <w:rPr>
          <w:b/>
          <w:bCs/>
        </w:rPr>
        <w:t xml:space="preserve">.1 </w:t>
      </w:r>
      <w:r>
        <w:rPr>
          <w:b/>
          <w:bCs/>
          <w:color w:val="FF0000"/>
        </w:rPr>
        <w:t>Questions for the Father</w:t>
      </w:r>
      <w:r>
        <w:rPr>
          <w:b/>
          <w:bCs/>
        </w:rPr>
        <w:t xml:space="preserve">: How many tilapia </w:t>
      </w:r>
      <w:r w:rsidR="00E343EC">
        <w:rPr>
          <w:b/>
          <w:bCs/>
        </w:rPr>
        <w:t xml:space="preserve">and what sizes did </w:t>
      </w:r>
      <w:r>
        <w:rPr>
          <w:b/>
          <w:bCs/>
        </w:rPr>
        <w:t>your family</w:t>
      </w:r>
      <w:r w:rsidR="00E343EC">
        <w:rPr>
          <w:b/>
          <w:bCs/>
        </w:rPr>
        <w:t xml:space="preserve"> purchase last</w:t>
      </w:r>
      <w:r>
        <w:rPr>
          <w:b/>
          <w:bCs/>
        </w:rPr>
        <w:t>?</w:t>
      </w:r>
    </w:p>
    <w:p w14:paraId="247AFE85" w14:textId="77777777" w:rsidR="00DA7E71" w:rsidRDefault="00DA7E71" w:rsidP="00DA7E71">
      <w:pPr>
        <w:pBdr>
          <w:bottom w:val="single" w:sz="12" w:space="1" w:color="auto"/>
        </w:pBdr>
        <w:rPr>
          <w:i/>
          <w:iCs/>
        </w:rPr>
      </w:pPr>
      <w:r>
        <w:rPr>
          <w:i/>
          <w:iCs/>
        </w:rPr>
        <w:t>Refer to picture guide</w:t>
      </w:r>
    </w:p>
    <w:p w14:paraId="1D82FF52" w14:textId="77777777" w:rsidR="00213DB1" w:rsidRDefault="00213DB1" w:rsidP="00DA7E71">
      <w:pPr>
        <w:rPr>
          <w:i/>
          <w:iCs/>
        </w:rPr>
      </w:pPr>
    </w:p>
    <w:p w14:paraId="4589BFCF" w14:textId="77777777" w:rsidR="00DA7E71" w:rsidRDefault="00643A16" w:rsidP="00DA7E71">
      <w:pPr>
        <w:rPr>
          <w:b/>
          <w:bCs/>
        </w:rPr>
      </w:pPr>
      <w:r>
        <w:rPr>
          <w:b/>
          <w:bCs/>
        </w:rPr>
        <w:t>15</w:t>
      </w:r>
      <w:r w:rsidR="00DA7E71">
        <w:rPr>
          <w:b/>
          <w:bCs/>
        </w:rPr>
        <w:t xml:space="preserve">.2 </w:t>
      </w:r>
      <w:r w:rsidR="00DA7E71">
        <w:rPr>
          <w:b/>
          <w:bCs/>
          <w:color w:val="FF0000"/>
        </w:rPr>
        <w:t xml:space="preserve">Questions for the Father: </w:t>
      </w:r>
      <w:r w:rsidR="00DA7E71">
        <w:rPr>
          <w:b/>
          <w:bCs/>
        </w:rPr>
        <w:t xml:space="preserve">How many/ or which part of the tilapia pieces did you consume?  </w:t>
      </w:r>
    </w:p>
    <w:p w14:paraId="50904BEE" w14:textId="77777777" w:rsidR="00DA7E71" w:rsidRDefault="00DA7E71" w:rsidP="00DA7E71">
      <w:pPr>
        <w:pBdr>
          <w:bottom w:val="single" w:sz="12" w:space="1" w:color="auto"/>
        </w:pBdr>
        <w:rPr>
          <w:i/>
          <w:iCs/>
        </w:rPr>
      </w:pPr>
      <w:r>
        <w:rPr>
          <w:i/>
          <w:iCs/>
        </w:rPr>
        <w:t>Refer to picture guide</w:t>
      </w:r>
    </w:p>
    <w:p w14:paraId="4ABDBA3C" w14:textId="77777777" w:rsidR="00213DB1" w:rsidRDefault="00213DB1" w:rsidP="00DA7E71">
      <w:pPr>
        <w:rPr>
          <w:i/>
          <w:iCs/>
        </w:rPr>
      </w:pPr>
    </w:p>
    <w:p w14:paraId="6B9E624A" w14:textId="77777777" w:rsidR="00DA7E71" w:rsidRDefault="00643A16" w:rsidP="00DA7E71">
      <w:pPr>
        <w:rPr>
          <w:b/>
          <w:bCs/>
        </w:rPr>
      </w:pPr>
      <w:r>
        <w:rPr>
          <w:b/>
          <w:bCs/>
        </w:rPr>
        <w:t>16</w:t>
      </w:r>
      <w:r w:rsidR="00DA7E71">
        <w:rPr>
          <w:b/>
          <w:bCs/>
        </w:rPr>
        <w:t xml:space="preserve">.1 </w:t>
      </w:r>
      <w:r w:rsidR="00DA7E71">
        <w:rPr>
          <w:b/>
          <w:bCs/>
          <w:color w:val="FF0000"/>
        </w:rPr>
        <w:t>Questions for the Mother</w:t>
      </w:r>
      <w:r w:rsidR="00DA7E71">
        <w:rPr>
          <w:b/>
          <w:bCs/>
        </w:rPr>
        <w:t>: How many &amp; what sizes were last tilapia purchased by your family?</w:t>
      </w:r>
    </w:p>
    <w:p w14:paraId="362DB090" w14:textId="77777777" w:rsidR="00DA7E71" w:rsidRDefault="00DA7E71" w:rsidP="00DA7E71">
      <w:pPr>
        <w:pBdr>
          <w:bottom w:val="single" w:sz="12" w:space="1" w:color="auto"/>
        </w:pBdr>
        <w:rPr>
          <w:i/>
          <w:iCs/>
        </w:rPr>
      </w:pPr>
      <w:r>
        <w:rPr>
          <w:i/>
          <w:iCs/>
        </w:rPr>
        <w:t>Refer to picture guide</w:t>
      </w:r>
    </w:p>
    <w:p w14:paraId="11DB4B93" w14:textId="77777777" w:rsidR="00213DB1" w:rsidRDefault="00213DB1" w:rsidP="00DA7E71">
      <w:pPr>
        <w:rPr>
          <w:i/>
          <w:iCs/>
        </w:rPr>
      </w:pPr>
    </w:p>
    <w:p w14:paraId="24EEEFEA" w14:textId="77777777" w:rsidR="00DA7E71" w:rsidRDefault="00643A16" w:rsidP="00DA7E71">
      <w:pPr>
        <w:rPr>
          <w:b/>
          <w:bCs/>
        </w:rPr>
      </w:pPr>
      <w:r>
        <w:rPr>
          <w:b/>
          <w:bCs/>
        </w:rPr>
        <w:t>16</w:t>
      </w:r>
      <w:r w:rsidR="00DA7E71">
        <w:rPr>
          <w:b/>
          <w:bCs/>
        </w:rPr>
        <w:t xml:space="preserve">.2 </w:t>
      </w:r>
      <w:r w:rsidR="00DA7E71">
        <w:rPr>
          <w:b/>
          <w:bCs/>
          <w:color w:val="FF0000"/>
        </w:rPr>
        <w:t xml:space="preserve">Questions for the Mother: </w:t>
      </w:r>
      <w:r w:rsidR="00DA7E71">
        <w:rPr>
          <w:b/>
          <w:bCs/>
        </w:rPr>
        <w:t xml:space="preserve">How many/ or which part of the tilapia pieces did you consume?  </w:t>
      </w:r>
    </w:p>
    <w:p w14:paraId="7D76AF9B" w14:textId="77777777" w:rsidR="00DA7E71" w:rsidRDefault="00DA7E71" w:rsidP="00DA7E71">
      <w:pPr>
        <w:pBdr>
          <w:bottom w:val="single" w:sz="12" w:space="1" w:color="auto"/>
        </w:pBdr>
        <w:rPr>
          <w:i/>
          <w:iCs/>
        </w:rPr>
      </w:pPr>
      <w:r>
        <w:rPr>
          <w:i/>
          <w:iCs/>
        </w:rPr>
        <w:t>Refer to picture guide</w:t>
      </w:r>
    </w:p>
    <w:p w14:paraId="4D3BD813" w14:textId="77777777" w:rsidR="00213DB1" w:rsidRDefault="00213DB1" w:rsidP="00DA7E71">
      <w:pPr>
        <w:rPr>
          <w:i/>
          <w:iCs/>
        </w:rPr>
      </w:pPr>
    </w:p>
    <w:p w14:paraId="0BDD3A08" w14:textId="77777777" w:rsidR="00DA7E71" w:rsidRDefault="00643A16" w:rsidP="00DA7E71">
      <w:pPr>
        <w:rPr>
          <w:b/>
          <w:bCs/>
        </w:rPr>
      </w:pPr>
      <w:r>
        <w:rPr>
          <w:b/>
          <w:bCs/>
        </w:rPr>
        <w:t>17</w:t>
      </w:r>
      <w:r w:rsidR="00DA7E71">
        <w:rPr>
          <w:b/>
          <w:bCs/>
        </w:rPr>
        <w:t xml:space="preserve">.1 </w:t>
      </w:r>
      <w:r w:rsidR="00DA7E71">
        <w:rPr>
          <w:b/>
          <w:bCs/>
          <w:color w:val="FF0000"/>
        </w:rPr>
        <w:t>Questions for the Child</w:t>
      </w:r>
      <w:r w:rsidR="00DA7E71">
        <w:rPr>
          <w:b/>
          <w:bCs/>
        </w:rPr>
        <w:t>: How many and what sizes were the tilapia last purchased by your family?</w:t>
      </w:r>
    </w:p>
    <w:p w14:paraId="4107F250" w14:textId="77777777" w:rsidR="00DA7E71" w:rsidRDefault="00DA7E71" w:rsidP="00DA7E71">
      <w:pPr>
        <w:pBdr>
          <w:bottom w:val="single" w:sz="12" w:space="1" w:color="auto"/>
        </w:pBdr>
        <w:rPr>
          <w:i/>
          <w:iCs/>
        </w:rPr>
      </w:pPr>
      <w:r>
        <w:rPr>
          <w:i/>
          <w:iCs/>
        </w:rPr>
        <w:t>Refer to picture guide</w:t>
      </w:r>
    </w:p>
    <w:p w14:paraId="68E7C3BF" w14:textId="77777777" w:rsidR="00213DB1" w:rsidRDefault="00213DB1" w:rsidP="00DA7E71">
      <w:pPr>
        <w:rPr>
          <w:i/>
          <w:iCs/>
        </w:rPr>
      </w:pPr>
    </w:p>
    <w:p w14:paraId="1E4D6AAE" w14:textId="77777777" w:rsidR="00DA7E71" w:rsidRDefault="00643A16" w:rsidP="00DA7E71">
      <w:pPr>
        <w:rPr>
          <w:b/>
          <w:bCs/>
        </w:rPr>
      </w:pPr>
      <w:r>
        <w:rPr>
          <w:b/>
          <w:bCs/>
        </w:rPr>
        <w:t>17</w:t>
      </w:r>
      <w:r w:rsidR="00DA7E71">
        <w:rPr>
          <w:b/>
          <w:bCs/>
        </w:rPr>
        <w:t xml:space="preserve">.2 </w:t>
      </w:r>
      <w:r w:rsidR="00DA7E71">
        <w:rPr>
          <w:b/>
          <w:bCs/>
          <w:color w:val="FF0000"/>
        </w:rPr>
        <w:t xml:space="preserve">Questions for the Child: </w:t>
      </w:r>
      <w:r w:rsidR="00DA7E71">
        <w:rPr>
          <w:b/>
          <w:bCs/>
        </w:rPr>
        <w:t xml:space="preserve">How many/ or which part of the tilapia pieces did you consume?  </w:t>
      </w:r>
    </w:p>
    <w:p w14:paraId="1B024518" w14:textId="29C6219B" w:rsidR="00DA7E71" w:rsidRDefault="00DA7E71" w:rsidP="00DA7E71">
      <w:pPr>
        <w:pBdr>
          <w:bottom w:val="single" w:sz="12" w:space="1" w:color="auto"/>
        </w:pBdr>
        <w:rPr>
          <w:i/>
          <w:iCs/>
        </w:rPr>
      </w:pPr>
      <w:r>
        <w:rPr>
          <w:i/>
          <w:iCs/>
        </w:rPr>
        <w:t>Refer to picture guide</w:t>
      </w:r>
    </w:p>
    <w:commentRangeEnd w:id="18"/>
    <w:p w14:paraId="5F0596E1" w14:textId="4BEB4631" w:rsidR="005A13B0" w:rsidRDefault="005A13B0" w:rsidP="00DA7E71">
      <w:pPr>
        <w:rPr>
          <w:i/>
          <w:iCs/>
        </w:rPr>
      </w:pPr>
      <w:r>
        <w:rPr>
          <w:rStyle w:val="CommentReference"/>
        </w:rPr>
        <w:commentReference w:id="18"/>
      </w:r>
    </w:p>
    <w:p w14:paraId="41215FD1" w14:textId="77777777" w:rsidR="00643A16" w:rsidRDefault="00643A16" w:rsidP="00DA7E71">
      <w:pPr>
        <w:shd w:val="clear" w:color="auto" w:fill="FFFFFF"/>
        <w:rPr>
          <w:b/>
          <w:bCs/>
          <w:color w:val="000000"/>
          <w:lang w:val="en-AU" w:eastAsia="en-AU"/>
        </w:rPr>
      </w:pPr>
    </w:p>
    <w:p w14:paraId="3865B44F" w14:textId="77777777" w:rsidR="00643A16" w:rsidRDefault="00643A16" w:rsidP="00DA7E71">
      <w:pPr>
        <w:shd w:val="clear" w:color="auto" w:fill="FFFFFF"/>
        <w:rPr>
          <w:b/>
          <w:bCs/>
          <w:color w:val="000000"/>
          <w:lang w:val="en-AU" w:eastAsia="en-AU"/>
        </w:rPr>
      </w:pPr>
    </w:p>
    <w:p w14:paraId="30C31D4E" w14:textId="77777777" w:rsidR="00643A16" w:rsidRDefault="00643A16" w:rsidP="00DA7E71">
      <w:pPr>
        <w:shd w:val="clear" w:color="auto" w:fill="FFFFFF"/>
        <w:rPr>
          <w:b/>
          <w:bCs/>
          <w:color w:val="000000"/>
          <w:lang w:val="en-AU" w:eastAsia="en-AU"/>
        </w:rPr>
      </w:pPr>
    </w:p>
    <w:p w14:paraId="484814AC" w14:textId="77777777" w:rsidR="00643A16" w:rsidRDefault="00643A16" w:rsidP="00DA7E71">
      <w:pPr>
        <w:shd w:val="clear" w:color="auto" w:fill="FFFFFF"/>
        <w:rPr>
          <w:b/>
          <w:bCs/>
          <w:color w:val="000000"/>
          <w:lang w:val="en-AU" w:eastAsia="en-AU"/>
        </w:rPr>
      </w:pPr>
    </w:p>
    <w:p w14:paraId="104DF470" w14:textId="77777777" w:rsidR="00643A16" w:rsidRDefault="00643A16" w:rsidP="00DA7E71">
      <w:pPr>
        <w:shd w:val="clear" w:color="auto" w:fill="FFFFFF"/>
        <w:rPr>
          <w:b/>
          <w:bCs/>
          <w:color w:val="000000"/>
          <w:lang w:val="en-AU" w:eastAsia="en-AU"/>
        </w:rPr>
      </w:pPr>
    </w:p>
    <w:p w14:paraId="19A71A06" w14:textId="77777777" w:rsidR="00643A16" w:rsidRDefault="00643A16" w:rsidP="00DA7E71">
      <w:pPr>
        <w:shd w:val="clear" w:color="auto" w:fill="FFFFFF"/>
        <w:rPr>
          <w:b/>
          <w:bCs/>
          <w:color w:val="000000"/>
          <w:lang w:val="en-AU" w:eastAsia="en-AU"/>
        </w:rPr>
      </w:pPr>
    </w:p>
    <w:p w14:paraId="3A9E0789" w14:textId="77777777" w:rsidR="00643A16" w:rsidRDefault="00643A16" w:rsidP="00DA7E71">
      <w:pPr>
        <w:shd w:val="clear" w:color="auto" w:fill="FFFFFF"/>
        <w:rPr>
          <w:b/>
          <w:bCs/>
          <w:color w:val="000000"/>
          <w:lang w:val="en-AU" w:eastAsia="en-AU"/>
        </w:rPr>
      </w:pPr>
    </w:p>
    <w:p w14:paraId="5B93E4D1" w14:textId="77777777" w:rsidR="00643A16" w:rsidRDefault="00643A16" w:rsidP="00DA7E71">
      <w:pPr>
        <w:shd w:val="clear" w:color="auto" w:fill="FFFFFF"/>
        <w:rPr>
          <w:b/>
          <w:bCs/>
          <w:color w:val="000000"/>
          <w:lang w:val="en-AU" w:eastAsia="en-AU"/>
        </w:rPr>
      </w:pPr>
    </w:p>
    <w:p w14:paraId="53BDFBCB" w14:textId="77777777" w:rsidR="00643A16" w:rsidRDefault="00643A16" w:rsidP="00DA7E71">
      <w:pPr>
        <w:shd w:val="clear" w:color="auto" w:fill="FFFFFF"/>
        <w:rPr>
          <w:b/>
          <w:bCs/>
          <w:color w:val="000000"/>
          <w:lang w:val="en-AU" w:eastAsia="en-AU"/>
        </w:rPr>
      </w:pPr>
    </w:p>
    <w:p w14:paraId="3A717ABB" w14:textId="77777777" w:rsidR="00643A16" w:rsidRDefault="00643A16" w:rsidP="00DA7E71">
      <w:pPr>
        <w:shd w:val="clear" w:color="auto" w:fill="FFFFFF"/>
        <w:rPr>
          <w:b/>
          <w:bCs/>
          <w:color w:val="000000"/>
          <w:lang w:val="en-AU" w:eastAsia="en-AU"/>
        </w:rPr>
      </w:pPr>
    </w:p>
    <w:p w14:paraId="2E7E2590" w14:textId="77777777" w:rsidR="00643A16" w:rsidRDefault="00643A16" w:rsidP="00DA7E71">
      <w:pPr>
        <w:shd w:val="clear" w:color="auto" w:fill="FFFFFF"/>
        <w:rPr>
          <w:b/>
          <w:bCs/>
          <w:color w:val="000000"/>
          <w:lang w:val="en-AU" w:eastAsia="en-AU"/>
        </w:rPr>
      </w:pPr>
    </w:p>
    <w:p w14:paraId="3873BFAF" w14:textId="77777777" w:rsidR="00643A16" w:rsidRDefault="00643A16" w:rsidP="00DA7E71">
      <w:pPr>
        <w:shd w:val="clear" w:color="auto" w:fill="FFFFFF"/>
        <w:rPr>
          <w:b/>
          <w:bCs/>
          <w:color w:val="000000"/>
          <w:lang w:val="en-AU" w:eastAsia="en-AU"/>
        </w:rPr>
      </w:pPr>
    </w:p>
    <w:p w14:paraId="4B8D6328" w14:textId="77777777" w:rsidR="00643A16" w:rsidRDefault="00643A16" w:rsidP="00DA7E71">
      <w:pPr>
        <w:shd w:val="clear" w:color="auto" w:fill="FFFFFF"/>
        <w:rPr>
          <w:b/>
          <w:bCs/>
          <w:color w:val="000000"/>
          <w:lang w:val="en-AU" w:eastAsia="en-AU"/>
        </w:rPr>
      </w:pPr>
    </w:p>
    <w:p w14:paraId="0A21D36C" w14:textId="77777777" w:rsidR="00643A16" w:rsidRDefault="00643A16" w:rsidP="00DA7E71">
      <w:pPr>
        <w:shd w:val="clear" w:color="auto" w:fill="FFFFFF"/>
        <w:rPr>
          <w:b/>
          <w:bCs/>
          <w:color w:val="000000"/>
          <w:lang w:val="en-AU" w:eastAsia="en-AU"/>
        </w:rPr>
      </w:pPr>
    </w:p>
    <w:p w14:paraId="4EB87A33" w14:textId="77777777" w:rsidR="00643A16" w:rsidRDefault="00643A16" w:rsidP="00DA7E71">
      <w:pPr>
        <w:shd w:val="clear" w:color="auto" w:fill="FFFFFF"/>
        <w:rPr>
          <w:b/>
          <w:bCs/>
          <w:color w:val="000000"/>
          <w:lang w:val="en-AU" w:eastAsia="en-AU"/>
        </w:rPr>
      </w:pPr>
    </w:p>
    <w:p w14:paraId="1634D790" w14:textId="7925195F" w:rsidR="00643A16" w:rsidRDefault="00643A16" w:rsidP="00DA7E71">
      <w:pPr>
        <w:shd w:val="clear" w:color="auto" w:fill="FFFFFF"/>
        <w:rPr>
          <w:b/>
          <w:bCs/>
          <w:color w:val="000000"/>
          <w:lang w:val="en-AU" w:eastAsia="en-AU"/>
        </w:rPr>
      </w:pPr>
    </w:p>
    <w:p w14:paraId="1F4B511E" w14:textId="0C35B472" w:rsidR="00A1205F" w:rsidRDefault="00A1205F" w:rsidP="00DA7E71">
      <w:pPr>
        <w:shd w:val="clear" w:color="auto" w:fill="FFFFFF"/>
        <w:rPr>
          <w:b/>
          <w:bCs/>
          <w:color w:val="000000"/>
          <w:lang w:val="en-AU" w:eastAsia="en-AU"/>
        </w:rPr>
      </w:pPr>
    </w:p>
    <w:p w14:paraId="03583B5B" w14:textId="4328CECC" w:rsidR="00A1205F" w:rsidRDefault="00A1205F" w:rsidP="00DA7E71">
      <w:pPr>
        <w:shd w:val="clear" w:color="auto" w:fill="FFFFFF"/>
        <w:rPr>
          <w:b/>
          <w:bCs/>
          <w:color w:val="000000"/>
          <w:lang w:val="en-AU" w:eastAsia="en-AU"/>
        </w:rPr>
      </w:pPr>
    </w:p>
    <w:p w14:paraId="0F9238F6" w14:textId="34B28417" w:rsidR="00A1205F" w:rsidRDefault="00A1205F" w:rsidP="00DA7E71">
      <w:pPr>
        <w:shd w:val="clear" w:color="auto" w:fill="FFFFFF"/>
        <w:rPr>
          <w:b/>
          <w:bCs/>
          <w:color w:val="000000"/>
          <w:lang w:val="en-AU" w:eastAsia="en-AU"/>
        </w:rPr>
      </w:pPr>
    </w:p>
    <w:p w14:paraId="3F8226A5" w14:textId="33DAFC33" w:rsidR="00A1205F" w:rsidRDefault="00A1205F" w:rsidP="00DA7E71">
      <w:pPr>
        <w:shd w:val="clear" w:color="auto" w:fill="FFFFFF"/>
        <w:rPr>
          <w:b/>
          <w:bCs/>
          <w:color w:val="000000"/>
          <w:lang w:val="en-AU" w:eastAsia="en-AU"/>
        </w:rPr>
      </w:pPr>
    </w:p>
    <w:p w14:paraId="7309F875" w14:textId="12FC6F98" w:rsidR="00A1205F" w:rsidRDefault="00A1205F" w:rsidP="00DA7E71">
      <w:pPr>
        <w:shd w:val="clear" w:color="auto" w:fill="FFFFFF"/>
        <w:rPr>
          <w:b/>
          <w:bCs/>
          <w:color w:val="000000"/>
          <w:lang w:val="en-AU" w:eastAsia="en-AU"/>
        </w:rPr>
      </w:pPr>
    </w:p>
    <w:p w14:paraId="7951DDE0" w14:textId="5F08EEBB" w:rsidR="00A1205F" w:rsidRDefault="00A1205F" w:rsidP="00DA7E71">
      <w:pPr>
        <w:shd w:val="clear" w:color="auto" w:fill="FFFFFF"/>
        <w:rPr>
          <w:b/>
          <w:bCs/>
          <w:color w:val="000000"/>
          <w:lang w:val="en-AU" w:eastAsia="en-AU"/>
        </w:rPr>
      </w:pPr>
    </w:p>
    <w:p w14:paraId="74BB6282" w14:textId="28443368" w:rsidR="00A1205F" w:rsidRDefault="00A1205F" w:rsidP="00DA7E71">
      <w:pPr>
        <w:shd w:val="clear" w:color="auto" w:fill="FFFFFF"/>
        <w:rPr>
          <w:b/>
          <w:bCs/>
          <w:color w:val="000000"/>
          <w:lang w:val="en-AU" w:eastAsia="en-AU"/>
        </w:rPr>
      </w:pPr>
    </w:p>
    <w:p w14:paraId="5B74E2D6" w14:textId="435E0AE7" w:rsidR="00A1205F" w:rsidRDefault="00A1205F" w:rsidP="00DA7E71">
      <w:pPr>
        <w:shd w:val="clear" w:color="auto" w:fill="FFFFFF"/>
        <w:rPr>
          <w:b/>
          <w:bCs/>
          <w:color w:val="000000"/>
          <w:lang w:val="en-AU" w:eastAsia="en-AU"/>
        </w:rPr>
      </w:pPr>
    </w:p>
    <w:p w14:paraId="09D52500" w14:textId="77777777" w:rsidR="00A1205F" w:rsidRDefault="00A1205F" w:rsidP="00DA7E71">
      <w:pPr>
        <w:shd w:val="clear" w:color="auto" w:fill="FFFFFF"/>
        <w:rPr>
          <w:b/>
          <w:bCs/>
          <w:color w:val="000000"/>
          <w:lang w:val="en-AU" w:eastAsia="en-AU"/>
        </w:rPr>
      </w:pPr>
    </w:p>
    <w:p w14:paraId="043E6B69" w14:textId="77777777" w:rsidR="00643A16" w:rsidRDefault="00643A16" w:rsidP="00DA7E71">
      <w:pPr>
        <w:shd w:val="clear" w:color="auto" w:fill="FFFFFF"/>
        <w:rPr>
          <w:b/>
          <w:bCs/>
          <w:color w:val="000000"/>
          <w:lang w:val="en-AU" w:eastAsia="en-AU"/>
        </w:rPr>
      </w:pPr>
    </w:p>
    <w:p w14:paraId="69AB422E" w14:textId="77777777" w:rsidR="00643A16" w:rsidRDefault="00643A16" w:rsidP="00DA7E71">
      <w:pPr>
        <w:shd w:val="clear" w:color="auto" w:fill="FFFFFF"/>
        <w:rPr>
          <w:b/>
          <w:bCs/>
          <w:color w:val="000000"/>
          <w:lang w:val="en-AU" w:eastAsia="en-AU"/>
        </w:rPr>
      </w:pPr>
    </w:p>
    <w:p w14:paraId="6A16D0E6" w14:textId="77777777" w:rsidR="00643A16" w:rsidRDefault="00643A16" w:rsidP="00DA7E71">
      <w:pPr>
        <w:shd w:val="clear" w:color="auto" w:fill="FFFFFF"/>
        <w:rPr>
          <w:b/>
          <w:bCs/>
          <w:color w:val="000000"/>
          <w:lang w:val="en-AU" w:eastAsia="en-AU"/>
        </w:rPr>
      </w:pPr>
    </w:p>
    <w:p w14:paraId="085900DE" w14:textId="77777777" w:rsidR="00643A16" w:rsidRDefault="00643A16" w:rsidP="00DA7E71">
      <w:pPr>
        <w:shd w:val="clear" w:color="auto" w:fill="FFFFFF"/>
        <w:rPr>
          <w:b/>
          <w:bCs/>
          <w:color w:val="000000"/>
          <w:lang w:val="en-AU" w:eastAsia="en-AU"/>
        </w:rPr>
      </w:pPr>
    </w:p>
    <w:p w14:paraId="5982FB0C" w14:textId="77777777" w:rsidR="00643A16" w:rsidRPr="00643A16" w:rsidRDefault="00643A16" w:rsidP="00DA7E71">
      <w:pPr>
        <w:shd w:val="clear" w:color="auto" w:fill="FFFFFF"/>
        <w:rPr>
          <w:bCs/>
          <w:i/>
          <w:color w:val="000000"/>
          <w:sz w:val="32"/>
          <w:lang w:val="en-AU" w:eastAsia="en-AU"/>
        </w:rPr>
      </w:pPr>
      <w:commentRangeStart w:id="19"/>
      <w:r w:rsidRPr="00643A16">
        <w:rPr>
          <w:bCs/>
          <w:i/>
          <w:color w:val="000000"/>
          <w:sz w:val="32"/>
          <w:lang w:val="en-AU" w:eastAsia="en-AU"/>
        </w:rPr>
        <w:lastRenderedPageBreak/>
        <w:t>(Nutritional Perceptions)</w:t>
      </w:r>
      <w:commentRangeEnd w:id="19"/>
      <w:r w:rsidR="005A13B0">
        <w:rPr>
          <w:rStyle w:val="CommentReference"/>
        </w:rPr>
        <w:commentReference w:id="19"/>
      </w:r>
    </w:p>
    <w:p w14:paraId="10E5D042" w14:textId="77777777" w:rsidR="00DA7E71" w:rsidRDefault="00DA7E71" w:rsidP="00DA7E71">
      <w:pPr>
        <w:shd w:val="clear" w:color="auto" w:fill="FFFFFF"/>
        <w:rPr>
          <w:b/>
          <w:bCs/>
          <w:color w:val="000000"/>
          <w:lang w:val="en-AU" w:eastAsia="en-AU"/>
        </w:rPr>
      </w:pPr>
      <w:r>
        <w:rPr>
          <w:noProof/>
          <w:lang w:eastAsia="en-US"/>
        </w:rPr>
        <w:drawing>
          <wp:anchor distT="45720" distB="45720" distL="114300" distR="114300" simplePos="0" relativeHeight="251646464" behindDoc="0" locked="0" layoutInCell="1" allowOverlap="1" wp14:anchorId="598AB006" wp14:editId="388FA9E0">
            <wp:simplePos x="0" y="0"/>
            <wp:positionH relativeFrom="column">
              <wp:posOffset>5135880</wp:posOffset>
            </wp:positionH>
            <wp:positionV relativeFrom="paragraph">
              <wp:posOffset>119380</wp:posOffset>
            </wp:positionV>
            <wp:extent cx="1152525" cy="4514850"/>
            <wp:effectExtent l="0" t="0" r="9525" b="0"/>
            <wp:wrapSquare wrapText="bothSides"/>
            <wp:docPr id="52" name="Picture 52" descr="1. Rice/bread&#10;2. Milk&#10;3. Fish&#10;4. Meat/chicken&#10;5. Eggs&#10;6. Vegetables&#10;7. Fruits&#10;8. Pulses (daal)&#10;9. Other (specify)&#10;10. Don’t know&#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 Rice/bread&#10;2. Milk&#10;3. Fish&#10;4. Meat/chicken&#10;5. Eggs&#10;6. Vegetables&#10;7. Fruits&#10;8. Pulses (daal)&#10;9. Other (specify)&#10;10. Don’t know&#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2525" cy="4514850"/>
                    </a:xfrm>
                    <a:prstGeom prst="rect">
                      <a:avLst/>
                    </a:prstGeom>
                    <a:noFill/>
                  </pic:spPr>
                </pic:pic>
              </a:graphicData>
            </a:graphic>
            <wp14:sizeRelH relativeFrom="margin">
              <wp14:pctWidth>0</wp14:pctWidth>
            </wp14:sizeRelH>
            <wp14:sizeRelV relativeFrom="margin">
              <wp14:pctHeight>0</wp14:pctHeight>
            </wp14:sizeRelV>
          </wp:anchor>
        </w:drawing>
      </w:r>
      <w:r w:rsidR="00643A16">
        <w:rPr>
          <w:b/>
          <w:bCs/>
          <w:color w:val="000000"/>
          <w:lang w:val="en-AU" w:eastAsia="en-AU"/>
        </w:rPr>
        <w:t>18</w:t>
      </w:r>
      <w:r>
        <w:rPr>
          <w:b/>
          <w:bCs/>
          <w:color w:val="000000"/>
          <w:lang w:val="en-AU" w:eastAsia="en-AU"/>
        </w:rPr>
        <w:t xml:space="preserve">.1.      What foods are particularly important for a pregnant woman to eat to ensure a normal delivery? (allow respondents up to 4 answers)   </w:t>
      </w:r>
    </w:p>
    <w:p w14:paraId="5B731FBC" w14:textId="77777777" w:rsidR="00DA7E71" w:rsidRDefault="00DA7E71" w:rsidP="00DA7E71">
      <w:pPr>
        <w:numPr>
          <w:ilvl w:val="1"/>
          <w:numId w:val="10"/>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6A954C21" w14:textId="77777777" w:rsidR="00DA7E71" w:rsidRDefault="00DA7E71" w:rsidP="00DA7E71">
      <w:pPr>
        <w:numPr>
          <w:ilvl w:val="1"/>
          <w:numId w:val="10"/>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7C969036" w14:textId="77777777" w:rsidR="00DA7E71" w:rsidRDefault="00DA7E71" w:rsidP="00DA7E71">
      <w:pPr>
        <w:numPr>
          <w:ilvl w:val="1"/>
          <w:numId w:val="10"/>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37275BFB" w14:textId="77777777" w:rsidR="00DA7E71" w:rsidRDefault="00DA7E71" w:rsidP="00DA7E71">
      <w:pPr>
        <w:numPr>
          <w:ilvl w:val="1"/>
          <w:numId w:val="10"/>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7C008977" w14:textId="77777777" w:rsidR="00DA7E71" w:rsidRDefault="00DA7E71" w:rsidP="00DA7E71">
      <w:pPr>
        <w:shd w:val="clear" w:color="auto" w:fill="FFFFFF"/>
        <w:ind w:left="720" w:hanging="720"/>
        <w:rPr>
          <w:rFonts w:ascii="Arial" w:hAnsi="Arial" w:cs="Arial"/>
          <w:color w:val="000000"/>
          <w:lang w:val="en-AU" w:eastAsia="en-AU"/>
        </w:rPr>
      </w:pPr>
    </w:p>
    <w:p w14:paraId="3BA69FE7" w14:textId="77777777" w:rsidR="00DA7E71" w:rsidRDefault="00DA7E71" w:rsidP="00DA7E71">
      <w:pPr>
        <w:shd w:val="clear" w:color="auto" w:fill="FFFFFF"/>
        <w:ind w:left="720" w:hanging="720"/>
        <w:rPr>
          <w:b/>
          <w:bCs/>
          <w:color w:val="000000"/>
          <w:lang w:val="en-AU" w:eastAsia="en-AU"/>
        </w:rPr>
      </w:pPr>
      <w:r>
        <w:rPr>
          <w:b/>
          <w:bCs/>
          <w:color w:val="000000"/>
          <w:lang w:val="en-AU" w:eastAsia="en-AU"/>
        </w:rPr>
        <w:t>1</w:t>
      </w:r>
      <w:r w:rsidR="00643A16">
        <w:rPr>
          <w:b/>
          <w:bCs/>
          <w:color w:val="000000"/>
          <w:lang w:val="en-AU" w:eastAsia="en-AU"/>
        </w:rPr>
        <w:t>8</w:t>
      </w:r>
      <w:r>
        <w:rPr>
          <w:b/>
          <w:bCs/>
          <w:color w:val="000000"/>
          <w:lang w:val="en-AU" w:eastAsia="en-AU"/>
        </w:rPr>
        <w:t xml:space="preserve">.2.      What foods are particularly important for a lactating woman to eat to ensure sufficient breastmilk? (allow respondents up to 4 answers)                      </w:t>
      </w:r>
    </w:p>
    <w:p w14:paraId="02513C8F" w14:textId="77777777" w:rsidR="00DA7E71" w:rsidRDefault="00DA7E71" w:rsidP="00DA7E71">
      <w:pPr>
        <w:numPr>
          <w:ilvl w:val="0"/>
          <w:numId w:val="11"/>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018CF30C" w14:textId="77777777" w:rsidR="00DA7E71" w:rsidRDefault="00DA7E71" w:rsidP="00DA7E71">
      <w:pPr>
        <w:numPr>
          <w:ilvl w:val="0"/>
          <w:numId w:val="11"/>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1754D693" w14:textId="77777777" w:rsidR="00DA7E71" w:rsidRDefault="00DA7E71" w:rsidP="00DA7E71">
      <w:pPr>
        <w:numPr>
          <w:ilvl w:val="0"/>
          <w:numId w:val="11"/>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2CB88D41" w14:textId="77777777" w:rsidR="00DA7E71" w:rsidRDefault="00DA7E71" w:rsidP="00DA7E71">
      <w:pPr>
        <w:numPr>
          <w:ilvl w:val="0"/>
          <w:numId w:val="11"/>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3F0FC4BF" w14:textId="77777777" w:rsidR="00DA7E71" w:rsidRDefault="00DA7E71" w:rsidP="00DA7E71">
      <w:pPr>
        <w:shd w:val="clear" w:color="auto" w:fill="FFFFFF"/>
        <w:ind w:left="720" w:hanging="720"/>
        <w:rPr>
          <w:rFonts w:ascii="Arial" w:hAnsi="Arial" w:cs="Arial"/>
          <w:color w:val="000000"/>
          <w:lang w:val="en-AU" w:eastAsia="en-AU"/>
        </w:rPr>
      </w:pPr>
    </w:p>
    <w:p w14:paraId="5AFBA009" w14:textId="77777777" w:rsidR="00DA7E71" w:rsidRDefault="00643A16" w:rsidP="00DA7E71">
      <w:pPr>
        <w:shd w:val="clear" w:color="auto" w:fill="FFFFFF"/>
        <w:ind w:left="720" w:hanging="720"/>
        <w:rPr>
          <w:b/>
          <w:bCs/>
          <w:color w:val="000000"/>
          <w:lang w:val="en-AU" w:eastAsia="en-AU"/>
        </w:rPr>
      </w:pPr>
      <w:r>
        <w:rPr>
          <w:b/>
          <w:bCs/>
          <w:color w:val="000000"/>
          <w:lang w:val="en-AU" w:eastAsia="en-AU"/>
        </w:rPr>
        <w:t>18</w:t>
      </w:r>
      <w:r w:rsidR="00DA7E71">
        <w:rPr>
          <w:b/>
          <w:bCs/>
          <w:color w:val="000000"/>
          <w:lang w:val="en-AU" w:eastAsia="en-AU"/>
        </w:rPr>
        <w:t>.3.      What foods should be restricted during pregnancy and lactation?</w:t>
      </w:r>
    </w:p>
    <w:p w14:paraId="02377282" w14:textId="77777777" w:rsidR="00DA7E71" w:rsidRDefault="00DA7E71" w:rsidP="00DA7E71">
      <w:pPr>
        <w:shd w:val="clear" w:color="auto" w:fill="FFFFFF"/>
        <w:ind w:left="720"/>
        <w:rPr>
          <w:b/>
          <w:bCs/>
          <w:color w:val="000000"/>
          <w:lang w:val="en-AU" w:eastAsia="en-AU"/>
        </w:rPr>
      </w:pPr>
      <w:r>
        <w:rPr>
          <w:b/>
          <w:bCs/>
          <w:color w:val="000000"/>
          <w:lang w:val="en-AU" w:eastAsia="en-AU"/>
        </w:rPr>
        <w:t>(allow respondents up to 4 answers)</w:t>
      </w:r>
    </w:p>
    <w:p w14:paraId="243094A8" w14:textId="77777777" w:rsidR="00DA7E71" w:rsidRDefault="00DA7E71" w:rsidP="00DA7E71">
      <w:pPr>
        <w:numPr>
          <w:ilvl w:val="0"/>
          <w:numId w:val="12"/>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76C3CA0C" w14:textId="77777777" w:rsidR="00DA7E71" w:rsidRDefault="00DA7E71" w:rsidP="00DA7E71">
      <w:pPr>
        <w:numPr>
          <w:ilvl w:val="0"/>
          <w:numId w:val="12"/>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502B171C" w14:textId="77777777" w:rsidR="00DA7E71" w:rsidRDefault="00DA7E71" w:rsidP="00DA7E71">
      <w:pPr>
        <w:numPr>
          <w:ilvl w:val="0"/>
          <w:numId w:val="12"/>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2022649E" w14:textId="77777777" w:rsidR="00DA7E71" w:rsidRDefault="00DA7E71" w:rsidP="00DA7E71">
      <w:pPr>
        <w:numPr>
          <w:ilvl w:val="0"/>
          <w:numId w:val="12"/>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627AB3E6" w14:textId="77777777" w:rsidR="00DA7E71" w:rsidRDefault="00DA7E71" w:rsidP="00DA7E71">
      <w:pPr>
        <w:shd w:val="clear" w:color="auto" w:fill="FFFFFF"/>
        <w:spacing w:before="100" w:beforeAutospacing="1"/>
        <w:ind w:left="720" w:hanging="720"/>
        <w:rPr>
          <w:b/>
          <w:bCs/>
          <w:color w:val="000000"/>
          <w:lang w:val="en-AU" w:eastAsia="en-AU"/>
        </w:rPr>
      </w:pPr>
      <w:r>
        <w:rPr>
          <w:noProof/>
          <w:lang w:eastAsia="en-US"/>
        </w:rPr>
        <w:drawing>
          <wp:anchor distT="45720" distB="45720" distL="114300" distR="114300" simplePos="0" relativeHeight="251647488" behindDoc="0" locked="0" layoutInCell="1" allowOverlap="1" wp14:anchorId="7A74CC17" wp14:editId="6DC686C3">
            <wp:simplePos x="0" y="0"/>
            <wp:positionH relativeFrom="column">
              <wp:posOffset>5135880</wp:posOffset>
            </wp:positionH>
            <wp:positionV relativeFrom="paragraph">
              <wp:posOffset>217805</wp:posOffset>
            </wp:positionV>
            <wp:extent cx="1162050" cy="1504950"/>
            <wp:effectExtent l="0" t="0" r="0" b="0"/>
            <wp:wrapSquare wrapText="bothSides"/>
            <wp:docPr id="51" name="Picture 51" descr="1. Rice/bread&#10;2. Milk&#10;3. Fish&#10;4. Meat/chicken&#10;5. Eggs&#10;6. Vegetables&#10;7. Fruits&#10;8. Pulses (daal)&#10;9. Suji/gruel&#10;10. Other (specify)&#10;11. Don’t know&#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 Rice/bread&#10;2. Milk&#10;3. Fish&#10;4. Meat/chicken&#10;5. Eggs&#10;6. Vegetables&#10;7. Fruits&#10;8. Pulses (daal)&#10;9. Suji/gruel&#10;10. Other (specify)&#10;11. Don’t know&#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62050" cy="1504950"/>
                    </a:xfrm>
                    <a:prstGeom prst="rect">
                      <a:avLst/>
                    </a:prstGeom>
                    <a:noFill/>
                  </pic:spPr>
                </pic:pic>
              </a:graphicData>
            </a:graphic>
            <wp14:sizeRelH relativeFrom="margin">
              <wp14:pctWidth>0</wp14:pctWidth>
            </wp14:sizeRelH>
            <wp14:sizeRelV relativeFrom="margin">
              <wp14:pctHeight>0</wp14:pctHeight>
            </wp14:sizeRelV>
          </wp:anchor>
        </w:drawing>
      </w:r>
      <w:r w:rsidR="00643A16">
        <w:rPr>
          <w:b/>
          <w:bCs/>
        </w:rPr>
        <w:t>18</w:t>
      </w:r>
      <w:r>
        <w:rPr>
          <w:b/>
          <w:bCs/>
        </w:rPr>
        <w:t xml:space="preserve">.4.      </w:t>
      </w:r>
      <w:r>
        <w:rPr>
          <w:b/>
          <w:bCs/>
          <w:color w:val="000000"/>
          <w:lang w:val="en-AU" w:eastAsia="en-AU"/>
        </w:rPr>
        <w:t>What foods does a young child (&lt;24 months) need in order to grow and develop healthily? (allow respondents up to 4 answers)</w:t>
      </w:r>
    </w:p>
    <w:p w14:paraId="185468BB" w14:textId="77777777" w:rsidR="00DA7E71" w:rsidRDefault="00DA7E71" w:rsidP="00DA7E71">
      <w:pPr>
        <w:numPr>
          <w:ilvl w:val="0"/>
          <w:numId w:val="13"/>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7942902B" w14:textId="77777777" w:rsidR="00DA7E71" w:rsidRDefault="00DA7E71" w:rsidP="00DA7E71">
      <w:pPr>
        <w:numPr>
          <w:ilvl w:val="0"/>
          <w:numId w:val="13"/>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09A1B158" w14:textId="77777777" w:rsidR="00DA7E71" w:rsidRDefault="00DA7E71" w:rsidP="00DA7E71">
      <w:pPr>
        <w:numPr>
          <w:ilvl w:val="0"/>
          <w:numId w:val="13"/>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1B1D29DA" w14:textId="77777777" w:rsidR="00DA7E71" w:rsidRDefault="00DA7E71" w:rsidP="00DA7E71">
      <w:pPr>
        <w:numPr>
          <w:ilvl w:val="0"/>
          <w:numId w:val="13"/>
        </w:numPr>
        <w:shd w:val="clear" w:color="auto" w:fill="FFFFFF"/>
        <w:spacing w:before="120" w:line="276" w:lineRule="auto"/>
        <w:rPr>
          <w:rFonts w:ascii="Arial" w:hAnsi="Arial" w:cs="Arial"/>
          <w:color w:val="000000"/>
          <w:lang w:val="en-AU" w:eastAsia="en-AU"/>
        </w:rPr>
      </w:pPr>
      <w:r>
        <w:rPr>
          <w:rFonts w:ascii="Arial" w:hAnsi="Arial" w:cs="Arial"/>
          <w:color w:val="000000"/>
          <w:lang w:val="en-AU" w:eastAsia="en-AU"/>
        </w:rPr>
        <w:t>_________________</w:t>
      </w:r>
    </w:p>
    <w:p w14:paraId="48DB6277" w14:textId="77777777" w:rsidR="00DA7E71" w:rsidRDefault="00DA7E71" w:rsidP="00DA7E71">
      <w:pPr>
        <w:shd w:val="clear" w:color="auto" w:fill="FFFFFF"/>
        <w:ind w:left="720" w:hanging="720"/>
        <w:rPr>
          <w:rFonts w:ascii="Arial" w:hAnsi="Arial" w:cs="Arial"/>
          <w:color w:val="000000"/>
          <w:lang w:val="en-AU" w:eastAsia="en-AU"/>
        </w:rPr>
      </w:pPr>
    </w:p>
    <w:p w14:paraId="235D5A01" w14:textId="77777777" w:rsidR="00643A16" w:rsidRDefault="00643A16" w:rsidP="00643A16">
      <w:pPr>
        <w:pStyle w:val="NoSpacing"/>
        <w:rPr>
          <w:b/>
          <w:bCs/>
          <w:sz w:val="24"/>
          <w:szCs w:val="24"/>
        </w:rPr>
      </w:pPr>
      <w:r>
        <w:rPr>
          <w:b/>
          <w:bCs/>
        </w:rPr>
        <w:t>18.5. Do you think children should eat fish?</w:t>
      </w:r>
    </w:p>
    <w:p w14:paraId="4F52ABFC" w14:textId="77777777" w:rsidR="00643A16" w:rsidRDefault="00643A16" w:rsidP="00643A16">
      <w:pPr>
        <w:autoSpaceDE w:val="0"/>
        <w:autoSpaceDN w:val="0"/>
        <w:jc w:val="both"/>
        <w:rPr>
          <w:sz w:val="24"/>
          <w:szCs w:val="24"/>
        </w:rPr>
      </w:pPr>
      <w:r>
        <w:rPr>
          <w:sz w:val="24"/>
          <w:szCs w:val="24"/>
        </w:rPr>
        <w:t>____________________________________________________________________________________________________________________________________________________________</w:t>
      </w:r>
    </w:p>
    <w:p w14:paraId="319CB14C" w14:textId="77777777" w:rsidR="00643A16" w:rsidRDefault="00643A16" w:rsidP="00643A16"/>
    <w:p w14:paraId="634A86C6" w14:textId="77777777" w:rsidR="00DA7E71" w:rsidRDefault="00DA7E71" w:rsidP="00DA7E71">
      <w:pPr>
        <w:shd w:val="clear" w:color="auto" w:fill="FFFFFF"/>
        <w:ind w:left="720" w:hanging="720"/>
        <w:rPr>
          <w:b/>
          <w:bCs/>
          <w:color w:val="000000"/>
          <w:lang w:val="en-AU" w:eastAsia="en-AU"/>
        </w:rPr>
      </w:pPr>
      <w:r>
        <w:rPr>
          <w:b/>
          <w:bCs/>
          <w:color w:val="000000"/>
          <w:lang w:val="en-AU" w:eastAsia="en-AU"/>
        </w:rPr>
        <w:t>1</w:t>
      </w:r>
      <w:r w:rsidR="00643A16">
        <w:rPr>
          <w:b/>
          <w:bCs/>
          <w:color w:val="000000"/>
          <w:lang w:val="en-AU" w:eastAsia="en-AU"/>
        </w:rPr>
        <w:t>8</w:t>
      </w:r>
      <w:r>
        <w:rPr>
          <w:b/>
          <w:bCs/>
          <w:color w:val="000000"/>
          <w:lang w:val="en-AU" w:eastAsia="en-AU"/>
        </w:rPr>
        <w:t>.</w:t>
      </w:r>
      <w:r w:rsidR="00643A16">
        <w:rPr>
          <w:b/>
          <w:bCs/>
          <w:color w:val="000000"/>
          <w:lang w:val="en-AU" w:eastAsia="en-AU"/>
        </w:rPr>
        <w:t>6</w:t>
      </w:r>
      <w:r>
        <w:rPr>
          <w:b/>
          <w:bCs/>
          <w:color w:val="000000"/>
          <w:lang w:val="en-AU" w:eastAsia="en-AU"/>
        </w:rPr>
        <w:t xml:space="preserve">. At what age should infants/children first be given fish? </w:t>
      </w:r>
      <w:r w:rsidR="00643A16">
        <w:rPr>
          <w:b/>
          <w:bCs/>
          <w:color w:val="000000"/>
          <w:lang w:val="en-AU" w:eastAsia="en-AU"/>
        </w:rPr>
        <w:tab/>
      </w:r>
      <w:r w:rsidR="00643A16">
        <w:rPr>
          <w:b/>
          <w:bCs/>
          <w:color w:val="000000"/>
          <w:lang w:val="en-AU" w:eastAsia="en-AU"/>
        </w:rPr>
        <w:tab/>
        <w:t>____________</w:t>
      </w:r>
      <w:r>
        <w:rPr>
          <w:b/>
          <w:bCs/>
          <w:color w:val="000000"/>
          <w:lang w:val="en-AU" w:eastAsia="en-AU"/>
        </w:rPr>
        <w:t>______</w:t>
      </w:r>
      <w:r w:rsidR="00643A16">
        <w:rPr>
          <w:b/>
          <w:bCs/>
          <w:color w:val="000000"/>
          <w:lang w:val="en-AU" w:eastAsia="en-AU"/>
        </w:rPr>
        <w:t xml:space="preserve"> </w:t>
      </w:r>
      <w:r>
        <w:rPr>
          <w:b/>
          <w:bCs/>
          <w:color w:val="000000"/>
          <w:lang w:val="en-AU" w:eastAsia="en-AU"/>
        </w:rPr>
        <w:t>(months)</w:t>
      </w:r>
    </w:p>
    <w:p w14:paraId="3D2155C9" w14:textId="77777777" w:rsidR="00DA7E71" w:rsidRDefault="00DA7E71" w:rsidP="00DA7E71">
      <w:pPr>
        <w:shd w:val="clear" w:color="auto" w:fill="FFFFFF"/>
        <w:ind w:left="720" w:hanging="720"/>
        <w:rPr>
          <w:rFonts w:ascii="Arial" w:hAnsi="Arial" w:cs="Arial"/>
          <w:color w:val="000000"/>
          <w:lang w:val="en-AU" w:eastAsia="en-AU"/>
        </w:rPr>
      </w:pPr>
    </w:p>
    <w:p w14:paraId="42E4E386" w14:textId="6C082435" w:rsidR="00643A16" w:rsidRDefault="00643A16" w:rsidP="00643A16">
      <w:pPr>
        <w:autoSpaceDE w:val="0"/>
        <w:autoSpaceDN w:val="0"/>
        <w:jc w:val="both"/>
        <w:rPr>
          <w:b/>
          <w:bCs/>
        </w:rPr>
      </w:pPr>
      <w:r>
        <w:rPr>
          <w:b/>
          <w:bCs/>
        </w:rPr>
        <w:t>18.7 What is your children’s favorite kind of fish and size?</w:t>
      </w:r>
    </w:p>
    <w:p w14:paraId="61F96DE9" w14:textId="77777777" w:rsidR="00643A16" w:rsidRDefault="00643A16" w:rsidP="00643A16">
      <w:pPr>
        <w:autoSpaceDE w:val="0"/>
        <w:autoSpaceDN w:val="0"/>
        <w:jc w:val="both"/>
        <w:rPr>
          <w:b/>
          <w:bCs/>
        </w:rPr>
      </w:pPr>
      <w:r>
        <w:t>__________________________________________________________________________________________________________________________________________________________________________</w:t>
      </w:r>
    </w:p>
    <w:p w14:paraId="38FA6281" w14:textId="77777777" w:rsidR="00DA7E71" w:rsidRDefault="00DA7E71" w:rsidP="00DA7E71">
      <w:pPr>
        <w:rPr>
          <w:b/>
          <w:bCs/>
        </w:rPr>
      </w:pPr>
    </w:p>
    <w:p w14:paraId="78A1C70D" w14:textId="77777777" w:rsidR="00DA7E71" w:rsidRDefault="00DA7E71" w:rsidP="00DA7E71">
      <w:pPr>
        <w:pStyle w:val="Heading1"/>
      </w:pPr>
      <w:r>
        <w:lastRenderedPageBreak/>
        <w:t>Stage 3; Household Gender Roles &amp; Attitudes                                Date:__________</w:t>
      </w:r>
    </w:p>
    <w:p w14:paraId="715E35E8" w14:textId="77777777" w:rsidR="00DA7E71" w:rsidRDefault="00DA7E71" w:rsidP="00DA7E71"/>
    <w:tbl>
      <w:tblPr>
        <w:tblW w:w="5000" w:type="pct"/>
        <w:tblCellMar>
          <w:left w:w="0" w:type="dxa"/>
          <w:right w:w="0" w:type="dxa"/>
        </w:tblCellMar>
        <w:tblLook w:val="04A0" w:firstRow="1" w:lastRow="0" w:firstColumn="1" w:lastColumn="0" w:noHBand="0" w:noVBand="1"/>
      </w:tblPr>
      <w:tblGrid>
        <w:gridCol w:w="1154"/>
        <w:gridCol w:w="1016"/>
        <w:gridCol w:w="714"/>
        <w:gridCol w:w="1517"/>
        <w:gridCol w:w="1311"/>
        <w:gridCol w:w="3628"/>
      </w:tblGrid>
      <w:tr w:rsidR="00DA7E71" w14:paraId="72D9F367" w14:textId="77777777" w:rsidTr="00DA7E71">
        <w:trPr>
          <w:trHeight w:val="300"/>
        </w:trPr>
        <w:tc>
          <w:tcPr>
            <w:tcW w:w="3058" w:type="pct"/>
            <w:gridSpan w:val="5"/>
            <w:tcBorders>
              <w:top w:val="single" w:sz="8" w:space="0" w:color="auto"/>
              <w:left w:val="single" w:sz="8" w:space="0" w:color="auto"/>
              <w:bottom w:val="single" w:sz="8" w:space="0" w:color="auto"/>
              <w:right w:val="single" w:sz="8" w:space="0" w:color="auto"/>
            </w:tcBorders>
            <w:noWrap/>
            <w:tcMar>
              <w:top w:w="0" w:type="dxa"/>
              <w:left w:w="58" w:type="dxa"/>
              <w:bottom w:w="0" w:type="dxa"/>
              <w:right w:w="58" w:type="dxa"/>
            </w:tcMar>
            <w:vAlign w:val="center"/>
            <w:hideMark/>
          </w:tcPr>
          <w:p w14:paraId="4646EC9B" w14:textId="77777777" w:rsidR="00DA7E71" w:rsidRDefault="00DA7E71">
            <w:pPr>
              <w:spacing w:line="252" w:lineRule="auto"/>
              <w:rPr>
                <w:b/>
                <w:bCs/>
                <w:color w:val="000000"/>
                <w:sz w:val="24"/>
                <w:szCs w:val="24"/>
              </w:rPr>
            </w:pPr>
            <w:r>
              <w:rPr>
                <w:b/>
                <w:bCs/>
                <w:color w:val="000000"/>
                <w:sz w:val="24"/>
                <w:szCs w:val="24"/>
              </w:rPr>
              <w:t>Respondent ID</w:t>
            </w:r>
          </w:p>
        </w:tc>
        <w:tc>
          <w:tcPr>
            <w:tcW w:w="1942" w:type="pct"/>
            <w:tcBorders>
              <w:top w:val="single" w:sz="8" w:space="0" w:color="auto"/>
              <w:left w:val="nil"/>
              <w:bottom w:val="single" w:sz="8" w:space="0" w:color="auto"/>
              <w:right w:val="single" w:sz="8" w:space="0" w:color="auto"/>
            </w:tcBorders>
            <w:tcMar>
              <w:top w:w="0" w:type="dxa"/>
              <w:left w:w="58" w:type="dxa"/>
              <w:bottom w:w="0" w:type="dxa"/>
              <w:right w:w="58" w:type="dxa"/>
            </w:tcMar>
          </w:tcPr>
          <w:p w14:paraId="29EFE2BB" w14:textId="77777777" w:rsidR="00DA7E71" w:rsidRDefault="00DA7E71">
            <w:pPr>
              <w:spacing w:line="252" w:lineRule="auto"/>
              <w:jc w:val="both"/>
              <w:rPr>
                <w:b/>
                <w:bCs/>
                <w:color w:val="000000"/>
                <w:sz w:val="24"/>
                <w:szCs w:val="24"/>
              </w:rPr>
            </w:pPr>
          </w:p>
        </w:tc>
      </w:tr>
      <w:tr w:rsidR="00DA7E71" w14:paraId="6D700B1A" w14:textId="77777777" w:rsidTr="00DA7E71">
        <w:trPr>
          <w:trHeight w:val="300"/>
        </w:trPr>
        <w:tc>
          <w:tcPr>
            <w:tcW w:w="3058" w:type="pct"/>
            <w:gridSpan w:val="5"/>
            <w:tcBorders>
              <w:top w:val="nil"/>
              <w:left w:val="single" w:sz="8" w:space="0" w:color="auto"/>
              <w:bottom w:val="single" w:sz="8" w:space="0" w:color="auto"/>
              <w:right w:val="single" w:sz="8" w:space="0" w:color="auto"/>
            </w:tcBorders>
            <w:noWrap/>
            <w:tcMar>
              <w:top w:w="0" w:type="dxa"/>
              <w:left w:w="58" w:type="dxa"/>
              <w:bottom w:w="0" w:type="dxa"/>
              <w:right w:w="58" w:type="dxa"/>
            </w:tcMar>
            <w:vAlign w:val="center"/>
            <w:hideMark/>
          </w:tcPr>
          <w:p w14:paraId="2E5B9D98" w14:textId="77777777" w:rsidR="00DA7E71" w:rsidRDefault="00DA7E71">
            <w:pPr>
              <w:spacing w:line="252" w:lineRule="auto"/>
              <w:jc w:val="both"/>
              <w:rPr>
                <w:color w:val="000000"/>
              </w:rPr>
            </w:pPr>
            <w:r>
              <w:t>Household Identification Number (001 – 700)</w:t>
            </w:r>
          </w:p>
        </w:tc>
        <w:tc>
          <w:tcPr>
            <w:tcW w:w="1942" w:type="pct"/>
            <w:tcBorders>
              <w:top w:val="nil"/>
              <w:left w:val="nil"/>
              <w:bottom w:val="single" w:sz="8" w:space="0" w:color="auto"/>
              <w:right w:val="single" w:sz="8" w:space="0" w:color="auto"/>
            </w:tcBorders>
            <w:tcMar>
              <w:top w:w="0" w:type="dxa"/>
              <w:left w:w="58" w:type="dxa"/>
              <w:bottom w:w="0" w:type="dxa"/>
              <w:right w:w="58" w:type="dxa"/>
            </w:tcMar>
          </w:tcPr>
          <w:p w14:paraId="0BB9AEB5" w14:textId="77777777" w:rsidR="00DA7E71" w:rsidRDefault="00DA7E71">
            <w:pPr>
              <w:spacing w:line="252" w:lineRule="auto"/>
              <w:jc w:val="both"/>
              <w:rPr>
                <w:color w:val="000000"/>
              </w:rPr>
            </w:pPr>
          </w:p>
        </w:tc>
      </w:tr>
      <w:tr w:rsidR="00DA7E71" w14:paraId="32AB36C5" w14:textId="77777777" w:rsidTr="00DA7E71">
        <w:trPr>
          <w:trHeight w:val="300"/>
        </w:trPr>
        <w:tc>
          <w:tcPr>
            <w:tcW w:w="3058" w:type="pct"/>
            <w:gridSpan w:val="5"/>
            <w:tcBorders>
              <w:top w:val="nil"/>
              <w:left w:val="single" w:sz="8" w:space="0" w:color="auto"/>
              <w:bottom w:val="single" w:sz="8" w:space="0" w:color="auto"/>
              <w:right w:val="single" w:sz="8" w:space="0" w:color="auto"/>
            </w:tcBorders>
            <w:noWrap/>
            <w:tcMar>
              <w:top w:w="0" w:type="dxa"/>
              <w:left w:w="58" w:type="dxa"/>
              <w:bottom w:w="0" w:type="dxa"/>
              <w:right w:w="58" w:type="dxa"/>
            </w:tcMar>
            <w:vAlign w:val="center"/>
            <w:hideMark/>
          </w:tcPr>
          <w:p w14:paraId="7E66CADE" w14:textId="77777777" w:rsidR="00DA7E71" w:rsidRDefault="00DA7E71">
            <w:pPr>
              <w:spacing w:line="252" w:lineRule="auto"/>
              <w:jc w:val="both"/>
            </w:pPr>
            <w:r>
              <w:t>Name of Interviewer</w:t>
            </w:r>
          </w:p>
        </w:tc>
        <w:tc>
          <w:tcPr>
            <w:tcW w:w="1942" w:type="pct"/>
            <w:tcBorders>
              <w:top w:val="nil"/>
              <w:left w:val="nil"/>
              <w:bottom w:val="single" w:sz="8" w:space="0" w:color="auto"/>
              <w:right w:val="single" w:sz="8" w:space="0" w:color="auto"/>
            </w:tcBorders>
            <w:tcMar>
              <w:top w:w="0" w:type="dxa"/>
              <w:left w:w="58" w:type="dxa"/>
              <w:bottom w:w="0" w:type="dxa"/>
              <w:right w:w="58" w:type="dxa"/>
            </w:tcMar>
          </w:tcPr>
          <w:p w14:paraId="4881B28A" w14:textId="77777777" w:rsidR="00DA7E71" w:rsidRDefault="00DA7E71">
            <w:pPr>
              <w:spacing w:line="252" w:lineRule="auto"/>
              <w:jc w:val="both"/>
              <w:rPr>
                <w:color w:val="000000"/>
              </w:rPr>
            </w:pPr>
          </w:p>
        </w:tc>
      </w:tr>
      <w:tr w:rsidR="00DA7E71" w14:paraId="41DECA84" w14:textId="77777777" w:rsidTr="00DA7E71">
        <w:trPr>
          <w:trHeight w:val="300"/>
        </w:trPr>
        <w:tc>
          <w:tcPr>
            <w:tcW w:w="3058" w:type="pct"/>
            <w:gridSpan w:val="5"/>
            <w:tcBorders>
              <w:top w:val="nil"/>
              <w:left w:val="single" w:sz="8" w:space="0" w:color="auto"/>
              <w:bottom w:val="single" w:sz="8" w:space="0" w:color="auto"/>
              <w:right w:val="single" w:sz="8" w:space="0" w:color="auto"/>
            </w:tcBorders>
            <w:noWrap/>
            <w:tcMar>
              <w:top w:w="0" w:type="dxa"/>
              <w:left w:w="58" w:type="dxa"/>
              <w:bottom w:w="0" w:type="dxa"/>
              <w:right w:w="58" w:type="dxa"/>
            </w:tcMar>
            <w:vAlign w:val="center"/>
            <w:hideMark/>
          </w:tcPr>
          <w:p w14:paraId="6D60E6D9" w14:textId="77777777" w:rsidR="00DA7E71" w:rsidRDefault="00DA7E71">
            <w:pPr>
              <w:spacing w:line="252" w:lineRule="auto"/>
              <w:jc w:val="both"/>
              <w:rPr>
                <w:color w:val="000000"/>
              </w:rPr>
            </w:pPr>
            <w:r>
              <w:t>Name of Interviewee/respondent</w:t>
            </w:r>
          </w:p>
        </w:tc>
        <w:tc>
          <w:tcPr>
            <w:tcW w:w="1942" w:type="pct"/>
            <w:tcBorders>
              <w:top w:val="nil"/>
              <w:left w:val="nil"/>
              <w:bottom w:val="single" w:sz="8" w:space="0" w:color="auto"/>
              <w:right w:val="single" w:sz="8" w:space="0" w:color="auto"/>
            </w:tcBorders>
            <w:tcMar>
              <w:top w:w="0" w:type="dxa"/>
              <w:left w:w="58" w:type="dxa"/>
              <w:bottom w:w="0" w:type="dxa"/>
              <w:right w:w="58" w:type="dxa"/>
            </w:tcMar>
          </w:tcPr>
          <w:p w14:paraId="39851762" w14:textId="77777777" w:rsidR="00DA7E71" w:rsidRDefault="00DA7E71">
            <w:pPr>
              <w:spacing w:line="252" w:lineRule="auto"/>
              <w:jc w:val="both"/>
              <w:rPr>
                <w:color w:val="000000"/>
              </w:rPr>
            </w:pPr>
          </w:p>
        </w:tc>
      </w:tr>
      <w:tr w:rsidR="00DA7E71" w14:paraId="61FE93A6" w14:textId="77777777" w:rsidTr="00DA7E71">
        <w:trPr>
          <w:trHeight w:val="300"/>
        </w:trPr>
        <w:tc>
          <w:tcPr>
            <w:tcW w:w="3058" w:type="pct"/>
            <w:gridSpan w:val="5"/>
            <w:tcBorders>
              <w:top w:val="nil"/>
              <w:left w:val="single" w:sz="8" w:space="0" w:color="auto"/>
              <w:bottom w:val="single" w:sz="8" w:space="0" w:color="auto"/>
              <w:right w:val="single" w:sz="8" w:space="0" w:color="auto"/>
            </w:tcBorders>
            <w:noWrap/>
            <w:tcMar>
              <w:top w:w="0" w:type="dxa"/>
              <w:left w:w="58" w:type="dxa"/>
              <w:bottom w:w="0" w:type="dxa"/>
              <w:right w:w="58" w:type="dxa"/>
            </w:tcMar>
            <w:vAlign w:val="center"/>
            <w:hideMark/>
          </w:tcPr>
          <w:p w14:paraId="1B0C0179" w14:textId="77777777" w:rsidR="00DA7E71" w:rsidRDefault="00DA7E71">
            <w:pPr>
              <w:spacing w:line="252" w:lineRule="auto"/>
            </w:pPr>
            <w:r>
              <w:t xml:space="preserve">Village/ Neighbourhood </w:t>
            </w:r>
          </w:p>
        </w:tc>
        <w:tc>
          <w:tcPr>
            <w:tcW w:w="1942" w:type="pct"/>
            <w:tcBorders>
              <w:top w:val="nil"/>
              <w:left w:val="nil"/>
              <w:bottom w:val="single" w:sz="8" w:space="0" w:color="auto"/>
              <w:right w:val="single" w:sz="8" w:space="0" w:color="auto"/>
            </w:tcBorders>
            <w:tcMar>
              <w:top w:w="0" w:type="dxa"/>
              <w:left w:w="58" w:type="dxa"/>
              <w:bottom w:w="0" w:type="dxa"/>
              <w:right w:w="58" w:type="dxa"/>
            </w:tcMar>
          </w:tcPr>
          <w:p w14:paraId="36A1386E" w14:textId="77777777" w:rsidR="00DA7E71" w:rsidRDefault="00DA7E71">
            <w:pPr>
              <w:spacing w:line="252" w:lineRule="auto"/>
              <w:jc w:val="both"/>
              <w:rPr>
                <w:color w:val="000000"/>
              </w:rPr>
            </w:pPr>
          </w:p>
        </w:tc>
      </w:tr>
      <w:tr w:rsidR="00DA7E71" w14:paraId="14DC71D7" w14:textId="77777777" w:rsidTr="00DA7E71">
        <w:trPr>
          <w:trHeight w:val="386"/>
        </w:trPr>
        <w:tc>
          <w:tcPr>
            <w:tcW w:w="3058" w:type="pct"/>
            <w:gridSpan w:val="5"/>
            <w:tcBorders>
              <w:top w:val="nil"/>
              <w:left w:val="single" w:sz="8" w:space="0" w:color="auto"/>
              <w:bottom w:val="single" w:sz="8" w:space="0" w:color="auto"/>
              <w:right w:val="single" w:sz="8" w:space="0" w:color="auto"/>
            </w:tcBorders>
            <w:noWrap/>
            <w:tcMar>
              <w:top w:w="0" w:type="dxa"/>
              <w:left w:w="58" w:type="dxa"/>
              <w:bottom w:w="0" w:type="dxa"/>
              <w:right w:w="58" w:type="dxa"/>
            </w:tcMar>
            <w:vAlign w:val="center"/>
            <w:hideMark/>
          </w:tcPr>
          <w:p w14:paraId="7E733047" w14:textId="77777777" w:rsidR="00DA7E71" w:rsidRDefault="00DA7E71">
            <w:pPr>
              <w:spacing w:line="252" w:lineRule="auto"/>
              <w:jc w:val="both"/>
              <w:rPr>
                <w:color w:val="000000"/>
              </w:rPr>
            </w:pPr>
            <w:r>
              <w:t>Governorate</w:t>
            </w:r>
          </w:p>
        </w:tc>
        <w:tc>
          <w:tcPr>
            <w:tcW w:w="1942" w:type="pct"/>
            <w:tcBorders>
              <w:top w:val="nil"/>
              <w:left w:val="nil"/>
              <w:bottom w:val="single" w:sz="8" w:space="0" w:color="auto"/>
              <w:right w:val="single" w:sz="8" w:space="0" w:color="auto"/>
            </w:tcBorders>
            <w:tcMar>
              <w:top w:w="0" w:type="dxa"/>
              <w:left w:w="58" w:type="dxa"/>
              <w:bottom w:w="0" w:type="dxa"/>
              <w:right w:w="58" w:type="dxa"/>
            </w:tcMar>
          </w:tcPr>
          <w:p w14:paraId="240FFFFE" w14:textId="77777777" w:rsidR="00DA7E71" w:rsidRDefault="00DA7E71">
            <w:pPr>
              <w:spacing w:line="252" w:lineRule="auto"/>
              <w:jc w:val="both"/>
              <w:rPr>
                <w:color w:val="000000"/>
              </w:rPr>
            </w:pPr>
          </w:p>
        </w:tc>
      </w:tr>
      <w:tr w:rsidR="00DA7E71" w14:paraId="071F9B5D" w14:textId="77777777" w:rsidTr="00DA7E71">
        <w:trPr>
          <w:trHeight w:val="300"/>
        </w:trPr>
        <w:tc>
          <w:tcPr>
            <w:tcW w:w="3058" w:type="pct"/>
            <w:gridSpan w:val="5"/>
            <w:tcBorders>
              <w:top w:val="nil"/>
              <w:left w:val="single" w:sz="8" w:space="0" w:color="auto"/>
              <w:bottom w:val="single" w:sz="8" w:space="0" w:color="auto"/>
              <w:right w:val="single" w:sz="8" w:space="0" w:color="auto"/>
            </w:tcBorders>
            <w:noWrap/>
            <w:tcMar>
              <w:top w:w="0" w:type="dxa"/>
              <w:left w:w="58" w:type="dxa"/>
              <w:bottom w:w="0" w:type="dxa"/>
              <w:right w:w="58" w:type="dxa"/>
            </w:tcMar>
            <w:vAlign w:val="center"/>
            <w:hideMark/>
          </w:tcPr>
          <w:p w14:paraId="68081248" w14:textId="77777777" w:rsidR="00DA7E71" w:rsidRDefault="00DA7E71">
            <w:pPr>
              <w:spacing w:line="252" w:lineRule="auto"/>
              <w:jc w:val="both"/>
              <w:rPr>
                <w:color w:val="000000"/>
              </w:rPr>
            </w:pPr>
            <w:r>
              <w:t>Mobile phone number</w:t>
            </w:r>
          </w:p>
        </w:tc>
        <w:tc>
          <w:tcPr>
            <w:tcW w:w="1942" w:type="pct"/>
            <w:tcBorders>
              <w:top w:val="nil"/>
              <w:left w:val="nil"/>
              <w:bottom w:val="single" w:sz="8" w:space="0" w:color="auto"/>
              <w:right w:val="single" w:sz="8" w:space="0" w:color="auto"/>
            </w:tcBorders>
            <w:tcMar>
              <w:top w:w="0" w:type="dxa"/>
              <w:left w:w="58" w:type="dxa"/>
              <w:bottom w:w="0" w:type="dxa"/>
              <w:right w:w="58" w:type="dxa"/>
            </w:tcMar>
          </w:tcPr>
          <w:p w14:paraId="18B23172" w14:textId="77777777" w:rsidR="00DA7E71" w:rsidRDefault="00DA7E71">
            <w:pPr>
              <w:spacing w:line="252" w:lineRule="auto"/>
              <w:jc w:val="both"/>
              <w:rPr>
                <w:color w:val="000000"/>
              </w:rPr>
            </w:pPr>
          </w:p>
        </w:tc>
      </w:tr>
      <w:tr w:rsidR="00DA7E71" w14:paraId="15A96C52" w14:textId="77777777" w:rsidTr="00DA7E71">
        <w:trPr>
          <w:cantSplit/>
          <w:trHeight w:val="953"/>
        </w:trPr>
        <w:tc>
          <w:tcPr>
            <w:tcW w:w="61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97F40F" w14:textId="77777777" w:rsidR="00DA7E71" w:rsidRDefault="00DA7E71">
            <w:pPr>
              <w:spacing w:line="252" w:lineRule="auto"/>
              <w:jc w:val="center"/>
              <w:rPr>
                <w:sz w:val="20"/>
                <w:szCs w:val="20"/>
              </w:rPr>
            </w:pPr>
            <w:r>
              <w:rPr>
                <w:sz w:val="20"/>
                <w:szCs w:val="20"/>
              </w:rPr>
              <w:t>Relation</w:t>
            </w:r>
          </w:p>
          <w:p w14:paraId="7A7AC2E8" w14:textId="77777777" w:rsidR="00DA7E71" w:rsidRDefault="00DA7E71">
            <w:pPr>
              <w:spacing w:line="252" w:lineRule="auto"/>
              <w:jc w:val="center"/>
              <w:rPr>
                <w:sz w:val="20"/>
                <w:szCs w:val="20"/>
              </w:rPr>
            </w:pPr>
            <w:r>
              <w:rPr>
                <w:sz w:val="20"/>
                <w:szCs w:val="20"/>
              </w:rPr>
              <w:t xml:space="preserve">with </w:t>
            </w:r>
          </w:p>
          <w:p w14:paraId="529427DB" w14:textId="77777777" w:rsidR="00DA7E71" w:rsidRDefault="00DA7E71">
            <w:pPr>
              <w:spacing w:line="252" w:lineRule="auto"/>
              <w:jc w:val="center"/>
              <w:rPr>
                <w:sz w:val="20"/>
                <w:szCs w:val="20"/>
              </w:rPr>
            </w:pPr>
            <w:r>
              <w:rPr>
                <w:sz w:val="20"/>
                <w:szCs w:val="20"/>
              </w:rPr>
              <w:t>hh head</w:t>
            </w:r>
          </w:p>
          <w:p w14:paraId="18C9D3DA" w14:textId="77777777" w:rsidR="00DA7E71" w:rsidRDefault="00DA7E71">
            <w:pPr>
              <w:spacing w:line="252" w:lineRule="auto"/>
              <w:jc w:val="center"/>
              <w:rPr>
                <w:sz w:val="20"/>
                <w:szCs w:val="20"/>
              </w:rPr>
            </w:pPr>
            <w:r>
              <w:rPr>
                <w:sz w:val="20"/>
                <w:szCs w:val="20"/>
              </w:rPr>
              <w:t>(</w:t>
            </w:r>
            <w:r>
              <w:rPr>
                <w:b/>
                <w:bCs/>
                <w:sz w:val="20"/>
                <w:szCs w:val="20"/>
              </w:rPr>
              <w:t>Code-1</w:t>
            </w:r>
            <w:r>
              <w:rPr>
                <w:sz w:val="20"/>
                <w:szCs w:val="20"/>
              </w:rPr>
              <w:t>)</w:t>
            </w:r>
          </w:p>
        </w:tc>
        <w:tc>
          <w:tcPr>
            <w:tcW w:w="544" w:type="pct"/>
            <w:tcBorders>
              <w:top w:val="nil"/>
              <w:left w:val="nil"/>
              <w:bottom w:val="single" w:sz="8" w:space="0" w:color="auto"/>
              <w:right w:val="single" w:sz="8" w:space="0" w:color="auto"/>
            </w:tcBorders>
            <w:tcMar>
              <w:top w:w="0" w:type="dxa"/>
              <w:left w:w="108" w:type="dxa"/>
              <w:bottom w:w="0" w:type="dxa"/>
              <w:right w:w="108" w:type="dxa"/>
            </w:tcMar>
            <w:hideMark/>
          </w:tcPr>
          <w:p w14:paraId="11D11D20" w14:textId="77777777" w:rsidR="00DA7E71" w:rsidRDefault="00DA7E71">
            <w:pPr>
              <w:spacing w:line="252" w:lineRule="auto"/>
              <w:jc w:val="center"/>
              <w:rPr>
                <w:sz w:val="20"/>
                <w:szCs w:val="20"/>
              </w:rPr>
            </w:pPr>
            <w:r>
              <w:rPr>
                <w:sz w:val="20"/>
                <w:szCs w:val="20"/>
              </w:rPr>
              <w:t>Gender</w:t>
            </w:r>
          </w:p>
          <w:p w14:paraId="1E5720AE" w14:textId="77777777" w:rsidR="00DA7E71" w:rsidRDefault="00DA7E71">
            <w:pPr>
              <w:spacing w:line="252" w:lineRule="auto"/>
              <w:jc w:val="center"/>
              <w:rPr>
                <w:sz w:val="20"/>
                <w:szCs w:val="20"/>
              </w:rPr>
            </w:pPr>
            <w:r>
              <w:rPr>
                <w:sz w:val="20"/>
                <w:szCs w:val="20"/>
              </w:rPr>
              <w:t>1 = Male</w:t>
            </w:r>
          </w:p>
          <w:p w14:paraId="0F8D74B4" w14:textId="77777777" w:rsidR="00DA7E71" w:rsidRDefault="00DA7E71">
            <w:pPr>
              <w:spacing w:line="252" w:lineRule="auto"/>
              <w:jc w:val="center"/>
              <w:rPr>
                <w:sz w:val="20"/>
                <w:szCs w:val="20"/>
              </w:rPr>
            </w:pPr>
            <w:r>
              <w:rPr>
                <w:sz w:val="20"/>
                <w:szCs w:val="20"/>
              </w:rPr>
              <w:t>2 = Fem.</w:t>
            </w:r>
          </w:p>
        </w:tc>
        <w:tc>
          <w:tcPr>
            <w:tcW w:w="382" w:type="pct"/>
            <w:tcBorders>
              <w:top w:val="nil"/>
              <w:left w:val="nil"/>
              <w:bottom w:val="single" w:sz="8" w:space="0" w:color="auto"/>
              <w:right w:val="single" w:sz="8" w:space="0" w:color="auto"/>
            </w:tcBorders>
            <w:tcMar>
              <w:top w:w="0" w:type="dxa"/>
              <w:left w:w="108" w:type="dxa"/>
              <w:bottom w:w="0" w:type="dxa"/>
              <w:right w:w="108" w:type="dxa"/>
            </w:tcMar>
          </w:tcPr>
          <w:p w14:paraId="40C2C76D" w14:textId="77777777" w:rsidR="00DA7E71" w:rsidRDefault="00DA7E71">
            <w:pPr>
              <w:spacing w:line="252" w:lineRule="auto"/>
              <w:jc w:val="center"/>
              <w:rPr>
                <w:sz w:val="20"/>
                <w:szCs w:val="20"/>
              </w:rPr>
            </w:pPr>
            <w:r>
              <w:rPr>
                <w:sz w:val="20"/>
                <w:szCs w:val="20"/>
              </w:rPr>
              <w:t>Age</w:t>
            </w:r>
          </w:p>
          <w:p w14:paraId="0B69769E" w14:textId="77777777" w:rsidR="00DA7E71" w:rsidRDefault="00DA7E71">
            <w:pPr>
              <w:spacing w:line="252" w:lineRule="auto"/>
              <w:jc w:val="center"/>
              <w:rPr>
                <w:sz w:val="20"/>
                <w:szCs w:val="20"/>
              </w:rPr>
            </w:pPr>
          </w:p>
        </w:tc>
        <w:tc>
          <w:tcPr>
            <w:tcW w:w="812" w:type="pct"/>
            <w:tcBorders>
              <w:top w:val="nil"/>
              <w:left w:val="nil"/>
              <w:bottom w:val="single" w:sz="8" w:space="0" w:color="auto"/>
              <w:right w:val="single" w:sz="8" w:space="0" w:color="auto"/>
            </w:tcBorders>
            <w:tcMar>
              <w:top w:w="0" w:type="dxa"/>
              <w:left w:w="108" w:type="dxa"/>
              <w:bottom w:w="0" w:type="dxa"/>
              <w:right w:w="108" w:type="dxa"/>
            </w:tcMar>
            <w:hideMark/>
          </w:tcPr>
          <w:p w14:paraId="67F852F4" w14:textId="77777777" w:rsidR="00DA7E71" w:rsidRDefault="00DA7E71">
            <w:pPr>
              <w:spacing w:line="252" w:lineRule="auto"/>
              <w:jc w:val="center"/>
              <w:rPr>
                <w:sz w:val="20"/>
                <w:szCs w:val="20"/>
              </w:rPr>
            </w:pPr>
            <w:r>
              <w:rPr>
                <w:sz w:val="20"/>
                <w:szCs w:val="20"/>
              </w:rPr>
              <w:t>Marital Status (</w:t>
            </w:r>
            <w:r>
              <w:rPr>
                <w:b/>
                <w:bCs/>
                <w:sz w:val="20"/>
                <w:szCs w:val="20"/>
              </w:rPr>
              <w:t>Code-2</w:t>
            </w:r>
            <w:r>
              <w:rPr>
                <w:sz w:val="20"/>
                <w:szCs w:val="20"/>
              </w:rPr>
              <w:t>)</w:t>
            </w:r>
          </w:p>
        </w:tc>
        <w:tc>
          <w:tcPr>
            <w:tcW w:w="702" w:type="pct"/>
            <w:tcBorders>
              <w:top w:val="nil"/>
              <w:left w:val="nil"/>
              <w:bottom w:val="single" w:sz="8" w:space="0" w:color="auto"/>
              <w:right w:val="single" w:sz="8" w:space="0" w:color="auto"/>
            </w:tcBorders>
            <w:tcMar>
              <w:top w:w="0" w:type="dxa"/>
              <w:left w:w="108" w:type="dxa"/>
              <w:bottom w:w="0" w:type="dxa"/>
              <w:right w:w="108" w:type="dxa"/>
            </w:tcMar>
            <w:hideMark/>
          </w:tcPr>
          <w:p w14:paraId="3C934663" w14:textId="77777777" w:rsidR="00DA7E71" w:rsidRDefault="00DA7E71">
            <w:pPr>
              <w:spacing w:line="252" w:lineRule="auto"/>
              <w:jc w:val="center"/>
              <w:rPr>
                <w:sz w:val="20"/>
                <w:szCs w:val="20"/>
              </w:rPr>
            </w:pPr>
            <w:r>
              <w:rPr>
                <w:sz w:val="20"/>
                <w:szCs w:val="20"/>
              </w:rPr>
              <w:t>Education (Number of Years)</w:t>
            </w:r>
          </w:p>
        </w:tc>
        <w:tc>
          <w:tcPr>
            <w:tcW w:w="1942" w:type="pct"/>
            <w:tcBorders>
              <w:top w:val="nil"/>
              <w:left w:val="nil"/>
              <w:bottom w:val="single" w:sz="8" w:space="0" w:color="auto"/>
              <w:right w:val="single" w:sz="8" w:space="0" w:color="auto"/>
            </w:tcBorders>
            <w:tcMar>
              <w:top w:w="0" w:type="dxa"/>
              <w:left w:w="108" w:type="dxa"/>
              <w:bottom w:w="0" w:type="dxa"/>
              <w:right w:w="108" w:type="dxa"/>
            </w:tcMar>
            <w:hideMark/>
          </w:tcPr>
          <w:p w14:paraId="79002572" w14:textId="77777777" w:rsidR="00DA7E71" w:rsidRDefault="00DA7E71">
            <w:pPr>
              <w:spacing w:line="252" w:lineRule="auto"/>
              <w:jc w:val="center"/>
              <w:rPr>
                <w:sz w:val="20"/>
                <w:szCs w:val="20"/>
              </w:rPr>
            </w:pPr>
            <w:r>
              <w:rPr>
                <w:sz w:val="20"/>
                <w:szCs w:val="20"/>
              </w:rPr>
              <w:t>Occupation (</w:t>
            </w:r>
            <w:r>
              <w:rPr>
                <w:b/>
                <w:bCs/>
                <w:sz w:val="20"/>
                <w:szCs w:val="20"/>
              </w:rPr>
              <w:t>Code-3</w:t>
            </w:r>
            <w:r>
              <w:rPr>
                <w:sz w:val="20"/>
                <w:szCs w:val="20"/>
              </w:rPr>
              <w:t>)</w:t>
            </w:r>
          </w:p>
        </w:tc>
      </w:tr>
      <w:tr w:rsidR="00DA7E71" w14:paraId="23E4E25C" w14:textId="77777777" w:rsidTr="00DA7E71">
        <w:trPr>
          <w:cantSplit/>
          <w:trHeight w:val="340"/>
        </w:trPr>
        <w:tc>
          <w:tcPr>
            <w:tcW w:w="61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FAD3A77" w14:textId="77777777" w:rsidR="00DA7E71" w:rsidRDefault="00DA7E71">
            <w:pPr>
              <w:spacing w:line="252" w:lineRule="auto"/>
              <w:rPr>
                <w:sz w:val="24"/>
                <w:szCs w:val="24"/>
              </w:rPr>
            </w:pPr>
          </w:p>
        </w:tc>
        <w:tc>
          <w:tcPr>
            <w:tcW w:w="544" w:type="pct"/>
            <w:tcBorders>
              <w:top w:val="nil"/>
              <w:left w:val="nil"/>
              <w:bottom w:val="single" w:sz="8" w:space="0" w:color="auto"/>
              <w:right w:val="single" w:sz="8" w:space="0" w:color="auto"/>
            </w:tcBorders>
            <w:tcMar>
              <w:top w:w="0" w:type="dxa"/>
              <w:left w:w="108" w:type="dxa"/>
              <w:bottom w:w="0" w:type="dxa"/>
              <w:right w:w="108" w:type="dxa"/>
            </w:tcMar>
          </w:tcPr>
          <w:p w14:paraId="53A8B54E" w14:textId="77777777" w:rsidR="00DA7E71" w:rsidRDefault="00DA7E71">
            <w:pPr>
              <w:spacing w:line="252" w:lineRule="auto"/>
              <w:rPr>
                <w:sz w:val="24"/>
                <w:szCs w:val="24"/>
              </w:rPr>
            </w:pPr>
          </w:p>
        </w:tc>
        <w:tc>
          <w:tcPr>
            <w:tcW w:w="382" w:type="pct"/>
            <w:tcBorders>
              <w:top w:val="nil"/>
              <w:left w:val="nil"/>
              <w:bottom w:val="single" w:sz="8" w:space="0" w:color="auto"/>
              <w:right w:val="single" w:sz="8" w:space="0" w:color="auto"/>
            </w:tcBorders>
            <w:tcMar>
              <w:top w:w="0" w:type="dxa"/>
              <w:left w:w="108" w:type="dxa"/>
              <w:bottom w:w="0" w:type="dxa"/>
              <w:right w:w="108" w:type="dxa"/>
            </w:tcMar>
          </w:tcPr>
          <w:p w14:paraId="0A405585" w14:textId="77777777" w:rsidR="00DA7E71" w:rsidRDefault="00DA7E71">
            <w:pPr>
              <w:spacing w:line="252" w:lineRule="auto"/>
              <w:rPr>
                <w:sz w:val="24"/>
                <w:szCs w:val="24"/>
              </w:rPr>
            </w:pPr>
          </w:p>
        </w:tc>
        <w:tc>
          <w:tcPr>
            <w:tcW w:w="812" w:type="pct"/>
            <w:tcBorders>
              <w:top w:val="nil"/>
              <w:left w:val="nil"/>
              <w:bottom w:val="single" w:sz="8" w:space="0" w:color="auto"/>
              <w:right w:val="single" w:sz="8" w:space="0" w:color="auto"/>
            </w:tcBorders>
            <w:tcMar>
              <w:top w:w="0" w:type="dxa"/>
              <w:left w:w="108" w:type="dxa"/>
              <w:bottom w:w="0" w:type="dxa"/>
              <w:right w:w="108" w:type="dxa"/>
            </w:tcMar>
          </w:tcPr>
          <w:p w14:paraId="611D7D2C" w14:textId="77777777" w:rsidR="00DA7E71" w:rsidRDefault="00DA7E71">
            <w:pPr>
              <w:spacing w:line="252" w:lineRule="auto"/>
              <w:rPr>
                <w:sz w:val="24"/>
                <w:szCs w:val="24"/>
              </w:rPr>
            </w:pPr>
          </w:p>
        </w:tc>
        <w:tc>
          <w:tcPr>
            <w:tcW w:w="702" w:type="pct"/>
            <w:tcBorders>
              <w:top w:val="nil"/>
              <w:left w:val="nil"/>
              <w:bottom w:val="single" w:sz="8" w:space="0" w:color="auto"/>
              <w:right w:val="single" w:sz="8" w:space="0" w:color="auto"/>
            </w:tcBorders>
            <w:tcMar>
              <w:top w:w="0" w:type="dxa"/>
              <w:left w:w="108" w:type="dxa"/>
              <w:bottom w:w="0" w:type="dxa"/>
              <w:right w:w="108" w:type="dxa"/>
            </w:tcMar>
          </w:tcPr>
          <w:p w14:paraId="4357E11E" w14:textId="77777777" w:rsidR="00DA7E71" w:rsidRDefault="00DA7E71">
            <w:pPr>
              <w:spacing w:line="252" w:lineRule="auto"/>
              <w:rPr>
                <w:sz w:val="24"/>
                <w:szCs w:val="24"/>
              </w:rPr>
            </w:pPr>
          </w:p>
        </w:tc>
        <w:tc>
          <w:tcPr>
            <w:tcW w:w="1942" w:type="pct"/>
            <w:tcBorders>
              <w:top w:val="nil"/>
              <w:left w:val="nil"/>
              <w:bottom w:val="single" w:sz="8" w:space="0" w:color="auto"/>
              <w:right w:val="single" w:sz="8" w:space="0" w:color="auto"/>
            </w:tcBorders>
            <w:tcMar>
              <w:top w:w="0" w:type="dxa"/>
              <w:left w:w="108" w:type="dxa"/>
              <w:bottom w:w="0" w:type="dxa"/>
              <w:right w:w="108" w:type="dxa"/>
            </w:tcMar>
          </w:tcPr>
          <w:p w14:paraId="1D641777" w14:textId="77777777" w:rsidR="00DA7E71" w:rsidRDefault="00DA7E71">
            <w:pPr>
              <w:spacing w:line="252" w:lineRule="auto"/>
              <w:rPr>
                <w:sz w:val="24"/>
                <w:szCs w:val="24"/>
              </w:rPr>
            </w:pPr>
          </w:p>
        </w:tc>
      </w:tr>
    </w:tbl>
    <w:p w14:paraId="1ECCAAC2" w14:textId="77777777" w:rsidR="00DA7E71" w:rsidRDefault="00DA7E71" w:rsidP="00DA7E71">
      <w:pPr>
        <w:rPr>
          <w:b/>
          <w:bCs/>
          <w:u w:val="single"/>
        </w:rPr>
      </w:pPr>
    </w:p>
    <w:p w14:paraId="2CBF84F5" w14:textId="77777777" w:rsidR="00DA7E71" w:rsidRDefault="00DA7E71" w:rsidP="00DA7E71">
      <w:pPr>
        <w:rPr>
          <w:u w:val="single"/>
        </w:rPr>
      </w:pPr>
      <w:r>
        <w:rPr>
          <w:b/>
          <w:bCs/>
          <w:u w:val="single"/>
        </w:rPr>
        <w:t>Code-1:</w:t>
      </w:r>
      <w:r>
        <w:rPr>
          <w:u w:val="single"/>
        </w:rPr>
        <w:t xml:space="preserve"> (</w:t>
      </w:r>
      <w:r>
        <w:rPr>
          <w:b/>
          <w:bCs/>
          <w:u w:val="single"/>
        </w:rPr>
        <w:t>Relation</w:t>
      </w:r>
      <w:r>
        <w:rPr>
          <w:u w:val="single"/>
        </w:rPr>
        <w:t xml:space="preserve">) </w:t>
      </w:r>
    </w:p>
    <w:p w14:paraId="4A5C727C" w14:textId="77777777" w:rsidR="00DA7E71" w:rsidRDefault="00DA7E71" w:rsidP="00DA7E71">
      <w:r>
        <w:rPr>
          <w:b/>
          <w:bCs/>
        </w:rPr>
        <w:t xml:space="preserve">1. </w:t>
      </w:r>
      <w:r>
        <w:t xml:space="preserve">HH head                                                          </w:t>
      </w:r>
      <w:r>
        <w:rPr>
          <w:b/>
          <w:bCs/>
        </w:rPr>
        <w:t xml:space="preserve">2. </w:t>
      </w:r>
      <w:r>
        <w:t xml:space="preserve">Wife/husband                              </w:t>
      </w:r>
      <w:r>
        <w:rPr>
          <w:b/>
          <w:bCs/>
        </w:rPr>
        <w:t xml:space="preserve">3. </w:t>
      </w:r>
      <w:r>
        <w:t xml:space="preserve">Son/daughter               </w:t>
      </w:r>
    </w:p>
    <w:p w14:paraId="57A0E3D3" w14:textId="77777777" w:rsidR="00DA7E71" w:rsidRDefault="00DA7E71" w:rsidP="00DA7E71">
      <w:r>
        <w:rPr>
          <w:b/>
          <w:bCs/>
        </w:rPr>
        <w:t xml:space="preserve">4. </w:t>
      </w:r>
      <w:r>
        <w:t xml:space="preserve">Father/mother                                             </w:t>
      </w:r>
      <w:r>
        <w:rPr>
          <w:b/>
          <w:bCs/>
        </w:rPr>
        <w:t xml:space="preserve">5. </w:t>
      </w:r>
      <w:r>
        <w:t xml:space="preserve">Brother/sister                              </w:t>
      </w:r>
      <w:r>
        <w:rPr>
          <w:b/>
          <w:bCs/>
        </w:rPr>
        <w:t xml:space="preserve">6. </w:t>
      </w:r>
      <w:r>
        <w:t xml:space="preserve">Son/daughter-in-law  </w:t>
      </w:r>
    </w:p>
    <w:p w14:paraId="5250FB41" w14:textId="77777777" w:rsidR="00DA7E71" w:rsidRDefault="00DA7E71" w:rsidP="00DA7E71">
      <w:r>
        <w:rPr>
          <w:b/>
          <w:bCs/>
        </w:rPr>
        <w:t xml:space="preserve">7. </w:t>
      </w:r>
      <w:r>
        <w:t xml:space="preserve">Grand son/daughter                                  </w:t>
      </w:r>
      <w:r>
        <w:rPr>
          <w:b/>
          <w:bCs/>
        </w:rPr>
        <w:t xml:space="preserve">8. </w:t>
      </w:r>
      <w:r>
        <w:t xml:space="preserve">Nephew/niece                             </w:t>
      </w:r>
      <w:r>
        <w:rPr>
          <w:b/>
          <w:bCs/>
        </w:rPr>
        <w:t xml:space="preserve">9. </w:t>
      </w:r>
      <w:r>
        <w:t xml:space="preserve">Brother/sister-in-law </w:t>
      </w:r>
    </w:p>
    <w:p w14:paraId="07C3D225" w14:textId="77777777" w:rsidR="00DA7E71" w:rsidRDefault="00DA7E71" w:rsidP="00DA7E71">
      <w:r>
        <w:rPr>
          <w:b/>
          <w:bCs/>
        </w:rPr>
        <w:t xml:space="preserve">10. </w:t>
      </w:r>
      <w:r>
        <w:t xml:space="preserve">Brother’s wife/sister’s husband          </w:t>
      </w:r>
      <w:r>
        <w:rPr>
          <w:b/>
          <w:bCs/>
        </w:rPr>
        <w:t xml:space="preserve">11. </w:t>
      </w:r>
      <w:r>
        <w:t>Others (specify)</w:t>
      </w:r>
    </w:p>
    <w:p w14:paraId="7E618DA2" w14:textId="77777777" w:rsidR="00DA7E71" w:rsidRDefault="00DA7E71" w:rsidP="00DA7E71">
      <w:pPr>
        <w:autoSpaceDE w:val="0"/>
        <w:autoSpaceDN w:val="0"/>
        <w:rPr>
          <w:b/>
          <w:bCs/>
          <w:u w:val="single"/>
        </w:rPr>
      </w:pPr>
    </w:p>
    <w:p w14:paraId="7F8388E4" w14:textId="77777777" w:rsidR="00DA7E71" w:rsidRDefault="00DA7E71" w:rsidP="00DA7E71">
      <w:pPr>
        <w:autoSpaceDE w:val="0"/>
        <w:autoSpaceDN w:val="0"/>
      </w:pPr>
      <w:r>
        <w:rPr>
          <w:b/>
          <w:bCs/>
          <w:u w:val="single"/>
        </w:rPr>
        <w:t>Code-2:</w:t>
      </w:r>
      <w:r>
        <w:rPr>
          <w:u w:val="single"/>
        </w:rPr>
        <w:t xml:space="preserve"> (</w:t>
      </w:r>
      <w:r>
        <w:rPr>
          <w:b/>
          <w:bCs/>
          <w:u w:val="single"/>
        </w:rPr>
        <w:t>Marital status</w:t>
      </w:r>
      <w:r>
        <w:rPr>
          <w:u w:val="single"/>
        </w:rPr>
        <w:t>)</w:t>
      </w:r>
      <w:r>
        <w:t xml:space="preserve">  </w:t>
      </w:r>
    </w:p>
    <w:p w14:paraId="74279B92" w14:textId="77777777" w:rsidR="00DA7E71" w:rsidRDefault="00DA7E71" w:rsidP="00DA7E71">
      <w:pPr>
        <w:autoSpaceDE w:val="0"/>
        <w:autoSpaceDN w:val="0"/>
      </w:pPr>
      <w:r>
        <w:rPr>
          <w:b/>
          <w:bCs/>
        </w:rPr>
        <w:t xml:space="preserve">1.  </w:t>
      </w:r>
      <w:r>
        <w:t xml:space="preserve">Unmarried                                                    </w:t>
      </w:r>
      <w:r>
        <w:rPr>
          <w:b/>
          <w:bCs/>
        </w:rPr>
        <w:t xml:space="preserve">2.  </w:t>
      </w:r>
      <w:r>
        <w:t xml:space="preserve">Married                                          </w:t>
      </w:r>
      <w:r>
        <w:rPr>
          <w:b/>
          <w:bCs/>
        </w:rPr>
        <w:t xml:space="preserve">3.  </w:t>
      </w:r>
      <w:r>
        <w:t xml:space="preserve">Widow/widower        </w:t>
      </w:r>
    </w:p>
    <w:p w14:paraId="2E881CE9" w14:textId="77777777" w:rsidR="00DA7E71" w:rsidRDefault="00DA7E71" w:rsidP="00DA7E71">
      <w:pPr>
        <w:autoSpaceDE w:val="0"/>
        <w:autoSpaceDN w:val="0"/>
      </w:pPr>
      <w:r>
        <w:rPr>
          <w:b/>
          <w:bCs/>
        </w:rPr>
        <w:t xml:space="preserve">4.  </w:t>
      </w:r>
      <w:r>
        <w:t xml:space="preserve">Divorced                                                        </w:t>
      </w:r>
      <w:r>
        <w:rPr>
          <w:b/>
          <w:bCs/>
        </w:rPr>
        <w:t xml:space="preserve">5.  </w:t>
      </w:r>
      <w:r>
        <w:t xml:space="preserve">Separated  </w:t>
      </w:r>
    </w:p>
    <w:p w14:paraId="36C9EDA3" w14:textId="77777777" w:rsidR="00DA7E71" w:rsidRDefault="00DA7E71" w:rsidP="00DA7E71">
      <w:pPr>
        <w:autoSpaceDE w:val="0"/>
        <w:autoSpaceDN w:val="0"/>
      </w:pPr>
    </w:p>
    <w:p w14:paraId="7BAE5BA1" w14:textId="77777777" w:rsidR="00DA7E71" w:rsidRDefault="00DA7E71" w:rsidP="00DA7E71">
      <w:pPr>
        <w:autoSpaceDE w:val="0"/>
        <w:autoSpaceDN w:val="0"/>
      </w:pPr>
      <w:r>
        <w:rPr>
          <w:b/>
          <w:bCs/>
          <w:u w:val="single"/>
        </w:rPr>
        <w:t>Code-3: (Occupation)</w:t>
      </w:r>
      <w:r>
        <w:t xml:space="preserve"> </w:t>
      </w:r>
    </w:p>
    <w:p w14:paraId="6AFE3263" w14:textId="77777777" w:rsidR="00DA7E71" w:rsidRDefault="00DA7E71" w:rsidP="00DA7E71">
      <w:pPr>
        <w:autoSpaceDE w:val="0"/>
        <w:autoSpaceDN w:val="0"/>
        <w:rPr>
          <w:color w:val="000000"/>
        </w:rPr>
      </w:pPr>
      <w:r>
        <w:rPr>
          <w:b/>
          <w:bCs/>
        </w:rPr>
        <w:t>1.</w:t>
      </w:r>
      <w:r>
        <w:t xml:space="preserve"> </w:t>
      </w:r>
      <w:r>
        <w:rPr>
          <w:color w:val="000000"/>
        </w:rPr>
        <w:t xml:space="preserve">Farming                                                           </w:t>
      </w:r>
      <w:r>
        <w:rPr>
          <w:b/>
          <w:bCs/>
          <w:color w:val="000000"/>
        </w:rPr>
        <w:t>2.</w:t>
      </w:r>
      <w:r>
        <w:rPr>
          <w:color w:val="000000"/>
        </w:rPr>
        <w:t xml:space="preserve"> Wage Labor                                   </w:t>
      </w:r>
      <w:r>
        <w:rPr>
          <w:b/>
          <w:bCs/>
          <w:color w:val="000000"/>
        </w:rPr>
        <w:t>3.</w:t>
      </w:r>
      <w:r>
        <w:rPr>
          <w:color w:val="000000"/>
        </w:rPr>
        <w:t xml:space="preserve"> Salaried worker            </w:t>
      </w:r>
    </w:p>
    <w:p w14:paraId="34DFE665" w14:textId="77777777" w:rsidR="00DA7E71" w:rsidRDefault="00DA7E71" w:rsidP="00DA7E71">
      <w:pPr>
        <w:autoSpaceDE w:val="0"/>
        <w:autoSpaceDN w:val="0"/>
        <w:rPr>
          <w:color w:val="000000"/>
        </w:rPr>
      </w:pPr>
      <w:r>
        <w:rPr>
          <w:b/>
          <w:bCs/>
          <w:color w:val="000000"/>
        </w:rPr>
        <w:t>4.</w:t>
      </w:r>
      <w:r>
        <w:rPr>
          <w:color w:val="000000"/>
        </w:rPr>
        <w:t xml:space="preserve"> Self-employment (specify)                      </w:t>
      </w:r>
      <w:r>
        <w:rPr>
          <w:b/>
          <w:bCs/>
          <w:color w:val="000000"/>
        </w:rPr>
        <w:t>5.</w:t>
      </w:r>
      <w:r>
        <w:rPr>
          <w:color w:val="000000"/>
        </w:rPr>
        <w:t xml:space="preserve"> Livestock, Poultry                        </w:t>
      </w:r>
      <w:r>
        <w:rPr>
          <w:b/>
          <w:bCs/>
          <w:color w:val="000000"/>
        </w:rPr>
        <w:t>6.</w:t>
      </w:r>
      <w:r>
        <w:rPr>
          <w:color w:val="000000"/>
        </w:rPr>
        <w:t xml:space="preserve"> Fishery related             </w:t>
      </w:r>
    </w:p>
    <w:p w14:paraId="0C966FDC" w14:textId="77777777" w:rsidR="00DA7E71" w:rsidRDefault="00DA7E71" w:rsidP="00DA7E71">
      <w:pPr>
        <w:autoSpaceDE w:val="0"/>
        <w:autoSpaceDN w:val="0"/>
        <w:rPr>
          <w:color w:val="000000"/>
        </w:rPr>
      </w:pPr>
      <w:r>
        <w:rPr>
          <w:b/>
          <w:bCs/>
          <w:color w:val="000000"/>
        </w:rPr>
        <w:t>7.</w:t>
      </w:r>
      <w:r>
        <w:rPr>
          <w:color w:val="000000"/>
        </w:rPr>
        <w:t xml:space="preserve"> Trader (specify)                                           </w:t>
      </w:r>
      <w:r>
        <w:rPr>
          <w:b/>
          <w:bCs/>
          <w:color w:val="000000"/>
        </w:rPr>
        <w:t>8.</w:t>
      </w:r>
      <w:r>
        <w:rPr>
          <w:color w:val="000000"/>
        </w:rPr>
        <w:t xml:space="preserve"> Shopkeeper                                  </w:t>
      </w:r>
      <w:r>
        <w:rPr>
          <w:b/>
          <w:bCs/>
          <w:color w:val="000000"/>
        </w:rPr>
        <w:t>9.</w:t>
      </w:r>
      <w:r>
        <w:rPr>
          <w:color w:val="000000"/>
        </w:rPr>
        <w:t xml:space="preserve"> Unpaid Labour </w:t>
      </w:r>
    </w:p>
    <w:p w14:paraId="024E031F" w14:textId="77777777" w:rsidR="00DA7E71" w:rsidRDefault="00DA7E71" w:rsidP="00DA7E71">
      <w:pPr>
        <w:autoSpaceDE w:val="0"/>
        <w:autoSpaceDN w:val="0"/>
        <w:rPr>
          <w:color w:val="000000"/>
        </w:rPr>
      </w:pPr>
      <w:r>
        <w:rPr>
          <w:b/>
          <w:bCs/>
          <w:color w:val="000000"/>
        </w:rPr>
        <w:t>10.</w:t>
      </w:r>
      <w:r>
        <w:rPr>
          <w:color w:val="000000"/>
        </w:rPr>
        <w:t xml:space="preserve"> Unemployed</w:t>
      </w:r>
    </w:p>
    <w:p w14:paraId="05DA7895" w14:textId="77777777" w:rsidR="00DA7E71" w:rsidRDefault="00DA7E71" w:rsidP="00DA7E71">
      <w:pPr>
        <w:autoSpaceDE w:val="0"/>
        <w:autoSpaceDN w:val="0"/>
        <w:rPr>
          <w:color w:val="000000"/>
        </w:rPr>
      </w:pPr>
    </w:p>
    <w:p w14:paraId="2950A813" w14:textId="77777777" w:rsidR="00DA7E71" w:rsidRPr="00FC7A7E" w:rsidRDefault="00DA7E71" w:rsidP="00DA7E71">
      <w:pPr>
        <w:autoSpaceDE w:val="0"/>
        <w:autoSpaceDN w:val="0"/>
        <w:rPr>
          <w:b/>
          <w:bCs/>
          <w:szCs w:val="24"/>
        </w:rPr>
      </w:pPr>
      <w:commentRangeStart w:id="20"/>
      <w:r w:rsidRPr="00FC7A7E">
        <w:rPr>
          <w:b/>
          <w:bCs/>
          <w:szCs w:val="24"/>
        </w:rPr>
        <w:t>1</w:t>
      </w:r>
      <w:r w:rsidR="00FC7A7E" w:rsidRPr="00FC7A7E">
        <w:rPr>
          <w:b/>
          <w:bCs/>
          <w:szCs w:val="24"/>
        </w:rPr>
        <w:t>9</w:t>
      </w:r>
      <w:r w:rsidRPr="00FC7A7E">
        <w:rPr>
          <w:b/>
          <w:bCs/>
          <w:szCs w:val="24"/>
        </w:rPr>
        <w:t>. Which family member makes decisions about buying fish and visiting the market?</w:t>
      </w:r>
    </w:p>
    <w:tbl>
      <w:tblPr>
        <w:tblW w:w="9877" w:type="dxa"/>
        <w:tblInd w:w="-48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left w:w="0" w:type="dxa"/>
          <w:right w:w="0" w:type="dxa"/>
        </w:tblCellMar>
        <w:tblLook w:val="04A0" w:firstRow="1" w:lastRow="0" w:firstColumn="1" w:lastColumn="0" w:noHBand="0" w:noVBand="1"/>
      </w:tblPr>
      <w:tblGrid>
        <w:gridCol w:w="1922"/>
        <w:gridCol w:w="958"/>
        <w:gridCol w:w="948"/>
        <w:gridCol w:w="1337"/>
        <w:gridCol w:w="968"/>
        <w:gridCol w:w="1316"/>
        <w:gridCol w:w="2428"/>
      </w:tblGrid>
      <w:tr w:rsidR="00FC7A7E" w14:paraId="4D1B6C3A" w14:textId="77777777" w:rsidTr="00FC7A7E">
        <w:trPr>
          <w:trHeight w:val="250"/>
        </w:trPr>
        <w:tc>
          <w:tcPr>
            <w:tcW w:w="1922" w:type="dxa"/>
            <w:vMerge w:val="restart"/>
            <w:tcMar>
              <w:top w:w="0" w:type="dxa"/>
              <w:left w:w="108" w:type="dxa"/>
              <w:bottom w:w="0" w:type="dxa"/>
              <w:right w:w="108" w:type="dxa"/>
            </w:tcMar>
            <w:hideMark/>
          </w:tcPr>
          <w:p w14:paraId="164CB75D" w14:textId="77777777" w:rsidR="00FC7A7E" w:rsidRDefault="00FC7A7E">
            <w:pPr>
              <w:autoSpaceDE w:val="0"/>
              <w:autoSpaceDN w:val="0"/>
              <w:rPr>
                <w:b/>
                <w:bCs/>
                <w:lang w:val="en-MY"/>
              </w:rPr>
            </w:pPr>
            <w:r>
              <w:rPr>
                <w:b/>
                <w:bCs/>
                <w:lang w:val="en-MY"/>
              </w:rPr>
              <w:t>Who purchases tilapia in the market?</w:t>
            </w:r>
          </w:p>
        </w:tc>
        <w:tc>
          <w:tcPr>
            <w:tcW w:w="958" w:type="dxa"/>
            <w:tcMar>
              <w:top w:w="0" w:type="dxa"/>
              <w:left w:w="108" w:type="dxa"/>
              <w:bottom w:w="0" w:type="dxa"/>
              <w:right w:w="108" w:type="dxa"/>
            </w:tcMar>
            <w:hideMark/>
          </w:tcPr>
          <w:p w14:paraId="1823268B" w14:textId="77777777" w:rsidR="00FC7A7E" w:rsidRDefault="00FC7A7E">
            <w:pPr>
              <w:autoSpaceDE w:val="0"/>
              <w:autoSpaceDN w:val="0"/>
              <w:rPr>
                <w:lang w:val="en-MY"/>
              </w:rPr>
            </w:pPr>
            <w:r>
              <w:rPr>
                <w:lang w:val="en-MY"/>
              </w:rPr>
              <w:t>Father</w:t>
            </w:r>
          </w:p>
        </w:tc>
        <w:tc>
          <w:tcPr>
            <w:tcW w:w="948" w:type="dxa"/>
            <w:tcMar>
              <w:top w:w="0" w:type="dxa"/>
              <w:left w:w="108" w:type="dxa"/>
              <w:bottom w:w="0" w:type="dxa"/>
              <w:right w:w="108" w:type="dxa"/>
            </w:tcMar>
            <w:hideMark/>
          </w:tcPr>
          <w:p w14:paraId="178A63B9" w14:textId="77777777" w:rsidR="00FC7A7E" w:rsidRDefault="00FC7A7E">
            <w:pPr>
              <w:autoSpaceDE w:val="0"/>
              <w:autoSpaceDN w:val="0"/>
              <w:rPr>
                <w:lang w:val="en-MY"/>
              </w:rPr>
            </w:pPr>
            <w:r>
              <w:rPr>
                <w:lang w:val="en-MY"/>
              </w:rPr>
              <w:t>Mother</w:t>
            </w:r>
          </w:p>
        </w:tc>
        <w:tc>
          <w:tcPr>
            <w:tcW w:w="1337" w:type="dxa"/>
          </w:tcPr>
          <w:p w14:paraId="33207B66" w14:textId="77777777" w:rsidR="00FC7A7E" w:rsidRDefault="00FC7A7E" w:rsidP="00FC7A7E">
            <w:pPr>
              <w:autoSpaceDE w:val="0"/>
              <w:autoSpaceDN w:val="0"/>
              <w:jc w:val="center"/>
              <w:rPr>
                <w:lang w:val="en-MY"/>
              </w:rPr>
            </w:pPr>
            <w:r>
              <w:rPr>
                <w:lang w:val="en-MY"/>
              </w:rPr>
              <w:t>Joint Decision</w:t>
            </w:r>
          </w:p>
        </w:tc>
        <w:tc>
          <w:tcPr>
            <w:tcW w:w="968" w:type="dxa"/>
            <w:tcMar>
              <w:top w:w="0" w:type="dxa"/>
              <w:left w:w="108" w:type="dxa"/>
              <w:bottom w:w="0" w:type="dxa"/>
              <w:right w:w="108" w:type="dxa"/>
            </w:tcMar>
            <w:hideMark/>
          </w:tcPr>
          <w:p w14:paraId="002AC952" w14:textId="77777777" w:rsidR="00FC7A7E" w:rsidRDefault="00FC7A7E">
            <w:pPr>
              <w:autoSpaceDE w:val="0"/>
              <w:autoSpaceDN w:val="0"/>
              <w:rPr>
                <w:lang w:val="en-MY"/>
              </w:rPr>
            </w:pPr>
            <w:r>
              <w:rPr>
                <w:lang w:val="en-MY"/>
              </w:rPr>
              <w:t>Children</w:t>
            </w:r>
          </w:p>
        </w:tc>
        <w:tc>
          <w:tcPr>
            <w:tcW w:w="1316" w:type="dxa"/>
            <w:tcMar>
              <w:top w:w="0" w:type="dxa"/>
              <w:left w:w="108" w:type="dxa"/>
              <w:bottom w:w="0" w:type="dxa"/>
              <w:right w:w="108" w:type="dxa"/>
            </w:tcMar>
            <w:hideMark/>
          </w:tcPr>
          <w:p w14:paraId="0479EEAD" w14:textId="77777777" w:rsidR="00FC7A7E" w:rsidRDefault="00FC7A7E">
            <w:pPr>
              <w:autoSpaceDE w:val="0"/>
              <w:autoSpaceDN w:val="0"/>
              <w:rPr>
                <w:lang w:val="en-MY"/>
              </w:rPr>
            </w:pPr>
            <w:r>
              <w:rPr>
                <w:lang w:val="en-MY"/>
              </w:rPr>
              <w:t xml:space="preserve">Grandfather </w:t>
            </w:r>
          </w:p>
        </w:tc>
        <w:tc>
          <w:tcPr>
            <w:tcW w:w="2428" w:type="dxa"/>
            <w:tcMar>
              <w:top w:w="0" w:type="dxa"/>
              <w:left w:w="108" w:type="dxa"/>
              <w:bottom w:w="0" w:type="dxa"/>
              <w:right w:w="108" w:type="dxa"/>
            </w:tcMar>
            <w:hideMark/>
          </w:tcPr>
          <w:p w14:paraId="54C60E32" w14:textId="77777777" w:rsidR="00FC7A7E" w:rsidRDefault="00FC7A7E">
            <w:pPr>
              <w:autoSpaceDE w:val="0"/>
              <w:autoSpaceDN w:val="0"/>
              <w:rPr>
                <w:lang w:val="en-MY"/>
              </w:rPr>
            </w:pPr>
            <w:r>
              <w:rPr>
                <w:lang w:val="en-MY"/>
              </w:rPr>
              <w:t xml:space="preserve">Grandmother </w:t>
            </w:r>
          </w:p>
        </w:tc>
      </w:tr>
      <w:tr w:rsidR="00FC7A7E" w14:paraId="00AB4CEA" w14:textId="77777777" w:rsidTr="00FC7A7E">
        <w:trPr>
          <w:trHeight w:val="296"/>
        </w:trPr>
        <w:tc>
          <w:tcPr>
            <w:tcW w:w="1922" w:type="dxa"/>
            <w:vMerge/>
            <w:vAlign w:val="center"/>
            <w:hideMark/>
          </w:tcPr>
          <w:p w14:paraId="3013D718" w14:textId="77777777" w:rsidR="00FC7A7E" w:rsidRDefault="00FC7A7E">
            <w:pPr>
              <w:rPr>
                <w:b/>
                <w:bCs/>
                <w:lang w:val="en-MY"/>
              </w:rPr>
            </w:pPr>
          </w:p>
        </w:tc>
        <w:tc>
          <w:tcPr>
            <w:tcW w:w="958" w:type="dxa"/>
            <w:tcMar>
              <w:top w:w="0" w:type="dxa"/>
              <w:left w:w="108" w:type="dxa"/>
              <w:bottom w:w="0" w:type="dxa"/>
              <w:right w:w="108" w:type="dxa"/>
            </w:tcMar>
          </w:tcPr>
          <w:p w14:paraId="042F8E63" w14:textId="77777777" w:rsidR="00FC7A7E" w:rsidRDefault="00FC7A7E">
            <w:pPr>
              <w:autoSpaceDE w:val="0"/>
              <w:autoSpaceDN w:val="0"/>
              <w:rPr>
                <w:lang w:val="en-MY"/>
              </w:rPr>
            </w:pPr>
          </w:p>
        </w:tc>
        <w:tc>
          <w:tcPr>
            <w:tcW w:w="948" w:type="dxa"/>
            <w:tcMar>
              <w:top w:w="0" w:type="dxa"/>
              <w:left w:w="108" w:type="dxa"/>
              <w:bottom w:w="0" w:type="dxa"/>
              <w:right w:w="108" w:type="dxa"/>
            </w:tcMar>
          </w:tcPr>
          <w:p w14:paraId="2F761733" w14:textId="77777777" w:rsidR="00FC7A7E" w:rsidRDefault="00FC7A7E">
            <w:pPr>
              <w:autoSpaceDE w:val="0"/>
              <w:autoSpaceDN w:val="0"/>
              <w:rPr>
                <w:lang w:val="en-MY"/>
              </w:rPr>
            </w:pPr>
          </w:p>
        </w:tc>
        <w:tc>
          <w:tcPr>
            <w:tcW w:w="1337" w:type="dxa"/>
          </w:tcPr>
          <w:p w14:paraId="6064D1F2" w14:textId="77777777" w:rsidR="00FC7A7E" w:rsidRDefault="00FC7A7E">
            <w:pPr>
              <w:autoSpaceDE w:val="0"/>
              <w:autoSpaceDN w:val="0"/>
              <w:rPr>
                <w:lang w:val="en-MY"/>
              </w:rPr>
            </w:pPr>
          </w:p>
        </w:tc>
        <w:tc>
          <w:tcPr>
            <w:tcW w:w="968" w:type="dxa"/>
            <w:tcMar>
              <w:top w:w="0" w:type="dxa"/>
              <w:left w:w="108" w:type="dxa"/>
              <w:bottom w:w="0" w:type="dxa"/>
              <w:right w:w="108" w:type="dxa"/>
            </w:tcMar>
          </w:tcPr>
          <w:p w14:paraId="16D729A0" w14:textId="77777777" w:rsidR="00FC7A7E" w:rsidRDefault="00FC7A7E">
            <w:pPr>
              <w:autoSpaceDE w:val="0"/>
              <w:autoSpaceDN w:val="0"/>
              <w:rPr>
                <w:lang w:val="en-MY"/>
              </w:rPr>
            </w:pPr>
          </w:p>
        </w:tc>
        <w:tc>
          <w:tcPr>
            <w:tcW w:w="1316" w:type="dxa"/>
            <w:tcMar>
              <w:top w:w="0" w:type="dxa"/>
              <w:left w:w="108" w:type="dxa"/>
              <w:bottom w:w="0" w:type="dxa"/>
              <w:right w:w="108" w:type="dxa"/>
            </w:tcMar>
          </w:tcPr>
          <w:p w14:paraId="5764AA80" w14:textId="77777777" w:rsidR="00FC7A7E" w:rsidRDefault="00FC7A7E">
            <w:pPr>
              <w:autoSpaceDE w:val="0"/>
              <w:autoSpaceDN w:val="0"/>
              <w:rPr>
                <w:lang w:val="en-MY"/>
              </w:rPr>
            </w:pPr>
          </w:p>
        </w:tc>
        <w:tc>
          <w:tcPr>
            <w:tcW w:w="2428" w:type="dxa"/>
            <w:tcMar>
              <w:top w:w="0" w:type="dxa"/>
              <w:left w:w="108" w:type="dxa"/>
              <w:bottom w:w="0" w:type="dxa"/>
              <w:right w:w="108" w:type="dxa"/>
            </w:tcMar>
          </w:tcPr>
          <w:p w14:paraId="4BEDE65D" w14:textId="77777777" w:rsidR="00FC7A7E" w:rsidRDefault="00FC7A7E">
            <w:pPr>
              <w:autoSpaceDE w:val="0"/>
              <w:autoSpaceDN w:val="0"/>
              <w:rPr>
                <w:lang w:val="en-MY"/>
              </w:rPr>
            </w:pPr>
          </w:p>
        </w:tc>
      </w:tr>
    </w:tbl>
    <w:commentRangeEnd w:id="20"/>
    <w:p w14:paraId="46B2594A" w14:textId="77777777" w:rsidR="00643A16" w:rsidRDefault="00DE3F8C" w:rsidP="00DA7E71">
      <w:pPr>
        <w:autoSpaceDE w:val="0"/>
        <w:autoSpaceDN w:val="0"/>
        <w:rPr>
          <w:b/>
          <w:bCs/>
        </w:rPr>
      </w:pPr>
      <w:r>
        <w:rPr>
          <w:rStyle w:val="CommentReference"/>
        </w:rPr>
        <w:commentReference w:id="20"/>
      </w:r>
    </w:p>
    <w:p w14:paraId="43185323" w14:textId="77777777" w:rsidR="00643A16" w:rsidRDefault="00643A16" w:rsidP="00DA7E71">
      <w:pPr>
        <w:autoSpaceDE w:val="0"/>
        <w:autoSpaceDN w:val="0"/>
        <w:rPr>
          <w:b/>
          <w:bCs/>
        </w:rPr>
      </w:pPr>
    </w:p>
    <w:p w14:paraId="173A3032" w14:textId="77777777" w:rsidR="00FC7A7E" w:rsidRDefault="00FC7A7E" w:rsidP="00DA7E71">
      <w:pPr>
        <w:autoSpaceDE w:val="0"/>
        <w:autoSpaceDN w:val="0"/>
        <w:rPr>
          <w:b/>
          <w:bCs/>
        </w:rPr>
      </w:pPr>
    </w:p>
    <w:p w14:paraId="2E57B6C5" w14:textId="77777777" w:rsidR="00FC7A7E" w:rsidRDefault="00FC7A7E" w:rsidP="00DA7E71">
      <w:pPr>
        <w:autoSpaceDE w:val="0"/>
        <w:autoSpaceDN w:val="0"/>
        <w:rPr>
          <w:b/>
          <w:bCs/>
        </w:rPr>
      </w:pPr>
    </w:p>
    <w:p w14:paraId="760B7DC7" w14:textId="77777777" w:rsidR="00FC7A7E" w:rsidRDefault="00FC7A7E" w:rsidP="00DA7E71">
      <w:pPr>
        <w:autoSpaceDE w:val="0"/>
        <w:autoSpaceDN w:val="0"/>
        <w:rPr>
          <w:b/>
          <w:bCs/>
        </w:rPr>
      </w:pPr>
    </w:p>
    <w:p w14:paraId="31E52FCF" w14:textId="77777777" w:rsidR="00FC7A7E" w:rsidRDefault="00FC7A7E" w:rsidP="00DA7E71">
      <w:pPr>
        <w:autoSpaceDE w:val="0"/>
        <w:autoSpaceDN w:val="0"/>
        <w:rPr>
          <w:b/>
          <w:bCs/>
        </w:rPr>
      </w:pPr>
    </w:p>
    <w:p w14:paraId="4067DD0F" w14:textId="77777777" w:rsidR="00FC7A7E" w:rsidRDefault="00FC7A7E" w:rsidP="00DA7E71">
      <w:pPr>
        <w:autoSpaceDE w:val="0"/>
        <w:autoSpaceDN w:val="0"/>
        <w:rPr>
          <w:b/>
          <w:bCs/>
        </w:rPr>
      </w:pPr>
    </w:p>
    <w:p w14:paraId="6B985F83" w14:textId="77777777" w:rsidR="00FC7A7E" w:rsidRDefault="00FC7A7E" w:rsidP="00DA7E71">
      <w:pPr>
        <w:autoSpaceDE w:val="0"/>
        <w:autoSpaceDN w:val="0"/>
        <w:rPr>
          <w:b/>
          <w:bCs/>
        </w:rPr>
      </w:pPr>
    </w:p>
    <w:p w14:paraId="4F952757" w14:textId="77777777" w:rsidR="00FC7A7E" w:rsidRDefault="00FC7A7E" w:rsidP="00DA7E71">
      <w:pPr>
        <w:autoSpaceDE w:val="0"/>
        <w:autoSpaceDN w:val="0"/>
        <w:rPr>
          <w:b/>
          <w:bCs/>
        </w:rPr>
      </w:pPr>
    </w:p>
    <w:p w14:paraId="28130D19" w14:textId="77777777" w:rsidR="00643A16" w:rsidRDefault="00643A16" w:rsidP="00DA7E71">
      <w:pPr>
        <w:autoSpaceDE w:val="0"/>
        <w:autoSpaceDN w:val="0"/>
        <w:rPr>
          <w:b/>
          <w:bCs/>
        </w:rPr>
      </w:pPr>
    </w:p>
    <w:p w14:paraId="7DEA3F69" w14:textId="77777777" w:rsidR="00DA7E71" w:rsidRDefault="00FC7A7E" w:rsidP="00DA7E71">
      <w:pPr>
        <w:autoSpaceDE w:val="0"/>
        <w:autoSpaceDN w:val="0"/>
        <w:rPr>
          <w:b/>
          <w:bCs/>
          <w:color w:val="000000"/>
        </w:rPr>
      </w:pPr>
      <w:commentRangeStart w:id="21"/>
      <w:r>
        <w:rPr>
          <w:b/>
          <w:bCs/>
        </w:rPr>
        <w:lastRenderedPageBreak/>
        <w:t>20</w:t>
      </w:r>
      <w:r w:rsidR="00DA7E71">
        <w:rPr>
          <w:b/>
          <w:bCs/>
        </w:rPr>
        <w:t>. Answer the following statements with agree, somewhat agree or disagree</w:t>
      </w:r>
      <w:commentRangeEnd w:id="21"/>
      <w:r w:rsidR="00DE3F8C">
        <w:rPr>
          <w:rStyle w:val="CommentReference"/>
        </w:rPr>
        <w:commentReference w:id="21"/>
      </w:r>
    </w:p>
    <w:tbl>
      <w:tblPr>
        <w:tblW w:w="9780" w:type="dxa"/>
        <w:tblInd w:w="-480" w:type="dxa"/>
        <w:tblCellMar>
          <w:left w:w="0" w:type="dxa"/>
          <w:right w:w="0" w:type="dxa"/>
        </w:tblCellMar>
        <w:tblLook w:val="04A0" w:firstRow="1" w:lastRow="0" w:firstColumn="1" w:lastColumn="0" w:noHBand="0" w:noVBand="1"/>
      </w:tblPr>
      <w:tblGrid>
        <w:gridCol w:w="3569"/>
        <w:gridCol w:w="1826"/>
        <w:gridCol w:w="2133"/>
        <w:gridCol w:w="2252"/>
      </w:tblGrid>
      <w:tr w:rsidR="00DA7E71" w14:paraId="467CDECD" w14:textId="77777777" w:rsidTr="00643A16">
        <w:tc>
          <w:tcPr>
            <w:tcW w:w="3569" w:type="dxa"/>
            <w:tcBorders>
              <w:top w:val="single" w:sz="24" w:space="0" w:color="auto"/>
              <w:left w:val="single" w:sz="24" w:space="0" w:color="auto"/>
              <w:bottom w:val="single" w:sz="8" w:space="0" w:color="auto"/>
              <w:right w:val="single" w:sz="8" w:space="0" w:color="auto"/>
            </w:tcBorders>
            <w:tcMar>
              <w:top w:w="0" w:type="dxa"/>
              <w:left w:w="108" w:type="dxa"/>
              <w:bottom w:w="0" w:type="dxa"/>
              <w:right w:w="108" w:type="dxa"/>
            </w:tcMar>
            <w:hideMark/>
          </w:tcPr>
          <w:p w14:paraId="1E8F9C5A" w14:textId="77777777" w:rsidR="00DA7E71" w:rsidRDefault="00DA7E71">
            <w:pPr>
              <w:pStyle w:val="BodyText"/>
              <w:rPr>
                <w:lang w:val="en-MY"/>
              </w:rPr>
            </w:pPr>
            <w:r>
              <w:rPr>
                <w:lang w:val="en-MY"/>
              </w:rPr>
              <w:t>Potential Statements</w:t>
            </w:r>
          </w:p>
        </w:tc>
        <w:tc>
          <w:tcPr>
            <w:tcW w:w="1826"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066DF041" w14:textId="77777777" w:rsidR="00DA7E71" w:rsidRPr="00FC7A7E" w:rsidRDefault="00DA7E71">
            <w:pPr>
              <w:pStyle w:val="BodyText"/>
              <w:rPr>
                <w:color w:val="FF0000"/>
                <w:lang w:val="en-MY"/>
              </w:rPr>
            </w:pPr>
            <w:r w:rsidRPr="00FC7A7E">
              <w:rPr>
                <w:color w:val="FF0000"/>
                <w:lang w:val="en-MY"/>
              </w:rPr>
              <w:t xml:space="preserve">1-Agree </w:t>
            </w:r>
          </w:p>
        </w:tc>
        <w:tc>
          <w:tcPr>
            <w:tcW w:w="2133"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42A6B2FF" w14:textId="77777777" w:rsidR="00DA7E71" w:rsidRPr="00FC7A7E" w:rsidRDefault="00DA7E71">
            <w:pPr>
              <w:pStyle w:val="BodyText"/>
              <w:rPr>
                <w:color w:val="FF0000"/>
                <w:lang w:val="en-MY"/>
              </w:rPr>
            </w:pPr>
            <w:r w:rsidRPr="00FC7A7E">
              <w:rPr>
                <w:color w:val="FF0000"/>
                <w:lang w:val="en-MY"/>
              </w:rPr>
              <w:t xml:space="preserve">2-Somewhat agree </w:t>
            </w:r>
          </w:p>
        </w:tc>
        <w:tc>
          <w:tcPr>
            <w:tcW w:w="2252" w:type="dxa"/>
            <w:tcBorders>
              <w:top w:val="single" w:sz="24" w:space="0" w:color="auto"/>
              <w:left w:val="nil"/>
              <w:bottom w:val="single" w:sz="8" w:space="0" w:color="auto"/>
              <w:right w:val="single" w:sz="24" w:space="0" w:color="auto"/>
            </w:tcBorders>
            <w:tcMar>
              <w:top w:w="0" w:type="dxa"/>
              <w:left w:w="108" w:type="dxa"/>
              <w:bottom w:w="0" w:type="dxa"/>
              <w:right w:w="108" w:type="dxa"/>
            </w:tcMar>
            <w:hideMark/>
          </w:tcPr>
          <w:p w14:paraId="102DC21F" w14:textId="77777777" w:rsidR="00DA7E71" w:rsidRPr="00FC7A7E" w:rsidRDefault="00DA7E71">
            <w:pPr>
              <w:pStyle w:val="BodyText"/>
              <w:rPr>
                <w:color w:val="FF0000"/>
                <w:lang w:val="en-MY"/>
              </w:rPr>
            </w:pPr>
            <w:r w:rsidRPr="00FC7A7E">
              <w:rPr>
                <w:color w:val="FF0000"/>
                <w:lang w:val="en-MY"/>
              </w:rPr>
              <w:t>3-Disagree</w:t>
            </w:r>
          </w:p>
        </w:tc>
      </w:tr>
      <w:tr w:rsidR="00DA7E71" w14:paraId="797B05A4" w14:textId="77777777" w:rsidTr="00643A16">
        <w:tc>
          <w:tcPr>
            <w:tcW w:w="3569"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3F7C3983" w14:textId="77777777" w:rsidR="00643A16" w:rsidRDefault="00FC7A7E" w:rsidP="00FC7A7E">
            <w:pPr>
              <w:pStyle w:val="BodyText"/>
              <w:rPr>
                <w:lang w:val="en-MY"/>
              </w:rPr>
            </w:pPr>
            <w:r>
              <w:rPr>
                <w:b/>
                <w:bCs/>
                <w:lang w:val="en-MY"/>
              </w:rPr>
              <w:t>20</w:t>
            </w:r>
            <w:r w:rsidR="00DA7E71">
              <w:rPr>
                <w:b/>
                <w:bCs/>
                <w:lang w:val="en-MY"/>
              </w:rPr>
              <w:t>.1</w:t>
            </w:r>
            <w:r w:rsidR="00DA7E71">
              <w:rPr>
                <w:lang w:val="en-MY"/>
              </w:rPr>
              <w:t xml:space="preserve"> It is acceptable for a married woman to have her own savings </w:t>
            </w:r>
          </w:p>
          <w:p w14:paraId="1BB724AB" w14:textId="77777777" w:rsidR="00FC7A7E" w:rsidRDefault="00FC7A7E" w:rsidP="00FC7A7E">
            <w:pPr>
              <w:pStyle w:val="BodyText"/>
              <w:rPr>
                <w:lang w:val="en-MY"/>
              </w:rPr>
            </w:pPr>
          </w:p>
        </w:tc>
        <w:tc>
          <w:tcPr>
            <w:tcW w:w="1826" w:type="dxa"/>
            <w:tcBorders>
              <w:top w:val="nil"/>
              <w:left w:val="nil"/>
              <w:bottom w:val="single" w:sz="8" w:space="0" w:color="auto"/>
              <w:right w:val="single" w:sz="8" w:space="0" w:color="auto"/>
            </w:tcBorders>
            <w:tcMar>
              <w:top w:w="0" w:type="dxa"/>
              <w:left w:w="108" w:type="dxa"/>
              <w:bottom w:w="0" w:type="dxa"/>
              <w:right w:w="108" w:type="dxa"/>
            </w:tcMar>
          </w:tcPr>
          <w:p w14:paraId="5C0671F0" w14:textId="77777777" w:rsidR="00DA7E71" w:rsidRDefault="00DA7E71">
            <w:pPr>
              <w:pStyle w:val="BodyText"/>
              <w:rPr>
                <w:lang w:val="en-MY"/>
              </w:rPr>
            </w:pPr>
          </w:p>
        </w:tc>
        <w:tc>
          <w:tcPr>
            <w:tcW w:w="2133" w:type="dxa"/>
            <w:tcBorders>
              <w:top w:val="nil"/>
              <w:left w:val="nil"/>
              <w:bottom w:val="single" w:sz="8" w:space="0" w:color="auto"/>
              <w:right w:val="single" w:sz="8" w:space="0" w:color="auto"/>
            </w:tcBorders>
            <w:tcMar>
              <w:top w:w="0" w:type="dxa"/>
              <w:left w:w="108" w:type="dxa"/>
              <w:bottom w:w="0" w:type="dxa"/>
              <w:right w:w="108" w:type="dxa"/>
            </w:tcMar>
          </w:tcPr>
          <w:p w14:paraId="7E4DD867" w14:textId="77777777" w:rsidR="00DA7E71" w:rsidRDefault="00DA7E71">
            <w:pPr>
              <w:pStyle w:val="BodyText"/>
              <w:rPr>
                <w:lang w:val="en-MY"/>
              </w:rPr>
            </w:pPr>
          </w:p>
        </w:tc>
        <w:tc>
          <w:tcPr>
            <w:tcW w:w="2252" w:type="dxa"/>
            <w:tcBorders>
              <w:top w:val="nil"/>
              <w:left w:val="nil"/>
              <w:bottom w:val="single" w:sz="8" w:space="0" w:color="auto"/>
              <w:right w:val="single" w:sz="24" w:space="0" w:color="auto"/>
            </w:tcBorders>
            <w:tcMar>
              <w:top w:w="0" w:type="dxa"/>
              <w:left w:w="108" w:type="dxa"/>
              <w:bottom w:w="0" w:type="dxa"/>
              <w:right w:w="108" w:type="dxa"/>
            </w:tcMar>
          </w:tcPr>
          <w:p w14:paraId="0B73EDEB" w14:textId="77777777" w:rsidR="00DA7E71" w:rsidRDefault="00DA7E71">
            <w:pPr>
              <w:pStyle w:val="BodyText"/>
              <w:rPr>
                <w:lang w:val="en-MY"/>
              </w:rPr>
            </w:pPr>
          </w:p>
        </w:tc>
      </w:tr>
      <w:tr w:rsidR="00DA7E71" w14:paraId="200810E6" w14:textId="77777777" w:rsidTr="00643A16">
        <w:tc>
          <w:tcPr>
            <w:tcW w:w="3569"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7F946A66" w14:textId="77777777" w:rsidR="00DA7E71" w:rsidRDefault="00FC7A7E">
            <w:pPr>
              <w:pStyle w:val="BodyText"/>
              <w:rPr>
                <w:lang w:val="en-MY"/>
              </w:rPr>
            </w:pPr>
            <w:r>
              <w:rPr>
                <w:b/>
                <w:bCs/>
                <w:lang w:val="en-MY"/>
              </w:rPr>
              <w:t>20</w:t>
            </w:r>
            <w:r w:rsidR="00DA7E71">
              <w:rPr>
                <w:b/>
                <w:bCs/>
                <w:lang w:val="en-MY"/>
              </w:rPr>
              <w:t xml:space="preserve">.2 </w:t>
            </w:r>
            <w:r w:rsidR="00DA7E71">
              <w:rPr>
                <w:lang w:val="en-MY"/>
              </w:rPr>
              <w:t>It is acceptable for a married woman to spend her savings as she wishes to</w:t>
            </w:r>
          </w:p>
        </w:tc>
        <w:tc>
          <w:tcPr>
            <w:tcW w:w="1826" w:type="dxa"/>
            <w:tcBorders>
              <w:top w:val="nil"/>
              <w:left w:val="nil"/>
              <w:bottom w:val="single" w:sz="8" w:space="0" w:color="auto"/>
              <w:right w:val="single" w:sz="8" w:space="0" w:color="auto"/>
            </w:tcBorders>
            <w:tcMar>
              <w:top w:w="0" w:type="dxa"/>
              <w:left w:w="108" w:type="dxa"/>
              <w:bottom w:w="0" w:type="dxa"/>
              <w:right w:w="108" w:type="dxa"/>
            </w:tcMar>
          </w:tcPr>
          <w:p w14:paraId="7BC2B4C6" w14:textId="77777777" w:rsidR="00DA7E71" w:rsidRDefault="00DA7E71">
            <w:pPr>
              <w:pStyle w:val="BodyText"/>
              <w:rPr>
                <w:lang w:val="en-MY"/>
              </w:rPr>
            </w:pPr>
          </w:p>
        </w:tc>
        <w:tc>
          <w:tcPr>
            <w:tcW w:w="2133" w:type="dxa"/>
            <w:tcBorders>
              <w:top w:val="nil"/>
              <w:left w:val="nil"/>
              <w:bottom w:val="single" w:sz="8" w:space="0" w:color="auto"/>
              <w:right w:val="single" w:sz="8" w:space="0" w:color="auto"/>
            </w:tcBorders>
            <w:tcMar>
              <w:top w:w="0" w:type="dxa"/>
              <w:left w:w="108" w:type="dxa"/>
              <w:bottom w:w="0" w:type="dxa"/>
              <w:right w:w="108" w:type="dxa"/>
            </w:tcMar>
          </w:tcPr>
          <w:p w14:paraId="779E1B85" w14:textId="77777777" w:rsidR="00DA7E71" w:rsidRDefault="00DA7E71">
            <w:pPr>
              <w:pStyle w:val="BodyText"/>
              <w:rPr>
                <w:lang w:val="en-MY"/>
              </w:rPr>
            </w:pPr>
          </w:p>
        </w:tc>
        <w:tc>
          <w:tcPr>
            <w:tcW w:w="2252" w:type="dxa"/>
            <w:tcBorders>
              <w:top w:val="nil"/>
              <w:left w:val="nil"/>
              <w:bottom w:val="single" w:sz="8" w:space="0" w:color="auto"/>
              <w:right w:val="single" w:sz="24" w:space="0" w:color="auto"/>
            </w:tcBorders>
            <w:tcMar>
              <w:top w:w="0" w:type="dxa"/>
              <w:left w:w="108" w:type="dxa"/>
              <w:bottom w:w="0" w:type="dxa"/>
              <w:right w:w="108" w:type="dxa"/>
            </w:tcMar>
          </w:tcPr>
          <w:p w14:paraId="0792A672" w14:textId="77777777" w:rsidR="00DA7E71" w:rsidRDefault="00DA7E71">
            <w:pPr>
              <w:pStyle w:val="BodyText"/>
              <w:rPr>
                <w:lang w:val="en-MY"/>
              </w:rPr>
            </w:pPr>
          </w:p>
        </w:tc>
      </w:tr>
      <w:tr w:rsidR="00DA7E71" w14:paraId="007AC85D" w14:textId="77777777" w:rsidTr="00643A16">
        <w:tc>
          <w:tcPr>
            <w:tcW w:w="3569"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707D04D8" w14:textId="77777777" w:rsidR="00DA7E71" w:rsidRDefault="00FC7A7E">
            <w:pPr>
              <w:pStyle w:val="BodyText"/>
              <w:rPr>
                <w:lang w:val="en-MY"/>
              </w:rPr>
            </w:pPr>
            <w:r>
              <w:rPr>
                <w:b/>
                <w:bCs/>
                <w:lang w:val="en-MY"/>
              </w:rPr>
              <w:t>20</w:t>
            </w:r>
            <w:r w:rsidR="00DA7E71">
              <w:rPr>
                <w:b/>
                <w:bCs/>
                <w:lang w:val="en-MY"/>
              </w:rPr>
              <w:t xml:space="preserve">.3 </w:t>
            </w:r>
            <w:r w:rsidR="00DA7E71">
              <w:rPr>
                <w:lang w:val="en-MY"/>
              </w:rPr>
              <w:t xml:space="preserve">husband and wife should decide together on how to spend money  </w:t>
            </w:r>
          </w:p>
          <w:p w14:paraId="072FC2A4" w14:textId="77777777" w:rsidR="00DA7E71" w:rsidRDefault="00DA7E71">
            <w:pPr>
              <w:pStyle w:val="BodyText"/>
            </w:pPr>
          </w:p>
        </w:tc>
        <w:tc>
          <w:tcPr>
            <w:tcW w:w="1826" w:type="dxa"/>
            <w:tcBorders>
              <w:top w:val="nil"/>
              <w:left w:val="nil"/>
              <w:bottom w:val="single" w:sz="8" w:space="0" w:color="auto"/>
              <w:right w:val="single" w:sz="8" w:space="0" w:color="auto"/>
            </w:tcBorders>
            <w:tcMar>
              <w:top w:w="0" w:type="dxa"/>
              <w:left w:w="108" w:type="dxa"/>
              <w:bottom w:w="0" w:type="dxa"/>
              <w:right w:w="108" w:type="dxa"/>
            </w:tcMar>
          </w:tcPr>
          <w:p w14:paraId="4E4ABDE8" w14:textId="77777777" w:rsidR="00DA7E71" w:rsidRDefault="00DA7E71">
            <w:pPr>
              <w:pStyle w:val="BodyText"/>
              <w:rPr>
                <w:lang w:val="en-MY"/>
              </w:rPr>
            </w:pPr>
          </w:p>
        </w:tc>
        <w:tc>
          <w:tcPr>
            <w:tcW w:w="2133" w:type="dxa"/>
            <w:tcBorders>
              <w:top w:val="nil"/>
              <w:left w:val="nil"/>
              <w:bottom w:val="single" w:sz="8" w:space="0" w:color="auto"/>
              <w:right w:val="single" w:sz="8" w:space="0" w:color="auto"/>
            </w:tcBorders>
            <w:tcMar>
              <w:top w:w="0" w:type="dxa"/>
              <w:left w:w="108" w:type="dxa"/>
              <w:bottom w:w="0" w:type="dxa"/>
              <w:right w:w="108" w:type="dxa"/>
            </w:tcMar>
          </w:tcPr>
          <w:p w14:paraId="24644D31" w14:textId="77777777" w:rsidR="00DA7E71" w:rsidRDefault="00DA7E71">
            <w:pPr>
              <w:pStyle w:val="BodyText"/>
              <w:rPr>
                <w:rtl/>
                <w:lang w:val="en-MY"/>
              </w:rPr>
            </w:pPr>
          </w:p>
        </w:tc>
        <w:tc>
          <w:tcPr>
            <w:tcW w:w="2252" w:type="dxa"/>
            <w:tcBorders>
              <w:top w:val="nil"/>
              <w:left w:val="nil"/>
              <w:bottom w:val="single" w:sz="8" w:space="0" w:color="auto"/>
              <w:right w:val="single" w:sz="24" w:space="0" w:color="auto"/>
            </w:tcBorders>
            <w:tcMar>
              <w:top w:w="0" w:type="dxa"/>
              <w:left w:w="108" w:type="dxa"/>
              <w:bottom w:w="0" w:type="dxa"/>
              <w:right w:w="108" w:type="dxa"/>
            </w:tcMar>
          </w:tcPr>
          <w:p w14:paraId="36F21776" w14:textId="77777777" w:rsidR="00DA7E71" w:rsidRDefault="00DA7E71">
            <w:pPr>
              <w:pStyle w:val="BodyText"/>
              <w:rPr>
                <w:lang w:val="en-MY"/>
              </w:rPr>
            </w:pPr>
          </w:p>
        </w:tc>
      </w:tr>
      <w:tr w:rsidR="00DA7E71" w14:paraId="191BE72C" w14:textId="77777777" w:rsidTr="00643A16">
        <w:tc>
          <w:tcPr>
            <w:tcW w:w="3569"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016537A2" w14:textId="77777777" w:rsidR="00DA7E71" w:rsidRDefault="00FC7A7E">
            <w:pPr>
              <w:pStyle w:val="BodyText"/>
              <w:rPr>
                <w:lang w:val="en-MY"/>
              </w:rPr>
            </w:pPr>
            <w:r>
              <w:rPr>
                <w:b/>
                <w:bCs/>
                <w:lang w:val="en-MY"/>
              </w:rPr>
              <w:t>20</w:t>
            </w:r>
            <w:r w:rsidR="00DA7E71">
              <w:rPr>
                <w:b/>
                <w:bCs/>
                <w:lang w:val="en-MY"/>
              </w:rPr>
              <w:t xml:space="preserve">.4 </w:t>
            </w:r>
            <w:r w:rsidR="00DA7E71">
              <w:rPr>
                <w:lang w:val="en-MY"/>
              </w:rPr>
              <w:t xml:space="preserve">Men can take care of children just as well as women can </w:t>
            </w:r>
          </w:p>
          <w:p w14:paraId="2313FCE6" w14:textId="77777777" w:rsidR="00DA7E71" w:rsidRDefault="00DA7E71">
            <w:pPr>
              <w:pStyle w:val="BodyText"/>
            </w:pPr>
          </w:p>
        </w:tc>
        <w:tc>
          <w:tcPr>
            <w:tcW w:w="1826" w:type="dxa"/>
            <w:tcBorders>
              <w:top w:val="nil"/>
              <w:left w:val="nil"/>
              <w:bottom w:val="single" w:sz="8" w:space="0" w:color="auto"/>
              <w:right w:val="single" w:sz="8" w:space="0" w:color="auto"/>
            </w:tcBorders>
            <w:tcMar>
              <w:top w:w="0" w:type="dxa"/>
              <w:left w:w="108" w:type="dxa"/>
              <w:bottom w:w="0" w:type="dxa"/>
              <w:right w:w="108" w:type="dxa"/>
            </w:tcMar>
          </w:tcPr>
          <w:p w14:paraId="50D9C7A0" w14:textId="77777777" w:rsidR="00DA7E71" w:rsidRDefault="00DA7E71">
            <w:pPr>
              <w:pStyle w:val="BodyText"/>
              <w:rPr>
                <w:lang w:val="en-MY"/>
              </w:rPr>
            </w:pPr>
          </w:p>
        </w:tc>
        <w:tc>
          <w:tcPr>
            <w:tcW w:w="2133" w:type="dxa"/>
            <w:tcBorders>
              <w:top w:val="nil"/>
              <w:left w:val="nil"/>
              <w:bottom w:val="single" w:sz="8" w:space="0" w:color="auto"/>
              <w:right w:val="single" w:sz="8" w:space="0" w:color="auto"/>
            </w:tcBorders>
            <w:tcMar>
              <w:top w:w="0" w:type="dxa"/>
              <w:left w:w="108" w:type="dxa"/>
              <w:bottom w:w="0" w:type="dxa"/>
              <w:right w:w="108" w:type="dxa"/>
            </w:tcMar>
          </w:tcPr>
          <w:p w14:paraId="4DCC1BEE" w14:textId="77777777" w:rsidR="00DA7E71" w:rsidRDefault="00DA7E71">
            <w:pPr>
              <w:pStyle w:val="BodyText"/>
              <w:rPr>
                <w:rtl/>
                <w:lang w:val="en-MY"/>
              </w:rPr>
            </w:pPr>
          </w:p>
        </w:tc>
        <w:tc>
          <w:tcPr>
            <w:tcW w:w="2252" w:type="dxa"/>
            <w:tcBorders>
              <w:top w:val="nil"/>
              <w:left w:val="nil"/>
              <w:bottom w:val="single" w:sz="8" w:space="0" w:color="auto"/>
              <w:right w:val="single" w:sz="24" w:space="0" w:color="auto"/>
            </w:tcBorders>
            <w:tcMar>
              <w:top w:w="0" w:type="dxa"/>
              <w:left w:w="108" w:type="dxa"/>
              <w:bottom w:w="0" w:type="dxa"/>
              <w:right w:w="108" w:type="dxa"/>
            </w:tcMar>
          </w:tcPr>
          <w:p w14:paraId="2A5850AE" w14:textId="77777777" w:rsidR="00DA7E71" w:rsidRDefault="00DA7E71">
            <w:pPr>
              <w:pStyle w:val="BodyText"/>
              <w:rPr>
                <w:lang w:val="en-MY"/>
              </w:rPr>
            </w:pPr>
          </w:p>
        </w:tc>
      </w:tr>
      <w:tr w:rsidR="00DA7E71" w14:paraId="4D3F216A" w14:textId="77777777" w:rsidTr="00643A16">
        <w:trPr>
          <w:trHeight w:val="790"/>
        </w:trPr>
        <w:tc>
          <w:tcPr>
            <w:tcW w:w="3569"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5E805328" w14:textId="77777777" w:rsidR="00DA7E71" w:rsidRDefault="00FC7A7E">
            <w:pPr>
              <w:pStyle w:val="BodyText"/>
              <w:rPr>
                <w:lang w:val="en-MY"/>
              </w:rPr>
            </w:pPr>
            <w:r>
              <w:rPr>
                <w:b/>
                <w:bCs/>
                <w:lang w:val="en-MY"/>
              </w:rPr>
              <w:t>20</w:t>
            </w:r>
            <w:r w:rsidR="00DA7E71">
              <w:rPr>
                <w:b/>
                <w:bCs/>
                <w:lang w:val="en-MY"/>
              </w:rPr>
              <w:t xml:space="preserve">.5 </w:t>
            </w:r>
            <w:r w:rsidR="00DA7E71">
              <w:rPr>
                <w:lang w:val="en-MY"/>
              </w:rPr>
              <w:t xml:space="preserve">Women’s work is not as tiring as men’s work </w:t>
            </w:r>
          </w:p>
          <w:p w14:paraId="7C030D01" w14:textId="77777777" w:rsidR="00DA7E71" w:rsidRDefault="00DA7E71">
            <w:pPr>
              <w:pStyle w:val="BodyText"/>
            </w:pPr>
          </w:p>
        </w:tc>
        <w:tc>
          <w:tcPr>
            <w:tcW w:w="1826" w:type="dxa"/>
            <w:tcBorders>
              <w:top w:val="nil"/>
              <w:left w:val="nil"/>
              <w:bottom w:val="single" w:sz="8" w:space="0" w:color="auto"/>
              <w:right w:val="single" w:sz="8" w:space="0" w:color="auto"/>
            </w:tcBorders>
            <w:tcMar>
              <w:top w:w="0" w:type="dxa"/>
              <w:left w:w="108" w:type="dxa"/>
              <w:bottom w:w="0" w:type="dxa"/>
              <w:right w:w="108" w:type="dxa"/>
            </w:tcMar>
          </w:tcPr>
          <w:p w14:paraId="1C16D9A6" w14:textId="77777777" w:rsidR="00DA7E71" w:rsidRDefault="00DA7E71">
            <w:pPr>
              <w:pStyle w:val="BodyText"/>
              <w:rPr>
                <w:lang w:val="en-MY"/>
              </w:rPr>
            </w:pPr>
          </w:p>
        </w:tc>
        <w:tc>
          <w:tcPr>
            <w:tcW w:w="2133" w:type="dxa"/>
            <w:tcBorders>
              <w:top w:val="nil"/>
              <w:left w:val="nil"/>
              <w:bottom w:val="single" w:sz="8" w:space="0" w:color="auto"/>
              <w:right w:val="single" w:sz="8" w:space="0" w:color="auto"/>
            </w:tcBorders>
            <w:tcMar>
              <w:top w:w="0" w:type="dxa"/>
              <w:left w:w="108" w:type="dxa"/>
              <w:bottom w:w="0" w:type="dxa"/>
              <w:right w:w="108" w:type="dxa"/>
            </w:tcMar>
          </w:tcPr>
          <w:p w14:paraId="33A87991" w14:textId="77777777" w:rsidR="00DA7E71" w:rsidRDefault="00DA7E71">
            <w:pPr>
              <w:pStyle w:val="BodyText"/>
              <w:rPr>
                <w:rtl/>
                <w:lang w:val="en-MY"/>
              </w:rPr>
            </w:pPr>
          </w:p>
        </w:tc>
        <w:tc>
          <w:tcPr>
            <w:tcW w:w="2252" w:type="dxa"/>
            <w:tcBorders>
              <w:top w:val="nil"/>
              <w:left w:val="nil"/>
              <w:bottom w:val="single" w:sz="8" w:space="0" w:color="auto"/>
              <w:right w:val="single" w:sz="24" w:space="0" w:color="auto"/>
            </w:tcBorders>
            <w:tcMar>
              <w:top w:w="0" w:type="dxa"/>
              <w:left w:w="108" w:type="dxa"/>
              <w:bottom w:w="0" w:type="dxa"/>
              <w:right w:w="108" w:type="dxa"/>
            </w:tcMar>
          </w:tcPr>
          <w:p w14:paraId="614C755B" w14:textId="77777777" w:rsidR="00DA7E71" w:rsidRDefault="00DA7E71">
            <w:pPr>
              <w:pStyle w:val="BodyText"/>
              <w:rPr>
                <w:lang w:val="en-MY"/>
              </w:rPr>
            </w:pPr>
          </w:p>
        </w:tc>
      </w:tr>
      <w:tr w:rsidR="00DA7E71" w14:paraId="7A2E7CEA" w14:textId="77777777" w:rsidTr="00643A16">
        <w:tc>
          <w:tcPr>
            <w:tcW w:w="3569"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09F1B4EE" w14:textId="77777777" w:rsidR="00DA7E71" w:rsidRDefault="00FC7A7E">
            <w:pPr>
              <w:pStyle w:val="BodyText"/>
              <w:rPr>
                <w:lang w:val="en-MY"/>
              </w:rPr>
            </w:pPr>
            <w:r>
              <w:rPr>
                <w:b/>
                <w:bCs/>
                <w:lang w:val="en-MY"/>
              </w:rPr>
              <w:t>20</w:t>
            </w:r>
            <w:r w:rsidR="00DA7E71">
              <w:rPr>
                <w:b/>
                <w:bCs/>
                <w:lang w:val="en-MY"/>
              </w:rPr>
              <w:t xml:space="preserve">.6 </w:t>
            </w:r>
            <w:r w:rsidR="00DA7E71">
              <w:rPr>
                <w:lang w:val="en-MY"/>
              </w:rPr>
              <w:t xml:space="preserve">It is embarrassing for a man to help his wife with household work </w:t>
            </w:r>
          </w:p>
          <w:p w14:paraId="18B6C4A3" w14:textId="77777777" w:rsidR="00DA7E71" w:rsidRDefault="00DA7E71">
            <w:pPr>
              <w:pStyle w:val="BodyText"/>
            </w:pPr>
          </w:p>
        </w:tc>
        <w:tc>
          <w:tcPr>
            <w:tcW w:w="1826" w:type="dxa"/>
            <w:tcBorders>
              <w:top w:val="nil"/>
              <w:left w:val="nil"/>
              <w:bottom w:val="single" w:sz="8" w:space="0" w:color="auto"/>
              <w:right w:val="single" w:sz="8" w:space="0" w:color="auto"/>
            </w:tcBorders>
            <w:tcMar>
              <w:top w:w="0" w:type="dxa"/>
              <w:left w:w="108" w:type="dxa"/>
              <w:bottom w:w="0" w:type="dxa"/>
              <w:right w:w="108" w:type="dxa"/>
            </w:tcMar>
          </w:tcPr>
          <w:p w14:paraId="36A26134" w14:textId="77777777" w:rsidR="00DA7E71" w:rsidRDefault="00DA7E71">
            <w:pPr>
              <w:pStyle w:val="BodyText"/>
              <w:rPr>
                <w:lang w:val="en-MY"/>
              </w:rPr>
            </w:pPr>
          </w:p>
        </w:tc>
        <w:tc>
          <w:tcPr>
            <w:tcW w:w="2133" w:type="dxa"/>
            <w:tcBorders>
              <w:top w:val="nil"/>
              <w:left w:val="nil"/>
              <w:bottom w:val="single" w:sz="8" w:space="0" w:color="auto"/>
              <w:right w:val="single" w:sz="8" w:space="0" w:color="auto"/>
            </w:tcBorders>
            <w:tcMar>
              <w:top w:w="0" w:type="dxa"/>
              <w:left w:w="108" w:type="dxa"/>
              <w:bottom w:w="0" w:type="dxa"/>
              <w:right w:w="108" w:type="dxa"/>
            </w:tcMar>
          </w:tcPr>
          <w:p w14:paraId="0E77E661" w14:textId="77777777" w:rsidR="00DA7E71" w:rsidRDefault="00DA7E71">
            <w:pPr>
              <w:pStyle w:val="BodyText"/>
              <w:rPr>
                <w:rtl/>
                <w:lang w:val="en-MY"/>
              </w:rPr>
            </w:pPr>
          </w:p>
        </w:tc>
        <w:tc>
          <w:tcPr>
            <w:tcW w:w="2252" w:type="dxa"/>
            <w:tcBorders>
              <w:top w:val="nil"/>
              <w:left w:val="nil"/>
              <w:bottom w:val="single" w:sz="8" w:space="0" w:color="auto"/>
              <w:right w:val="single" w:sz="24" w:space="0" w:color="auto"/>
            </w:tcBorders>
            <w:tcMar>
              <w:top w:w="0" w:type="dxa"/>
              <w:left w:w="108" w:type="dxa"/>
              <w:bottom w:w="0" w:type="dxa"/>
              <w:right w:w="108" w:type="dxa"/>
            </w:tcMar>
          </w:tcPr>
          <w:p w14:paraId="28CDCC97" w14:textId="77777777" w:rsidR="00DA7E71" w:rsidRDefault="00DA7E71">
            <w:pPr>
              <w:pStyle w:val="BodyText"/>
              <w:rPr>
                <w:lang w:val="en-MY"/>
              </w:rPr>
            </w:pPr>
          </w:p>
        </w:tc>
      </w:tr>
      <w:tr w:rsidR="00DA7E71" w14:paraId="0D52E863" w14:textId="77777777" w:rsidTr="00643A16">
        <w:tc>
          <w:tcPr>
            <w:tcW w:w="3569"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647B28D2" w14:textId="77777777" w:rsidR="00DA7E71" w:rsidRDefault="00FC7A7E" w:rsidP="00FC7A7E">
            <w:pPr>
              <w:pStyle w:val="BodyText"/>
            </w:pPr>
            <w:r>
              <w:rPr>
                <w:b/>
                <w:bCs/>
                <w:lang w:val="en-MY"/>
              </w:rPr>
              <w:t>20</w:t>
            </w:r>
            <w:r w:rsidR="00DA7E71">
              <w:rPr>
                <w:b/>
                <w:bCs/>
                <w:lang w:val="en-MY"/>
              </w:rPr>
              <w:t xml:space="preserve">.7 </w:t>
            </w:r>
            <w:r w:rsidR="00DA7E71">
              <w:rPr>
                <w:lang w:val="en-MY"/>
              </w:rPr>
              <w:t xml:space="preserve">A married woman should not work outside the home if her husband is earning enough money for the family </w:t>
            </w:r>
          </w:p>
        </w:tc>
        <w:tc>
          <w:tcPr>
            <w:tcW w:w="1826" w:type="dxa"/>
            <w:tcBorders>
              <w:top w:val="nil"/>
              <w:left w:val="nil"/>
              <w:bottom w:val="single" w:sz="8" w:space="0" w:color="auto"/>
              <w:right w:val="single" w:sz="8" w:space="0" w:color="auto"/>
            </w:tcBorders>
            <w:tcMar>
              <w:top w:w="0" w:type="dxa"/>
              <w:left w:w="108" w:type="dxa"/>
              <w:bottom w:w="0" w:type="dxa"/>
              <w:right w:w="108" w:type="dxa"/>
            </w:tcMar>
          </w:tcPr>
          <w:p w14:paraId="63D9FE64" w14:textId="77777777" w:rsidR="00DA7E71" w:rsidRDefault="00DA7E71">
            <w:pPr>
              <w:pStyle w:val="BodyText"/>
              <w:rPr>
                <w:lang w:val="en-MY"/>
              </w:rPr>
            </w:pPr>
          </w:p>
        </w:tc>
        <w:tc>
          <w:tcPr>
            <w:tcW w:w="2133" w:type="dxa"/>
            <w:tcBorders>
              <w:top w:val="nil"/>
              <w:left w:val="nil"/>
              <w:bottom w:val="single" w:sz="8" w:space="0" w:color="auto"/>
              <w:right w:val="single" w:sz="8" w:space="0" w:color="auto"/>
            </w:tcBorders>
            <w:tcMar>
              <w:top w:w="0" w:type="dxa"/>
              <w:left w:w="108" w:type="dxa"/>
              <w:bottom w:w="0" w:type="dxa"/>
              <w:right w:w="108" w:type="dxa"/>
            </w:tcMar>
          </w:tcPr>
          <w:p w14:paraId="3D013711" w14:textId="77777777" w:rsidR="00DA7E71" w:rsidRDefault="00DA7E71">
            <w:pPr>
              <w:pStyle w:val="BodyText"/>
              <w:rPr>
                <w:rtl/>
                <w:lang w:val="en-MY"/>
              </w:rPr>
            </w:pPr>
          </w:p>
        </w:tc>
        <w:tc>
          <w:tcPr>
            <w:tcW w:w="2252" w:type="dxa"/>
            <w:tcBorders>
              <w:top w:val="nil"/>
              <w:left w:val="nil"/>
              <w:bottom w:val="single" w:sz="8" w:space="0" w:color="auto"/>
              <w:right w:val="single" w:sz="24" w:space="0" w:color="auto"/>
            </w:tcBorders>
            <w:tcMar>
              <w:top w:w="0" w:type="dxa"/>
              <w:left w:w="108" w:type="dxa"/>
              <w:bottom w:w="0" w:type="dxa"/>
              <w:right w:w="108" w:type="dxa"/>
            </w:tcMar>
          </w:tcPr>
          <w:p w14:paraId="72AA60DD" w14:textId="77777777" w:rsidR="00DA7E71" w:rsidRDefault="00DA7E71">
            <w:pPr>
              <w:pStyle w:val="BodyText"/>
              <w:rPr>
                <w:lang w:val="en-MY"/>
              </w:rPr>
            </w:pPr>
          </w:p>
        </w:tc>
      </w:tr>
      <w:tr w:rsidR="00DA7E71" w14:paraId="65BB04E3" w14:textId="77777777" w:rsidTr="00643A16">
        <w:tc>
          <w:tcPr>
            <w:tcW w:w="3569"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40A9D93C" w14:textId="77777777" w:rsidR="00DA7E71" w:rsidRDefault="00FC7A7E">
            <w:pPr>
              <w:pStyle w:val="BodyText"/>
              <w:rPr>
                <w:lang w:val="en-MY"/>
              </w:rPr>
            </w:pPr>
            <w:r>
              <w:rPr>
                <w:b/>
                <w:bCs/>
                <w:lang w:val="en-MY"/>
              </w:rPr>
              <w:t>20</w:t>
            </w:r>
            <w:r w:rsidR="00DA7E71">
              <w:rPr>
                <w:b/>
                <w:bCs/>
                <w:lang w:val="en-MY"/>
              </w:rPr>
              <w:t xml:space="preserve">.8 </w:t>
            </w:r>
            <w:r w:rsidR="00DA7E71">
              <w:rPr>
                <w:lang w:val="en-MY"/>
              </w:rPr>
              <w:t xml:space="preserve">Women have the same right as men to work outside the homestead </w:t>
            </w:r>
          </w:p>
          <w:p w14:paraId="4EFFA046" w14:textId="77777777" w:rsidR="00DA7E71" w:rsidRDefault="00DA7E71">
            <w:pPr>
              <w:pStyle w:val="BodyText"/>
              <w:rPr>
                <w:lang w:val="en-MY"/>
              </w:rPr>
            </w:pPr>
          </w:p>
        </w:tc>
        <w:tc>
          <w:tcPr>
            <w:tcW w:w="1826" w:type="dxa"/>
            <w:tcBorders>
              <w:top w:val="nil"/>
              <w:left w:val="nil"/>
              <w:bottom w:val="single" w:sz="8" w:space="0" w:color="auto"/>
              <w:right w:val="single" w:sz="8" w:space="0" w:color="auto"/>
            </w:tcBorders>
            <w:tcMar>
              <w:top w:w="0" w:type="dxa"/>
              <w:left w:w="108" w:type="dxa"/>
              <w:bottom w:w="0" w:type="dxa"/>
              <w:right w:w="108" w:type="dxa"/>
            </w:tcMar>
          </w:tcPr>
          <w:p w14:paraId="3FB4703A" w14:textId="77777777" w:rsidR="00DA7E71" w:rsidRDefault="00DA7E71">
            <w:pPr>
              <w:pStyle w:val="BodyText"/>
              <w:rPr>
                <w:lang w:val="en-MY"/>
              </w:rPr>
            </w:pPr>
          </w:p>
        </w:tc>
        <w:tc>
          <w:tcPr>
            <w:tcW w:w="2133" w:type="dxa"/>
            <w:tcBorders>
              <w:top w:val="nil"/>
              <w:left w:val="nil"/>
              <w:bottom w:val="single" w:sz="8" w:space="0" w:color="auto"/>
              <w:right w:val="single" w:sz="8" w:space="0" w:color="auto"/>
            </w:tcBorders>
            <w:tcMar>
              <w:top w:w="0" w:type="dxa"/>
              <w:left w:w="108" w:type="dxa"/>
              <w:bottom w:w="0" w:type="dxa"/>
              <w:right w:w="108" w:type="dxa"/>
            </w:tcMar>
          </w:tcPr>
          <w:p w14:paraId="08422FE6" w14:textId="77777777" w:rsidR="00DA7E71" w:rsidRDefault="00DA7E71">
            <w:pPr>
              <w:pStyle w:val="BodyText"/>
              <w:rPr>
                <w:lang w:val="en-MY"/>
              </w:rPr>
            </w:pPr>
          </w:p>
        </w:tc>
        <w:tc>
          <w:tcPr>
            <w:tcW w:w="2252" w:type="dxa"/>
            <w:tcBorders>
              <w:top w:val="nil"/>
              <w:left w:val="nil"/>
              <w:bottom w:val="single" w:sz="8" w:space="0" w:color="auto"/>
              <w:right w:val="single" w:sz="24" w:space="0" w:color="auto"/>
            </w:tcBorders>
            <w:tcMar>
              <w:top w:w="0" w:type="dxa"/>
              <w:left w:w="108" w:type="dxa"/>
              <w:bottom w:w="0" w:type="dxa"/>
              <w:right w:w="108" w:type="dxa"/>
            </w:tcMar>
          </w:tcPr>
          <w:p w14:paraId="6E344153" w14:textId="77777777" w:rsidR="00DA7E71" w:rsidRDefault="00DA7E71">
            <w:pPr>
              <w:pStyle w:val="BodyText"/>
              <w:rPr>
                <w:lang w:val="en-MY"/>
              </w:rPr>
            </w:pPr>
          </w:p>
        </w:tc>
      </w:tr>
      <w:tr w:rsidR="00DA7E71" w14:paraId="46DBFA91" w14:textId="77777777" w:rsidTr="00643A16">
        <w:trPr>
          <w:trHeight w:val="853"/>
        </w:trPr>
        <w:tc>
          <w:tcPr>
            <w:tcW w:w="3569"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52B75C7E" w14:textId="77777777" w:rsidR="00DA7E71" w:rsidRDefault="00FC7A7E">
            <w:pPr>
              <w:pStyle w:val="BodyText"/>
              <w:rPr>
                <w:lang w:val="en-MY"/>
              </w:rPr>
            </w:pPr>
            <w:r>
              <w:rPr>
                <w:b/>
                <w:bCs/>
                <w:lang w:val="en-MY"/>
              </w:rPr>
              <w:t>20</w:t>
            </w:r>
            <w:r w:rsidR="00DA7E71">
              <w:rPr>
                <w:b/>
                <w:bCs/>
                <w:lang w:val="en-MY"/>
              </w:rPr>
              <w:t xml:space="preserve">.9 </w:t>
            </w:r>
            <w:r w:rsidR="00DA7E71">
              <w:rPr>
                <w:lang w:val="en-MY"/>
              </w:rPr>
              <w:t>A woman is capable of being a community leader</w:t>
            </w:r>
          </w:p>
          <w:p w14:paraId="5F643A6B" w14:textId="77777777" w:rsidR="00DA7E71" w:rsidRDefault="00DA7E71">
            <w:pPr>
              <w:pStyle w:val="BodyText"/>
              <w:rPr>
                <w:lang w:val="en-MY"/>
              </w:rPr>
            </w:pPr>
          </w:p>
        </w:tc>
        <w:tc>
          <w:tcPr>
            <w:tcW w:w="1826" w:type="dxa"/>
            <w:tcBorders>
              <w:top w:val="nil"/>
              <w:left w:val="nil"/>
              <w:bottom w:val="single" w:sz="8" w:space="0" w:color="auto"/>
              <w:right w:val="single" w:sz="8" w:space="0" w:color="auto"/>
            </w:tcBorders>
            <w:tcMar>
              <w:top w:w="0" w:type="dxa"/>
              <w:left w:w="108" w:type="dxa"/>
              <w:bottom w:w="0" w:type="dxa"/>
              <w:right w:w="108" w:type="dxa"/>
            </w:tcMar>
          </w:tcPr>
          <w:p w14:paraId="23220340" w14:textId="77777777" w:rsidR="00DA7E71" w:rsidRDefault="00DA7E71">
            <w:pPr>
              <w:pStyle w:val="BodyText"/>
              <w:rPr>
                <w:lang w:val="en-MY"/>
              </w:rPr>
            </w:pPr>
          </w:p>
        </w:tc>
        <w:tc>
          <w:tcPr>
            <w:tcW w:w="2133" w:type="dxa"/>
            <w:tcBorders>
              <w:top w:val="nil"/>
              <w:left w:val="nil"/>
              <w:bottom w:val="single" w:sz="8" w:space="0" w:color="auto"/>
              <w:right w:val="single" w:sz="8" w:space="0" w:color="auto"/>
            </w:tcBorders>
            <w:tcMar>
              <w:top w:w="0" w:type="dxa"/>
              <w:left w:w="108" w:type="dxa"/>
              <w:bottom w:w="0" w:type="dxa"/>
              <w:right w:w="108" w:type="dxa"/>
            </w:tcMar>
          </w:tcPr>
          <w:p w14:paraId="6AE362B3" w14:textId="77777777" w:rsidR="00DA7E71" w:rsidRDefault="00DA7E71">
            <w:pPr>
              <w:pStyle w:val="BodyText"/>
              <w:rPr>
                <w:lang w:val="en-MY"/>
              </w:rPr>
            </w:pPr>
          </w:p>
        </w:tc>
        <w:tc>
          <w:tcPr>
            <w:tcW w:w="2252" w:type="dxa"/>
            <w:tcBorders>
              <w:top w:val="nil"/>
              <w:left w:val="nil"/>
              <w:bottom w:val="single" w:sz="8" w:space="0" w:color="auto"/>
              <w:right w:val="single" w:sz="24" w:space="0" w:color="auto"/>
            </w:tcBorders>
            <w:tcMar>
              <w:top w:w="0" w:type="dxa"/>
              <w:left w:w="108" w:type="dxa"/>
              <w:bottom w:w="0" w:type="dxa"/>
              <w:right w:w="108" w:type="dxa"/>
            </w:tcMar>
          </w:tcPr>
          <w:p w14:paraId="304E4C90" w14:textId="77777777" w:rsidR="00DA7E71" w:rsidRDefault="00DA7E71">
            <w:pPr>
              <w:pStyle w:val="BodyText"/>
              <w:rPr>
                <w:lang w:val="en-MY"/>
              </w:rPr>
            </w:pPr>
          </w:p>
        </w:tc>
      </w:tr>
      <w:tr w:rsidR="00DA7E71" w14:paraId="0B1989BE" w14:textId="77777777" w:rsidTr="00643A16">
        <w:tc>
          <w:tcPr>
            <w:tcW w:w="3569" w:type="dxa"/>
            <w:tcBorders>
              <w:top w:val="nil"/>
              <w:left w:val="single" w:sz="24" w:space="0" w:color="auto"/>
              <w:bottom w:val="single" w:sz="8" w:space="0" w:color="auto"/>
              <w:right w:val="single" w:sz="8" w:space="0" w:color="auto"/>
            </w:tcBorders>
            <w:tcMar>
              <w:top w:w="0" w:type="dxa"/>
              <w:left w:w="108" w:type="dxa"/>
              <w:bottom w:w="0" w:type="dxa"/>
              <w:right w:w="108" w:type="dxa"/>
            </w:tcMar>
          </w:tcPr>
          <w:p w14:paraId="002866BE" w14:textId="77777777" w:rsidR="00DA7E71" w:rsidRDefault="00FC7A7E" w:rsidP="00643A16">
            <w:pPr>
              <w:pStyle w:val="BodyText"/>
              <w:rPr>
                <w:lang w:val="en-MY"/>
              </w:rPr>
            </w:pPr>
            <w:r>
              <w:rPr>
                <w:b/>
                <w:bCs/>
                <w:lang w:val="en-MY"/>
              </w:rPr>
              <w:t>20</w:t>
            </w:r>
            <w:r w:rsidR="00DA7E71">
              <w:rPr>
                <w:b/>
                <w:bCs/>
                <w:lang w:val="en-MY"/>
              </w:rPr>
              <w:t xml:space="preserve">.10 </w:t>
            </w:r>
            <w:r w:rsidR="00DA7E71">
              <w:rPr>
                <w:lang w:val="en-MY"/>
              </w:rPr>
              <w:t xml:space="preserve">A woman should not leave home without permission of her husband </w:t>
            </w:r>
          </w:p>
        </w:tc>
        <w:tc>
          <w:tcPr>
            <w:tcW w:w="1826" w:type="dxa"/>
            <w:tcBorders>
              <w:top w:val="nil"/>
              <w:left w:val="nil"/>
              <w:bottom w:val="single" w:sz="8" w:space="0" w:color="auto"/>
              <w:right w:val="single" w:sz="8" w:space="0" w:color="auto"/>
            </w:tcBorders>
            <w:tcMar>
              <w:top w:w="0" w:type="dxa"/>
              <w:left w:w="108" w:type="dxa"/>
              <w:bottom w:w="0" w:type="dxa"/>
              <w:right w:w="108" w:type="dxa"/>
            </w:tcMar>
          </w:tcPr>
          <w:p w14:paraId="28FA473D" w14:textId="77777777" w:rsidR="00DA7E71" w:rsidRDefault="00DA7E71">
            <w:pPr>
              <w:pStyle w:val="BodyText"/>
              <w:rPr>
                <w:lang w:val="en-MY"/>
              </w:rPr>
            </w:pPr>
          </w:p>
        </w:tc>
        <w:tc>
          <w:tcPr>
            <w:tcW w:w="2133" w:type="dxa"/>
            <w:tcBorders>
              <w:top w:val="nil"/>
              <w:left w:val="nil"/>
              <w:bottom w:val="single" w:sz="8" w:space="0" w:color="auto"/>
              <w:right w:val="single" w:sz="8" w:space="0" w:color="auto"/>
            </w:tcBorders>
            <w:tcMar>
              <w:top w:w="0" w:type="dxa"/>
              <w:left w:w="108" w:type="dxa"/>
              <w:bottom w:w="0" w:type="dxa"/>
              <w:right w:w="108" w:type="dxa"/>
            </w:tcMar>
          </w:tcPr>
          <w:p w14:paraId="248BBC31" w14:textId="77777777" w:rsidR="00DA7E71" w:rsidRDefault="00DA7E71">
            <w:pPr>
              <w:pStyle w:val="BodyText"/>
              <w:rPr>
                <w:lang w:val="en-MY"/>
              </w:rPr>
            </w:pPr>
          </w:p>
        </w:tc>
        <w:tc>
          <w:tcPr>
            <w:tcW w:w="2252" w:type="dxa"/>
            <w:tcBorders>
              <w:top w:val="nil"/>
              <w:left w:val="nil"/>
              <w:bottom w:val="single" w:sz="8" w:space="0" w:color="auto"/>
              <w:right w:val="single" w:sz="24" w:space="0" w:color="auto"/>
            </w:tcBorders>
            <w:tcMar>
              <w:top w:w="0" w:type="dxa"/>
              <w:left w:w="108" w:type="dxa"/>
              <w:bottom w:w="0" w:type="dxa"/>
              <w:right w:w="108" w:type="dxa"/>
            </w:tcMar>
          </w:tcPr>
          <w:p w14:paraId="1FBF5B2D" w14:textId="77777777" w:rsidR="00DA7E71" w:rsidRDefault="00DA7E71">
            <w:pPr>
              <w:pStyle w:val="BodyText"/>
              <w:rPr>
                <w:lang w:val="en-MY"/>
              </w:rPr>
            </w:pPr>
          </w:p>
        </w:tc>
      </w:tr>
      <w:tr w:rsidR="00DA7E71" w14:paraId="28864636" w14:textId="77777777" w:rsidTr="00643A16">
        <w:tc>
          <w:tcPr>
            <w:tcW w:w="3569" w:type="dxa"/>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6DC600EF" w14:textId="77777777" w:rsidR="00DA7E71" w:rsidRDefault="00FC7A7E">
            <w:pPr>
              <w:pStyle w:val="BodyText"/>
              <w:rPr>
                <w:lang w:val="en-MY"/>
              </w:rPr>
            </w:pPr>
            <w:r>
              <w:rPr>
                <w:b/>
                <w:bCs/>
                <w:lang w:val="en-MY"/>
              </w:rPr>
              <w:t>20</w:t>
            </w:r>
            <w:r w:rsidR="00DA7E71">
              <w:rPr>
                <w:b/>
                <w:bCs/>
                <w:lang w:val="en-MY"/>
              </w:rPr>
              <w:t xml:space="preserve">.11 </w:t>
            </w:r>
            <w:r w:rsidR="00DA7E71">
              <w:rPr>
                <w:lang w:val="en-MY"/>
              </w:rPr>
              <w:t>Women are capable of making decisions about income expenditure by themselves</w:t>
            </w:r>
          </w:p>
        </w:tc>
        <w:tc>
          <w:tcPr>
            <w:tcW w:w="1826" w:type="dxa"/>
            <w:tcBorders>
              <w:top w:val="nil"/>
              <w:left w:val="nil"/>
              <w:bottom w:val="single" w:sz="24" w:space="0" w:color="auto"/>
              <w:right w:val="single" w:sz="8" w:space="0" w:color="auto"/>
            </w:tcBorders>
            <w:tcMar>
              <w:top w:w="0" w:type="dxa"/>
              <w:left w:w="108" w:type="dxa"/>
              <w:bottom w:w="0" w:type="dxa"/>
              <w:right w:w="108" w:type="dxa"/>
            </w:tcMar>
          </w:tcPr>
          <w:p w14:paraId="601EB287" w14:textId="77777777" w:rsidR="00DA7E71" w:rsidRDefault="00DA7E71">
            <w:pPr>
              <w:pStyle w:val="BodyText"/>
              <w:rPr>
                <w:lang w:val="en-MY"/>
              </w:rPr>
            </w:pPr>
          </w:p>
        </w:tc>
        <w:tc>
          <w:tcPr>
            <w:tcW w:w="2133" w:type="dxa"/>
            <w:tcBorders>
              <w:top w:val="nil"/>
              <w:left w:val="nil"/>
              <w:bottom w:val="single" w:sz="24" w:space="0" w:color="auto"/>
              <w:right w:val="single" w:sz="8" w:space="0" w:color="auto"/>
            </w:tcBorders>
            <w:tcMar>
              <w:top w:w="0" w:type="dxa"/>
              <w:left w:w="108" w:type="dxa"/>
              <w:bottom w:w="0" w:type="dxa"/>
              <w:right w:w="108" w:type="dxa"/>
            </w:tcMar>
          </w:tcPr>
          <w:p w14:paraId="14B3DFDA" w14:textId="77777777" w:rsidR="00DA7E71" w:rsidRDefault="00DA7E71">
            <w:pPr>
              <w:pStyle w:val="BodyText"/>
              <w:rPr>
                <w:lang w:val="en-MY"/>
              </w:rPr>
            </w:pPr>
          </w:p>
        </w:tc>
        <w:tc>
          <w:tcPr>
            <w:tcW w:w="2252" w:type="dxa"/>
            <w:tcBorders>
              <w:top w:val="nil"/>
              <w:left w:val="nil"/>
              <w:bottom w:val="single" w:sz="24" w:space="0" w:color="auto"/>
              <w:right w:val="single" w:sz="24" w:space="0" w:color="auto"/>
            </w:tcBorders>
            <w:tcMar>
              <w:top w:w="0" w:type="dxa"/>
              <w:left w:w="108" w:type="dxa"/>
              <w:bottom w:w="0" w:type="dxa"/>
              <w:right w:w="108" w:type="dxa"/>
            </w:tcMar>
          </w:tcPr>
          <w:p w14:paraId="539F7CDF" w14:textId="77777777" w:rsidR="00DA7E71" w:rsidRDefault="00DA7E71">
            <w:pPr>
              <w:pStyle w:val="BodyText"/>
              <w:rPr>
                <w:lang w:val="en-MY"/>
              </w:rPr>
            </w:pPr>
          </w:p>
        </w:tc>
      </w:tr>
    </w:tbl>
    <w:p w14:paraId="42405F3B" w14:textId="77777777" w:rsidR="00DA7E71" w:rsidRDefault="00DA7E71" w:rsidP="00DA7E71">
      <w:pPr>
        <w:pStyle w:val="NoSpacing"/>
        <w:rPr>
          <w:b/>
          <w:bCs/>
        </w:rPr>
      </w:pPr>
    </w:p>
    <w:p w14:paraId="3A923D90" w14:textId="77777777" w:rsidR="00FC7A7E" w:rsidRDefault="00FC7A7E" w:rsidP="00DA7E71">
      <w:pPr>
        <w:pStyle w:val="NoSpacing"/>
        <w:rPr>
          <w:b/>
          <w:bCs/>
        </w:rPr>
      </w:pPr>
    </w:p>
    <w:p w14:paraId="1750A311" w14:textId="77777777" w:rsidR="00DA7E71" w:rsidRDefault="00FC7A7E" w:rsidP="00DA7E71">
      <w:pPr>
        <w:pStyle w:val="NoSpacing"/>
        <w:rPr>
          <w:b/>
          <w:bCs/>
        </w:rPr>
      </w:pPr>
      <w:r>
        <w:rPr>
          <w:b/>
          <w:bCs/>
        </w:rPr>
        <w:lastRenderedPageBreak/>
        <w:t>21</w:t>
      </w:r>
      <w:r w:rsidR="00DA7E71">
        <w:rPr>
          <w:b/>
          <w:bCs/>
        </w:rPr>
        <w:t xml:space="preserve">. Tell me about </w:t>
      </w:r>
      <w:r w:rsidR="00643A16">
        <w:rPr>
          <w:b/>
          <w:bCs/>
        </w:rPr>
        <w:t xml:space="preserve">household </w:t>
      </w:r>
      <w:r w:rsidR="00DA7E71">
        <w:rPr>
          <w:b/>
          <w:bCs/>
        </w:rPr>
        <w:t xml:space="preserve">decision making in the following situations.  </w:t>
      </w:r>
    </w:p>
    <w:tbl>
      <w:tblPr>
        <w:tblW w:w="10440" w:type="dxa"/>
        <w:tblInd w:w="-455" w:type="dxa"/>
        <w:tblCellMar>
          <w:left w:w="0" w:type="dxa"/>
          <w:right w:w="0" w:type="dxa"/>
        </w:tblCellMar>
        <w:tblLook w:val="04A0" w:firstRow="1" w:lastRow="0" w:firstColumn="1" w:lastColumn="0" w:noHBand="0" w:noVBand="1"/>
      </w:tblPr>
      <w:tblGrid>
        <w:gridCol w:w="2793"/>
        <w:gridCol w:w="2392"/>
        <w:gridCol w:w="2361"/>
        <w:gridCol w:w="2894"/>
      </w:tblGrid>
      <w:tr w:rsidR="00DA7E71" w14:paraId="3CFE163C" w14:textId="77777777" w:rsidTr="00DA7E71">
        <w:trPr>
          <w:trHeight w:val="750"/>
        </w:trPr>
        <w:tc>
          <w:tcPr>
            <w:tcW w:w="2793" w:type="dxa"/>
            <w:tcBorders>
              <w:top w:val="single" w:sz="24" w:space="0" w:color="auto"/>
              <w:left w:val="single" w:sz="24" w:space="0" w:color="auto"/>
              <w:bottom w:val="single" w:sz="8" w:space="0" w:color="auto"/>
              <w:right w:val="single" w:sz="8" w:space="0" w:color="auto"/>
            </w:tcBorders>
            <w:tcMar>
              <w:top w:w="0" w:type="dxa"/>
              <w:left w:w="108" w:type="dxa"/>
              <w:bottom w:w="0" w:type="dxa"/>
              <w:right w:w="108" w:type="dxa"/>
            </w:tcMar>
            <w:hideMark/>
          </w:tcPr>
          <w:p w14:paraId="0B8C9048" w14:textId="77777777" w:rsidR="00DA7E71" w:rsidRDefault="00DA7E71">
            <w:pPr>
              <w:jc w:val="both"/>
              <w:rPr>
                <w:b/>
                <w:bCs/>
                <w:spacing w:val="-3"/>
                <w:lang w:val="en-MY"/>
              </w:rPr>
            </w:pPr>
            <w:r>
              <w:rPr>
                <w:b/>
                <w:bCs/>
                <w:spacing w:val="-3"/>
                <w:lang w:val="en-MY"/>
              </w:rPr>
              <w:t>Decision</w:t>
            </w:r>
          </w:p>
        </w:tc>
        <w:tc>
          <w:tcPr>
            <w:tcW w:w="2392"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2A87CA1D" w14:textId="77777777" w:rsidR="00DA7E71" w:rsidRDefault="00DA7E71">
            <w:pPr>
              <w:jc w:val="both"/>
              <w:rPr>
                <w:b/>
                <w:bCs/>
                <w:spacing w:val="-3"/>
                <w:lang w:val="en-MY"/>
              </w:rPr>
            </w:pPr>
            <w:r>
              <w:rPr>
                <w:b/>
                <w:bCs/>
                <w:spacing w:val="-3"/>
                <w:lang w:val="en-MY"/>
              </w:rPr>
              <w:t xml:space="preserve">Are you consulted in these decisions? </w:t>
            </w:r>
          </w:p>
        </w:tc>
        <w:tc>
          <w:tcPr>
            <w:tcW w:w="2361"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3661779A" w14:textId="77777777" w:rsidR="00DA7E71" w:rsidRDefault="00DA7E71">
            <w:pPr>
              <w:jc w:val="both"/>
              <w:rPr>
                <w:b/>
                <w:bCs/>
                <w:spacing w:val="-3"/>
                <w:lang w:val="en-MY"/>
              </w:rPr>
            </w:pPr>
            <w:r>
              <w:rPr>
                <w:b/>
                <w:bCs/>
                <w:spacing w:val="-3"/>
                <w:lang w:val="en-MY"/>
              </w:rPr>
              <w:t>Do you participate in the final decision?</w:t>
            </w:r>
          </w:p>
        </w:tc>
        <w:tc>
          <w:tcPr>
            <w:tcW w:w="2894" w:type="dxa"/>
            <w:tcBorders>
              <w:top w:val="single" w:sz="24" w:space="0" w:color="auto"/>
              <w:left w:val="nil"/>
              <w:bottom w:val="single" w:sz="8" w:space="0" w:color="auto"/>
              <w:right w:val="single" w:sz="24" w:space="0" w:color="auto"/>
            </w:tcBorders>
            <w:tcMar>
              <w:top w:w="0" w:type="dxa"/>
              <w:left w:w="108" w:type="dxa"/>
              <w:bottom w:w="0" w:type="dxa"/>
              <w:right w:w="108" w:type="dxa"/>
            </w:tcMar>
            <w:hideMark/>
          </w:tcPr>
          <w:p w14:paraId="54362A35" w14:textId="77777777" w:rsidR="00DA7E71" w:rsidRDefault="00DA7E71" w:rsidP="00DE3F8C">
            <w:pPr>
              <w:rPr>
                <w:b/>
                <w:bCs/>
                <w:spacing w:val="-3"/>
                <w:lang w:val="en-MY"/>
              </w:rPr>
            </w:pPr>
            <w:r>
              <w:rPr>
                <w:b/>
                <w:bCs/>
                <w:spacing w:val="-3"/>
                <w:lang w:val="en-MY"/>
              </w:rPr>
              <w:t>If there is disagreement, whose opinion usually prevails</w:t>
            </w:r>
          </w:p>
        </w:tc>
      </w:tr>
      <w:tr w:rsidR="00DA7E71" w14:paraId="663B8C29" w14:textId="77777777" w:rsidTr="00DA7E71">
        <w:trPr>
          <w:trHeight w:val="1898"/>
        </w:trPr>
        <w:tc>
          <w:tcPr>
            <w:tcW w:w="2793"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7AA7D39C" w14:textId="77777777" w:rsidR="00DA7E71" w:rsidRDefault="00FC7A7E">
            <w:pPr>
              <w:jc w:val="both"/>
              <w:rPr>
                <w:spacing w:val="-3"/>
                <w:lang w:val="en-MY"/>
              </w:rPr>
            </w:pPr>
            <w:r>
              <w:rPr>
                <w:b/>
                <w:bCs/>
                <w:lang w:val="en-MY"/>
              </w:rPr>
              <w:t>21</w:t>
            </w:r>
            <w:r w:rsidR="00DA7E71">
              <w:rPr>
                <w:b/>
                <w:bCs/>
                <w:spacing w:val="-3"/>
                <w:lang w:val="en-MY"/>
              </w:rPr>
              <w:t>.1</w:t>
            </w:r>
            <w:r w:rsidR="00DA7E71">
              <w:rPr>
                <w:spacing w:val="-3"/>
                <w:lang w:val="en-MY"/>
              </w:rPr>
              <w:t xml:space="preserve"> Use of your earnings</w:t>
            </w:r>
          </w:p>
        </w:tc>
        <w:tc>
          <w:tcPr>
            <w:tcW w:w="2392" w:type="dxa"/>
            <w:tcBorders>
              <w:top w:val="nil"/>
              <w:left w:val="nil"/>
              <w:bottom w:val="single" w:sz="8" w:space="0" w:color="auto"/>
              <w:right w:val="single" w:sz="8" w:space="0" w:color="auto"/>
            </w:tcBorders>
            <w:tcMar>
              <w:top w:w="0" w:type="dxa"/>
              <w:left w:w="108" w:type="dxa"/>
              <w:bottom w:w="0" w:type="dxa"/>
              <w:right w:w="108" w:type="dxa"/>
            </w:tcMar>
            <w:hideMark/>
          </w:tcPr>
          <w:p w14:paraId="136E0362" w14:textId="77777777" w:rsidR="00DA7E71" w:rsidRDefault="00DA7E71">
            <w:pPr>
              <w:jc w:val="both"/>
              <w:rPr>
                <w:spacing w:val="-3"/>
                <w:lang w:val="en-MY"/>
              </w:rPr>
            </w:pPr>
            <w:r>
              <w:rPr>
                <w:lang w:val="en-MY"/>
              </w:rPr>
              <w:t>□</w:t>
            </w:r>
            <w:r>
              <w:rPr>
                <w:spacing w:val="-3"/>
                <w:lang w:val="en-MY"/>
              </w:rPr>
              <w:t>1-Always</w:t>
            </w:r>
          </w:p>
          <w:p w14:paraId="7E8475E1" w14:textId="77777777" w:rsidR="00DA7E71" w:rsidRDefault="00DA7E71">
            <w:pPr>
              <w:jc w:val="both"/>
              <w:rPr>
                <w:spacing w:val="-3"/>
                <w:lang w:val="en-MY"/>
              </w:rPr>
            </w:pPr>
            <w:r>
              <w:rPr>
                <w:lang w:val="en-MY"/>
              </w:rPr>
              <w:t>□</w:t>
            </w:r>
            <w:r>
              <w:rPr>
                <w:spacing w:val="-3"/>
                <w:lang w:val="en-MY"/>
              </w:rPr>
              <w:t>2-Sometimes</w:t>
            </w:r>
          </w:p>
          <w:p w14:paraId="3AAB2A2E" w14:textId="77777777" w:rsidR="00DA7E71" w:rsidRDefault="00DA7E71">
            <w:pPr>
              <w:jc w:val="both"/>
              <w:rPr>
                <w:spacing w:val="-3"/>
                <w:lang w:val="en-MY"/>
              </w:rPr>
            </w:pPr>
            <w:r>
              <w:rPr>
                <w:lang w:val="en-MY"/>
              </w:rPr>
              <w:t>□</w:t>
            </w:r>
            <w:r>
              <w:rPr>
                <w:spacing w:val="-3"/>
                <w:lang w:val="en-MY"/>
              </w:rPr>
              <w:t xml:space="preserve">3- Never  </w:t>
            </w:r>
          </w:p>
        </w:tc>
        <w:tc>
          <w:tcPr>
            <w:tcW w:w="2361" w:type="dxa"/>
            <w:tcBorders>
              <w:top w:val="nil"/>
              <w:left w:val="nil"/>
              <w:bottom w:val="single" w:sz="8" w:space="0" w:color="auto"/>
              <w:right w:val="single" w:sz="8" w:space="0" w:color="auto"/>
            </w:tcBorders>
            <w:tcMar>
              <w:top w:w="0" w:type="dxa"/>
              <w:left w:w="108" w:type="dxa"/>
              <w:bottom w:w="0" w:type="dxa"/>
              <w:right w:w="108" w:type="dxa"/>
            </w:tcMar>
          </w:tcPr>
          <w:p w14:paraId="537E00D9" w14:textId="77777777" w:rsidR="00DA7E71" w:rsidRDefault="00DA7E71">
            <w:pPr>
              <w:jc w:val="both"/>
              <w:rPr>
                <w:spacing w:val="-3"/>
                <w:lang w:val="en-MY"/>
              </w:rPr>
            </w:pPr>
            <w:r>
              <w:rPr>
                <w:lang w:val="en-MY"/>
              </w:rPr>
              <w:t>□</w:t>
            </w:r>
            <w:r>
              <w:rPr>
                <w:spacing w:val="-3"/>
                <w:lang w:val="en-MY"/>
              </w:rPr>
              <w:t>1-Always</w:t>
            </w:r>
          </w:p>
          <w:p w14:paraId="23F37261" w14:textId="77777777" w:rsidR="00DA7E71" w:rsidRDefault="00DA7E71">
            <w:pPr>
              <w:jc w:val="both"/>
              <w:rPr>
                <w:spacing w:val="-3"/>
                <w:lang w:val="en-MY"/>
              </w:rPr>
            </w:pPr>
            <w:r>
              <w:rPr>
                <w:lang w:val="en-MY"/>
              </w:rPr>
              <w:t>□</w:t>
            </w:r>
            <w:r>
              <w:rPr>
                <w:spacing w:val="-3"/>
                <w:lang w:val="en-MY"/>
              </w:rPr>
              <w:t>2-Sometimes</w:t>
            </w:r>
          </w:p>
          <w:p w14:paraId="4D77BC25" w14:textId="77777777" w:rsidR="00DA7E71" w:rsidRDefault="00DA7E71">
            <w:pPr>
              <w:jc w:val="both"/>
              <w:rPr>
                <w:spacing w:val="-3"/>
                <w:lang w:val="en-MY"/>
              </w:rPr>
            </w:pPr>
            <w:r>
              <w:rPr>
                <w:lang w:val="en-MY"/>
              </w:rPr>
              <w:t>□</w:t>
            </w:r>
            <w:r>
              <w:rPr>
                <w:spacing w:val="-3"/>
                <w:lang w:val="en-MY"/>
              </w:rPr>
              <w:t xml:space="preserve">3- Never </w:t>
            </w:r>
          </w:p>
          <w:p w14:paraId="0579A72B" w14:textId="77777777" w:rsidR="00DA7E71" w:rsidRDefault="00DA7E71">
            <w:pPr>
              <w:jc w:val="both"/>
              <w:rPr>
                <w:spacing w:val="-3"/>
                <w:lang w:val="en-MY"/>
              </w:rPr>
            </w:pPr>
          </w:p>
        </w:tc>
        <w:tc>
          <w:tcPr>
            <w:tcW w:w="2894" w:type="dxa"/>
            <w:tcBorders>
              <w:top w:val="nil"/>
              <w:left w:val="nil"/>
              <w:bottom w:val="single" w:sz="8" w:space="0" w:color="auto"/>
              <w:right w:val="single" w:sz="24" w:space="0" w:color="auto"/>
            </w:tcBorders>
            <w:tcMar>
              <w:top w:w="0" w:type="dxa"/>
              <w:left w:w="108" w:type="dxa"/>
              <w:bottom w:w="0" w:type="dxa"/>
              <w:right w:w="108" w:type="dxa"/>
            </w:tcMar>
            <w:hideMark/>
          </w:tcPr>
          <w:p w14:paraId="270EDA4A" w14:textId="77777777" w:rsidR="00DA7E71" w:rsidRDefault="00DA7E71">
            <w:pPr>
              <w:jc w:val="both"/>
              <w:rPr>
                <w:spacing w:val="-3"/>
                <w:lang w:val="en-MY"/>
              </w:rPr>
            </w:pPr>
            <w:r>
              <w:rPr>
                <w:lang w:val="en-MY"/>
              </w:rPr>
              <w:t>□</w:t>
            </w:r>
            <w:r>
              <w:rPr>
                <w:spacing w:val="-3"/>
                <w:lang w:val="en-MY"/>
              </w:rPr>
              <w:t xml:space="preserve">1-Respondent   </w:t>
            </w:r>
          </w:p>
          <w:p w14:paraId="7FD90F29" w14:textId="77777777" w:rsidR="00DA7E71" w:rsidRDefault="00DA7E71">
            <w:pPr>
              <w:jc w:val="both"/>
              <w:rPr>
                <w:spacing w:val="-3"/>
                <w:lang w:val="en-MY"/>
              </w:rPr>
            </w:pPr>
            <w:r>
              <w:rPr>
                <w:lang w:val="en-MY"/>
              </w:rPr>
              <w:t xml:space="preserve">□ </w:t>
            </w:r>
            <w:r>
              <w:rPr>
                <w:spacing w:val="-3"/>
                <w:lang w:val="en-MY"/>
              </w:rPr>
              <w:t>2-spouse</w:t>
            </w:r>
          </w:p>
          <w:p w14:paraId="4527A6A2" w14:textId="77777777" w:rsidR="00DA7E71" w:rsidRDefault="00DA7E71">
            <w:pPr>
              <w:jc w:val="both"/>
              <w:rPr>
                <w:spacing w:val="-3"/>
                <w:lang w:val="en-MY"/>
              </w:rPr>
            </w:pPr>
            <w:r>
              <w:rPr>
                <w:lang w:val="en-MY"/>
              </w:rPr>
              <w:t>□</w:t>
            </w:r>
            <w:r>
              <w:rPr>
                <w:spacing w:val="-3"/>
                <w:lang w:val="en-MY"/>
              </w:rPr>
              <w:t xml:space="preserve">3-Other female in HH </w:t>
            </w:r>
          </w:p>
          <w:p w14:paraId="1D306FBE" w14:textId="77777777" w:rsidR="00DA7E71" w:rsidRDefault="00DA7E71">
            <w:pPr>
              <w:jc w:val="both"/>
              <w:rPr>
                <w:spacing w:val="-3"/>
                <w:lang w:val="en-MY"/>
              </w:rPr>
            </w:pPr>
            <w:r>
              <w:rPr>
                <w:lang w:val="en-MY"/>
              </w:rPr>
              <w:t>□</w:t>
            </w:r>
            <w:r>
              <w:rPr>
                <w:spacing w:val="-3"/>
                <w:lang w:val="en-MY"/>
              </w:rPr>
              <w:t xml:space="preserve">4-Other male in HH </w:t>
            </w:r>
          </w:p>
        </w:tc>
      </w:tr>
      <w:tr w:rsidR="00DA7E71" w14:paraId="37D35364" w14:textId="77777777" w:rsidTr="00DA7E71">
        <w:trPr>
          <w:trHeight w:val="1319"/>
        </w:trPr>
        <w:tc>
          <w:tcPr>
            <w:tcW w:w="2793"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157CED52" w14:textId="77777777" w:rsidR="00DA7E71" w:rsidRDefault="00FC7A7E" w:rsidP="00FC7A7E">
            <w:pPr>
              <w:jc w:val="both"/>
              <w:rPr>
                <w:spacing w:val="-3"/>
                <w:lang w:val="en-MY"/>
              </w:rPr>
            </w:pPr>
            <w:r>
              <w:rPr>
                <w:b/>
                <w:bCs/>
                <w:lang w:val="en-MY"/>
              </w:rPr>
              <w:t>21</w:t>
            </w:r>
            <w:r w:rsidR="00DA7E71">
              <w:rPr>
                <w:b/>
                <w:bCs/>
                <w:spacing w:val="-3"/>
                <w:lang w:val="en-MY"/>
              </w:rPr>
              <w:t>.2</w:t>
            </w:r>
            <w:r w:rsidR="00DA7E71">
              <w:rPr>
                <w:spacing w:val="-3"/>
                <w:lang w:val="en-MY"/>
              </w:rPr>
              <w:t xml:space="preserve"> How total household income is spent</w:t>
            </w:r>
          </w:p>
        </w:tc>
        <w:tc>
          <w:tcPr>
            <w:tcW w:w="2392" w:type="dxa"/>
            <w:tcBorders>
              <w:top w:val="nil"/>
              <w:left w:val="nil"/>
              <w:bottom w:val="single" w:sz="8" w:space="0" w:color="auto"/>
              <w:right w:val="single" w:sz="8" w:space="0" w:color="auto"/>
            </w:tcBorders>
            <w:tcMar>
              <w:top w:w="0" w:type="dxa"/>
              <w:left w:w="108" w:type="dxa"/>
              <w:bottom w:w="0" w:type="dxa"/>
              <w:right w:w="108" w:type="dxa"/>
            </w:tcMar>
            <w:hideMark/>
          </w:tcPr>
          <w:p w14:paraId="74A90FE5" w14:textId="77777777" w:rsidR="00DA7E71" w:rsidRDefault="00DA7E71">
            <w:pPr>
              <w:jc w:val="both"/>
              <w:rPr>
                <w:spacing w:val="-3"/>
                <w:lang w:val="en-MY"/>
              </w:rPr>
            </w:pPr>
            <w:r>
              <w:rPr>
                <w:lang w:val="en-MY"/>
              </w:rPr>
              <w:t>□</w:t>
            </w:r>
            <w:r>
              <w:rPr>
                <w:spacing w:val="-3"/>
                <w:lang w:val="en-MY"/>
              </w:rPr>
              <w:t>1-Always</w:t>
            </w:r>
          </w:p>
          <w:p w14:paraId="14D3AB5F" w14:textId="77777777" w:rsidR="00DA7E71" w:rsidRDefault="00DA7E71">
            <w:pPr>
              <w:jc w:val="both"/>
              <w:rPr>
                <w:spacing w:val="-3"/>
                <w:lang w:val="en-MY"/>
              </w:rPr>
            </w:pPr>
            <w:r>
              <w:rPr>
                <w:lang w:val="en-MY"/>
              </w:rPr>
              <w:t>□</w:t>
            </w:r>
            <w:r>
              <w:rPr>
                <w:spacing w:val="-3"/>
                <w:lang w:val="en-MY"/>
              </w:rPr>
              <w:t>2-Sometimes</w:t>
            </w:r>
          </w:p>
          <w:p w14:paraId="176213A3" w14:textId="77777777" w:rsidR="00DA7E71" w:rsidRDefault="00DA7E71">
            <w:pPr>
              <w:jc w:val="both"/>
              <w:rPr>
                <w:spacing w:val="-3"/>
                <w:lang w:val="en-MY"/>
              </w:rPr>
            </w:pPr>
            <w:r>
              <w:rPr>
                <w:lang w:val="en-MY"/>
              </w:rPr>
              <w:t>□</w:t>
            </w:r>
            <w:r>
              <w:rPr>
                <w:spacing w:val="-3"/>
                <w:lang w:val="en-MY"/>
              </w:rPr>
              <w:t xml:space="preserve">3- Never </w:t>
            </w:r>
          </w:p>
        </w:tc>
        <w:tc>
          <w:tcPr>
            <w:tcW w:w="2361" w:type="dxa"/>
            <w:tcBorders>
              <w:top w:val="nil"/>
              <w:left w:val="nil"/>
              <w:bottom w:val="single" w:sz="8" w:space="0" w:color="auto"/>
              <w:right w:val="single" w:sz="8" w:space="0" w:color="auto"/>
            </w:tcBorders>
            <w:tcMar>
              <w:top w:w="0" w:type="dxa"/>
              <w:left w:w="108" w:type="dxa"/>
              <w:bottom w:w="0" w:type="dxa"/>
              <w:right w:w="108" w:type="dxa"/>
            </w:tcMar>
          </w:tcPr>
          <w:p w14:paraId="28980991" w14:textId="77777777" w:rsidR="00DA7E71" w:rsidRDefault="00DA7E71">
            <w:pPr>
              <w:jc w:val="both"/>
              <w:rPr>
                <w:spacing w:val="-3"/>
                <w:lang w:val="en-MY"/>
              </w:rPr>
            </w:pPr>
            <w:r>
              <w:rPr>
                <w:lang w:val="en-MY"/>
              </w:rPr>
              <w:t>□</w:t>
            </w:r>
            <w:r>
              <w:rPr>
                <w:spacing w:val="-3"/>
                <w:lang w:val="en-MY"/>
              </w:rPr>
              <w:t>1-Always</w:t>
            </w:r>
          </w:p>
          <w:p w14:paraId="6BB3BFBD" w14:textId="77777777" w:rsidR="00DA7E71" w:rsidRDefault="00DA7E71">
            <w:pPr>
              <w:jc w:val="both"/>
              <w:rPr>
                <w:spacing w:val="-3"/>
                <w:lang w:val="en-MY"/>
              </w:rPr>
            </w:pPr>
            <w:r>
              <w:rPr>
                <w:lang w:val="en-MY"/>
              </w:rPr>
              <w:t>□</w:t>
            </w:r>
            <w:r>
              <w:rPr>
                <w:spacing w:val="-3"/>
                <w:lang w:val="en-MY"/>
              </w:rPr>
              <w:t>2-Sometimes</w:t>
            </w:r>
          </w:p>
          <w:p w14:paraId="69CF9B1C" w14:textId="77777777" w:rsidR="00DA7E71" w:rsidRDefault="00DA7E71">
            <w:pPr>
              <w:jc w:val="both"/>
              <w:rPr>
                <w:spacing w:val="-3"/>
                <w:lang w:val="en-MY"/>
              </w:rPr>
            </w:pPr>
            <w:r>
              <w:rPr>
                <w:lang w:val="en-MY"/>
              </w:rPr>
              <w:t>□</w:t>
            </w:r>
            <w:r>
              <w:rPr>
                <w:spacing w:val="-3"/>
                <w:lang w:val="en-MY"/>
              </w:rPr>
              <w:t xml:space="preserve">3- Never </w:t>
            </w:r>
          </w:p>
          <w:p w14:paraId="5C7E7F46" w14:textId="77777777" w:rsidR="00DA7E71" w:rsidRDefault="00DA7E71">
            <w:pPr>
              <w:jc w:val="both"/>
              <w:rPr>
                <w:spacing w:val="-3"/>
                <w:lang w:val="en-MY"/>
              </w:rPr>
            </w:pPr>
          </w:p>
        </w:tc>
        <w:tc>
          <w:tcPr>
            <w:tcW w:w="2894" w:type="dxa"/>
            <w:tcBorders>
              <w:top w:val="nil"/>
              <w:left w:val="nil"/>
              <w:bottom w:val="single" w:sz="8" w:space="0" w:color="auto"/>
              <w:right w:val="single" w:sz="24" w:space="0" w:color="auto"/>
            </w:tcBorders>
            <w:tcMar>
              <w:top w:w="0" w:type="dxa"/>
              <w:left w:w="108" w:type="dxa"/>
              <w:bottom w:w="0" w:type="dxa"/>
              <w:right w:w="108" w:type="dxa"/>
            </w:tcMar>
            <w:hideMark/>
          </w:tcPr>
          <w:p w14:paraId="7BE5952A" w14:textId="77777777" w:rsidR="00DA7E71" w:rsidRDefault="00DA7E71">
            <w:pPr>
              <w:jc w:val="both"/>
              <w:rPr>
                <w:spacing w:val="-3"/>
                <w:lang w:val="en-MY"/>
              </w:rPr>
            </w:pPr>
            <w:r>
              <w:rPr>
                <w:lang w:val="en-MY"/>
              </w:rPr>
              <w:t>□</w:t>
            </w:r>
            <w:r>
              <w:rPr>
                <w:spacing w:val="-3"/>
                <w:lang w:val="en-MY"/>
              </w:rPr>
              <w:t xml:space="preserve">1-Respondent   </w:t>
            </w:r>
          </w:p>
          <w:p w14:paraId="31986C50" w14:textId="77777777" w:rsidR="00DA7E71" w:rsidRDefault="00DA7E71">
            <w:pPr>
              <w:jc w:val="both"/>
              <w:rPr>
                <w:spacing w:val="-3"/>
                <w:lang w:val="en-MY"/>
              </w:rPr>
            </w:pPr>
            <w:r>
              <w:rPr>
                <w:lang w:val="en-MY"/>
              </w:rPr>
              <w:t xml:space="preserve">□ </w:t>
            </w:r>
            <w:r>
              <w:rPr>
                <w:spacing w:val="-3"/>
                <w:lang w:val="en-MY"/>
              </w:rPr>
              <w:t>2-spouse</w:t>
            </w:r>
          </w:p>
          <w:p w14:paraId="3F7FFCDF" w14:textId="77777777" w:rsidR="00DA7E71" w:rsidRDefault="00DA7E71">
            <w:pPr>
              <w:jc w:val="both"/>
              <w:rPr>
                <w:spacing w:val="-3"/>
                <w:lang w:val="en-MY"/>
              </w:rPr>
            </w:pPr>
            <w:r>
              <w:rPr>
                <w:lang w:val="en-MY"/>
              </w:rPr>
              <w:t>□</w:t>
            </w:r>
            <w:r>
              <w:rPr>
                <w:spacing w:val="-3"/>
                <w:lang w:val="en-MY"/>
              </w:rPr>
              <w:t xml:space="preserve">3-Other female in HH </w:t>
            </w:r>
          </w:p>
          <w:p w14:paraId="2C14DF9D" w14:textId="77777777" w:rsidR="00DA7E71" w:rsidRDefault="00DA7E71">
            <w:pPr>
              <w:jc w:val="both"/>
              <w:rPr>
                <w:spacing w:val="-3"/>
                <w:lang w:val="en-MY"/>
              </w:rPr>
            </w:pPr>
            <w:r>
              <w:rPr>
                <w:lang w:val="en-MY"/>
              </w:rPr>
              <w:t>□</w:t>
            </w:r>
            <w:r>
              <w:rPr>
                <w:spacing w:val="-3"/>
                <w:lang w:val="en-MY"/>
              </w:rPr>
              <w:t>4-Other male in HH</w:t>
            </w:r>
          </w:p>
        </w:tc>
      </w:tr>
      <w:tr w:rsidR="00DA7E71" w14:paraId="6C66E593" w14:textId="77777777" w:rsidTr="00DA7E71">
        <w:tc>
          <w:tcPr>
            <w:tcW w:w="2793" w:type="dxa"/>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4132F680" w14:textId="77777777" w:rsidR="00DA7E71" w:rsidRDefault="00FC7A7E">
            <w:pPr>
              <w:rPr>
                <w:spacing w:val="-3"/>
                <w:lang w:val="en-MY"/>
              </w:rPr>
            </w:pPr>
            <w:r>
              <w:rPr>
                <w:b/>
                <w:bCs/>
                <w:spacing w:val="-3"/>
                <w:lang w:val="en-MY"/>
              </w:rPr>
              <w:t>21</w:t>
            </w:r>
            <w:r w:rsidR="00DA7E71">
              <w:rPr>
                <w:b/>
                <w:bCs/>
                <w:spacing w:val="-3"/>
                <w:lang w:val="en-MY"/>
              </w:rPr>
              <w:t>.3</w:t>
            </w:r>
            <w:r w:rsidR="00DA7E71">
              <w:rPr>
                <w:spacing w:val="-3"/>
                <w:lang w:val="en-MY"/>
              </w:rPr>
              <w:t xml:space="preserve"> Large household purchases</w:t>
            </w:r>
          </w:p>
        </w:tc>
        <w:tc>
          <w:tcPr>
            <w:tcW w:w="2392" w:type="dxa"/>
            <w:tcBorders>
              <w:top w:val="nil"/>
              <w:left w:val="nil"/>
              <w:bottom w:val="single" w:sz="24" w:space="0" w:color="auto"/>
              <w:right w:val="single" w:sz="8" w:space="0" w:color="auto"/>
            </w:tcBorders>
            <w:tcMar>
              <w:top w:w="0" w:type="dxa"/>
              <w:left w:w="108" w:type="dxa"/>
              <w:bottom w:w="0" w:type="dxa"/>
              <w:right w:w="108" w:type="dxa"/>
            </w:tcMar>
            <w:hideMark/>
          </w:tcPr>
          <w:p w14:paraId="5B2757CD" w14:textId="77777777" w:rsidR="00DA7E71" w:rsidRDefault="00DA7E71">
            <w:pPr>
              <w:jc w:val="both"/>
              <w:rPr>
                <w:spacing w:val="-3"/>
                <w:lang w:val="en-MY"/>
              </w:rPr>
            </w:pPr>
            <w:r>
              <w:rPr>
                <w:lang w:val="en-MY"/>
              </w:rPr>
              <w:t>□</w:t>
            </w:r>
            <w:r>
              <w:rPr>
                <w:spacing w:val="-3"/>
                <w:lang w:val="en-MY"/>
              </w:rPr>
              <w:t>1-Always</w:t>
            </w:r>
          </w:p>
          <w:p w14:paraId="0F60425F" w14:textId="77777777" w:rsidR="00DA7E71" w:rsidRDefault="00DA7E71">
            <w:pPr>
              <w:jc w:val="both"/>
              <w:rPr>
                <w:spacing w:val="-3"/>
                <w:lang w:val="en-MY"/>
              </w:rPr>
            </w:pPr>
            <w:r>
              <w:rPr>
                <w:lang w:val="en-MY"/>
              </w:rPr>
              <w:t>□</w:t>
            </w:r>
            <w:r>
              <w:rPr>
                <w:spacing w:val="-3"/>
                <w:lang w:val="en-MY"/>
              </w:rPr>
              <w:t>2-Sometimes</w:t>
            </w:r>
          </w:p>
          <w:p w14:paraId="7ADEE364" w14:textId="77777777" w:rsidR="00DA7E71" w:rsidRDefault="00DA7E71">
            <w:pPr>
              <w:jc w:val="both"/>
              <w:rPr>
                <w:spacing w:val="-3"/>
                <w:lang w:val="en-MY"/>
              </w:rPr>
            </w:pPr>
            <w:r>
              <w:rPr>
                <w:lang w:val="en-MY"/>
              </w:rPr>
              <w:t>□</w:t>
            </w:r>
            <w:r>
              <w:rPr>
                <w:spacing w:val="-3"/>
                <w:lang w:val="en-MY"/>
              </w:rPr>
              <w:t xml:space="preserve">3- Never </w:t>
            </w:r>
          </w:p>
        </w:tc>
        <w:tc>
          <w:tcPr>
            <w:tcW w:w="2361" w:type="dxa"/>
            <w:tcBorders>
              <w:top w:val="nil"/>
              <w:left w:val="nil"/>
              <w:bottom w:val="single" w:sz="24" w:space="0" w:color="auto"/>
              <w:right w:val="single" w:sz="8" w:space="0" w:color="auto"/>
            </w:tcBorders>
            <w:tcMar>
              <w:top w:w="0" w:type="dxa"/>
              <w:left w:w="108" w:type="dxa"/>
              <w:bottom w:w="0" w:type="dxa"/>
              <w:right w:w="108" w:type="dxa"/>
            </w:tcMar>
            <w:hideMark/>
          </w:tcPr>
          <w:p w14:paraId="53C66BF6" w14:textId="77777777" w:rsidR="00DA7E71" w:rsidRDefault="00DA7E71">
            <w:pPr>
              <w:jc w:val="both"/>
              <w:rPr>
                <w:spacing w:val="-3"/>
                <w:lang w:val="en-MY"/>
              </w:rPr>
            </w:pPr>
            <w:r>
              <w:rPr>
                <w:lang w:val="en-MY"/>
              </w:rPr>
              <w:t>□</w:t>
            </w:r>
            <w:r>
              <w:rPr>
                <w:spacing w:val="-3"/>
                <w:lang w:val="en-MY"/>
              </w:rPr>
              <w:t>1-Always</w:t>
            </w:r>
          </w:p>
          <w:p w14:paraId="7E28A749" w14:textId="77777777" w:rsidR="00DA7E71" w:rsidRDefault="00DA7E71">
            <w:pPr>
              <w:jc w:val="both"/>
              <w:rPr>
                <w:spacing w:val="-3"/>
                <w:lang w:val="en-MY"/>
              </w:rPr>
            </w:pPr>
            <w:r>
              <w:rPr>
                <w:lang w:val="en-MY"/>
              </w:rPr>
              <w:t>□</w:t>
            </w:r>
            <w:r>
              <w:rPr>
                <w:spacing w:val="-3"/>
                <w:lang w:val="en-MY"/>
              </w:rPr>
              <w:t>2-Sometimes</w:t>
            </w:r>
          </w:p>
          <w:p w14:paraId="78A6A370" w14:textId="77777777" w:rsidR="00DA7E71" w:rsidRDefault="00DA7E71">
            <w:pPr>
              <w:jc w:val="both"/>
              <w:rPr>
                <w:spacing w:val="-3"/>
                <w:lang w:val="en-MY"/>
              </w:rPr>
            </w:pPr>
            <w:r>
              <w:rPr>
                <w:lang w:val="en-MY"/>
              </w:rPr>
              <w:t>□</w:t>
            </w:r>
            <w:r>
              <w:rPr>
                <w:spacing w:val="-3"/>
                <w:lang w:val="en-MY"/>
              </w:rPr>
              <w:t xml:space="preserve">3- Never </w:t>
            </w:r>
          </w:p>
        </w:tc>
        <w:tc>
          <w:tcPr>
            <w:tcW w:w="2894" w:type="dxa"/>
            <w:tcBorders>
              <w:top w:val="nil"/>
              <w:left w:val="nil"/>
              <w:bottom w:val="single" w:sz="24" w:space="0" w:color="auto"/>
              <w:right w:val="single" w:sz="24" w:space="0" w:color="auto"/>
            </w:tcBorders>
            <w:tcMar>
              <w:top w:w="0" w:type="dxa"/>
              <w:left w:w="108" w:type="dxa"/>
              <w:bottom w:w="0" w:type="dxa"/>
              <w:right w:w="108" w:type="dxa"/>
            </w:tcMar>
            <w:hideMark/>
          </w:tcPr>
          <w:p w14:paraId="2BD8ECB6" w14:textId="77777777" w:rsidR="00DA7E71" w:rsidRDefault="00DA7E71">
            <w:pPr>
              <w:jc w:val="both"/>
              <w:rPr>
                <w:spacing w:val="-3"/>
                <w:lang w:val="en-MY"/>
              </w:rPr>
            </w:pPr>
            <w:r>
              <w:rPr>
                <w:lang w:val="en-MY"/>
              </w:rPr>
              <w:t>□1-</w:t>
            </w:r>
            <w:r>
              <w:rPr>
                <w:spacing w:val="-3"/>
                <w:lang w:val="en-MY"/>
              </w:rPr>
              <w:t xml:space="preserve">Respondent   </w:t>
            </w:r>
          </w:p>
          <w:p w14:paraId="3BFDC0AF" w14:textId="77777777" w:rsidR="00DA7E71" w:rsidRDefault="00DA7E71">
            <w:pPr>
              <w:jc w:val="both"/>
              <w:rPr>
                <w:spacing w:val="-3"/>
                <w:lang w:val="en-MY"/>
              </w:rPr>
            </w:pPr>
            <w:r>
              <w:rPr>
                <w:lang w:val="en-MY"/>
              </w:rPr>
              <w:t>□ 2-</w:t>
            </w:r>
            <w:r>
              <w:rPr>
                <w:spacing w:val="-3"/>
                <w:lang w:val="en-MY"/>
              </w:rPr>
              <w:t>spouse</w:t>
            </w:r>
          </w:p>
          <w:p w14:paraId="10D5C6C1" w14:textId="77777777" w:rsidR="00DA7E71" w:rsidRDefault="00DA7E71">
            <w:pPr>
              <w:jc w:val="both"/>
              <w:rPr>
                <w:spacing w:val="-3"/>
                <w:lang w:val="en-MY"/>
              </w:rPr>
            </w:pPr>
            <w:r>
              <w:rPr>
                <w:lang w:val="en-MY"/>
              </w:rPr>
              <w:t>□</w:t>
            </w:r>
            <w:r>
              <w:rPr>
                <w:spacing w:val="-3"/>
                <w:lang w:val="en-MY"/>
              </w:rPr>
              <w:t xml:space="preserve">3-Other female in HH </w:t>
            </w:r>
          </w:p>
          <w:p w14:paraId="74369108" w14:textId="77777777" w:rsidR="00DA7E71" w:rsidRDefault="00DA7E71">
            <w:pPr>
              <w:jc w:val="both"/>
              <w:rPr>
                <w:spacing w:val="-3"/>
                <w:lang w:val="en-MY"/>
              </w:rPr>
            </w:pPr>
            <w:r>
              <w:rPr>
                <w:lang w:val="en-MY"/>
              </w:rPr>
              <w:t>□</w:t>
            </w:r>
            <w:r>
              <w:rPr>
                <w:spacing w:val="-3"/>
                <w:lang w:val="en-MY"/>
              </w:rPr>
              <w:t>4-Other male in HH</w:t>
            </w:r>
          </w:p>
        </w:tc>
      </w:tr>
    </w:tbl>
    <w:p w14:paraId="42823A67" w14:textId="77777777" w:rsidR="00DA7E71" w:rsidRDefault="00DA7E71" w:rsidP="00DA7E71">
      <w:pPr>
        <w:pStyle w:val="Default"/>
        <w:rPr>
          <w:rFonts w:ascii="Calibri" w:hAnsi="Calibri" w:cs="Calibri"/>
          <w:b/>
          <w:bCs/>
          <w:sz w:val="22"/>
          <w:szCs w:val="22"/>
        </w:rPr>
      </w:pPr>
    </w:p>
    <w:p w14:paraId="190760F4" w14:textId="51A57F6A" w:rsidR="00DA7E71" w:rsidRDefault="00DA7E71" w:rsidP="00DA7E71">
      <w:pPr>
        <w:pStyle w:val="Default"/>
        <w:rPr>
          <w:rFonts w:ascii="Calibri" w:hAnsi="Calibri" w:cs="Calibri"/>
          <w:b/>
          <w:bCs/>
          <w:sz w:val="22"/>
          <w:szCs w:val="22"/>
        </w:rPr>
      </w:pPr>
      <w:commentRangeStart w:id="22"/>
      <w:r>
        <w:rPr>
          <w:rFonts w:ascii="Calibri" w:hAnsi="Calibri" w:cs="Calibri"/>
          <w:b/>
          <w:bCs/>
          <w:sz w:val="22"/>
          <w:szCs w:val="22"/>
        </w:rPr>
        <w:t>2</w:t>
      </w:r>
      <w:r w:rsidR="00FC7A7E">
        <w:rPr>
          <w:rFonts w:ascii="Calibri" w:hAnsi="Calibri" w:cs="Calibri"/>
          <w:b/>
          <w:bCs/>
          <w:sz w:val="22"/>
          <w:szCs w:val="22"/>
        </w:rPr>
        <w:t>2</w:t>
      </w:r>
      <w:r>
        <w:rPr>
          <w:rFonts w:ascii="Calibri" w:hAnsi="Calibri" w:cs="Calibri"/>
          <w:b/>
          <w:bCs/>
          <w:sz w:val="22"/>
          <w:szCs w:val="22"/>
        </w:rPr>
        <w:t xml:space="preserve">. Time Allocation: Please </w:t>
      </w:r>
      <w:r w:rsidR="00DE3F8C">
        <w:rPr>
          <w:rFonts w:ascii="Calibri" w:hAnsi="Calibri" w:cs="Calibri"/>
          <w:b/>
          <w:bCs/>
          <w:sz w:val="22"/>
          <w:szCs w:val="22"/>
        </w:rPr>
        <w:t xml:space="preserve">calculate </w:t>
      </w:r>
      <w:r>
        <w:rPr>
          <w:rFonts w:ascii="Calibri" w:hAnsi="Calibri" w:cs="Calibri"/>
          <w:b/>
          <w:bCs/>
          <w:sz w:val="22"/>
          <w:szCs w:val="22"/>
        </w:rPr>
        <w:t xml:space="preserve">time spent on these activities </w:t>
      </w:r>
      <w:r>
        <w:rPr>
          <w:rFonts w:ascii="Calibri" w:hAnsi="Calibri" w:cs="Calibri"/>
          <w:b/>
          <w:bCs/>
          <w:color w:val="FF0000"/>
          <w:sz w:val="22"/>
          <w:szCs w:val="22"/>
        </w:rPr>
        <w:t xml:space="preserve">in the last </w:t>
      </w:r>
      <w:r w:rsidR="00643A16">
        <w:rPr>
          <w:rFonts w:ascii="Calibri" w:hAnsi="Calibri" w:cs="Calibri"/>
          <w:b/>
          <w:bCs/>
          <w:color w:val="FF0000"/>
          <w:sz w:val="22"/>
          <w:szCs w:val="22"/>
        </w:rPr>
        <w:t>24 hours</w:t>
      </w:r>
      <w:r>
        <w:rPr>
          <w:rFonts w:ascii="Calibri" w:hAnsi="Calibri" w:cs="Calibri"/>
          <w:b/>
          <w:bCs/>
          <w:sz w:val="22"/>
          <w:szCs w:val="22"/>
        </w:rPr>
        <w:t>?</w:t>
      </w:r>
      <w:commentRangeEnd w:id="22"/>
      <w:r w:rsidR="00DE3F8C">
        <w:rPr>
          <w:rStyle w:val="CommentReference"/>
          <w:rFonts w:ascii="Calibri" w:hAnsi="Calibri" w:cs="Calibri"/>
          <w:color w:val="auto"/>
        </w:rPr>
        <w:commentReference w:id="22"/>
      </w:r>
    </w:p>
    <w:tbl>
      <w:tblPr>
        <w:tblW w:w="10415" w:type="dxa"/>
        <w:tblInd w:w="-455" w:type="dxa"/>
        <w:tblCellMar>
          <w:left w:w="0" w:type="dxa"/>
          <w:right w:w="0" w:type="dxa"/>
        </w:tblCellMar>
        <w:tblLook w:val="04A0" w:firstRow="1" w:lastRow="0" w:firstColumn="1" w:lastColumn="0" w:noHBand="0" w:noVBand="1"/>
      </w:tblPr>
      <w:tblGrid>
        <w:gridCol w:w="3778"/>
        <w:gridCol w:w="3217"/>
        <w:gridCol w:w="3420"/>
      </w:tblGrid>
      <w:tr w:rsidR="00643A16" w14:paraId="360D4DA0" w14:textId="77777777" w:rsidTr="00643A16">
        <w:trPr>
          <w:trHeight w:val="295"/>
        </w:trPr>
        <w:tc>
          <w:tcPr>
            <w:tcW w:w="3778" w:type="dxa"/>
            <w:tcBorders>
              <w:top w:val="single" w:sz="24" w:space="0" w:color="auto"/>
              <w:left w:val="single" w:sz="24" w:space="0" w:color="auto"/>
              <w:bottom w:val="single" w:sz="8" w:space="0" w:color="auto"/>
              <w:right w:val="single" w:sz="8" w:space="0" w:color="auto"/>
            </w:tcBorders>
            <w:tcMar>
              <w:top w:w="0" w:type="dxa"/>
              <w:left w:w="108" w:type="dxa"/>
              <w:bottom w:w="0" w:type="dxa"/>
              <w:right w:w="108" w:type="dxa"/>
            </w:tcMar>
            <w:hideMark/>
          </w:tcPr>
          <w:p w14:paraId="4B1F3AD2" w14:textId="77777777" w:rsidR="00643A16" w:rsidRDefault="00643A16">
            <w:pPr>
              <w:autoSpaceDE w:val="0"/>
              <w:autoSpaceDN w:val="0"/>
              <w:rPr>
                <w:b/>
                <w:bCs/>
                <w:color w:val="000000"/>
                <w:lang w:val="en-MY"/>
              </w:rPr>
            </w:pPr>
            <w:r>
              <w:rPr>
                <w:b/>
                <w:bCs/>
                <w:color w:val="000000"/>
                <w:lang w:val="en-MY"/>
              </w:rPr>
              <w:t>Activities</w:t>
            </w:r>
          </w:p>
        </w:tc>
        <w:tc>
          <w:tcPr>
            <w:tcW w:w="3217" w:type="dxa"/>
            <w:tcBorders>
              <w:top w:val="single" w:sz="24" w:space="0" w:color="auto"/>
              <w:left w:val="nil"/>
              <w:bottom w:val="single" w:sz="8" w:space="0" w:color="auto"/>
              <w:right w:val="single" w:sz="8" w:space="0" w:color="auto"/>
            </w:tcBorders>
            <w:tcMar>
              <w:top w:w="0" w:type="dxa"/>
              <w:left w:w="108" w:type="dxa"/>
              <w:bottom w:w="0" w:type="dxa"/>
              <w:right w:w="108" w:type="dxa"/>
            </w:tcMar>
            <w:hideMark/>
          </w:tcPr>
          <w:p w14:paraId="08205D63" w14:textId="77777777" w:rsidR="00643A16" w:rsidRDefault="00643A16">
            <w:pPr>
              <w:autoSpaceDE w:val="0"/>
              <w:autoSpaceDN w:val="0"/>
              <w:jc w:val="center"/>
              <w:rPr>
                <w:b/>
                <w:bCs/>
                <w:color w:val="000000"/>
                <w:lang w:val="en-MY"/>
              </w:rPr>
            </w:pPr>
            <w:r>
              <w:rPr>
                <w:b/>
                <w:bCs/>
                <w:color w:val="000000"/>
                <w:lang w:val="en-MY"/>
              </w:rPr>
              <w:t>Hours</w:t>
            </w:r>
          </w:p>
        </w:tc>
        <w:tc>
          <w:tcPr>
            <w:tcW w:w="3420" w:type="dxa"/>
            <w:tcBorders>
              <w:top w:val="single" w:sz="24" w:space="0" w:color="auto"/>
              <w:left w:val="nil"/>
              <w:bottom w:val="single" w:sz="8" w:space="0" w:color="auto"/>
              <w:right w:val="single" w:sz="24" w:space="0" w:color="auto"/>
            </w:tcBorders>
            <w:tcMar>
              <w:top w:w="0" w:type="dxa"/>
              <w:left w:w="108" w:type="dxa"/>
              <w:bottom w:w="0" w:type="dxa"/>
              <w:right w:w="108" w:type="dxa"/>
            </w:tcMar>
            <w:hideMark/>
          </w:tcPr>
          <w:p w14:paraId="5CAB634C" w14:textId="77777777" w:rsidR="00643A16" w:rsidRDefault="00643A16">
            <w:pPr>
              <w:autoSpaceDE w:val="0"/>
              <w:autoSpaceDN w:val="0"/>
              <w:jc w:val="center"/>
              <w:rPr>
                <w:b/>
                <w:bCs/>
                <w:color w:val="000000"/>
                <w:lang w:val="en-MY"/>
              </w:rPr>
            </w:pPr>
            <w:r>
              <w:rPr>
                <w:b/>
                <w:bCs/>
                <w:color w:val="000000"/>
                <w:lang w:val="en-MY"/>
              </w:rPr>
              <w:t>Minutes</w:t>
            </w:r>
          </w:p>
        </w:tc>
      </w:tr>
      <w:tr w:rsidR="00643A16" w14:paraId="54311191" w14:textId="77777777" w:rsidTr="00643A16">
        <w:trPr>
          <w:trHeight w:val="551"/>
        </w:trPr>
        <w:tc>
          <w:tcPr>
            <w:tcW w:w="3778"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3767C5FF" w14:textId="77777777" w:rsidR="00643A16" w:rsidRDefault="00643A16" w:rsidP="00FC7A7E">
            <w:pPr>
              <w:autoSpaceDE w:val="0"/>
              <w:autoSpaceDN w:val="0"/>
              <w:rPr>
                <w:color w:val="000000"/>
                <w:lang w:val="en-MY"/>
              </w:rPr>
            </w:pPr>
            <w:r>
              <w:rPr>
                <w:b/>
                <w:bCs/>
                <w:lang w:val="en-MY"/>
              </w:rPr>
              <w:t>2</w:t>
            </w:r>
            <w:r w:rsidR="00FC7A7E">
              <w:rPr>
                <w:b/>
                <w:bCs/>
                <w:lang w:val="en-MY"/>
              </w:rPr>
              <w:t>2</w:t>
            </w:r>
            <w:r>
              <w:rPr>
                <w:color w:val="000000"/>
                <w:lang w:val="en-MY"/>
              </w:rPr>
              <w:t>.1 Sleeping and Resting</w:t>
            </w:r>
          </w:p>
        </w:tc>
        <w:tc>
          <w:tcPr>
            <w:tcW w:w="3217" w:type="dxa"/>
            <w:tcBorders>
              <w:top w:val="nil"/>
              <w:left w:val="nil"/>
              <w:bottom w:val="single" w:sz="8" w:space="0" w:color="auto"/>
              <w:right w:val="single" w:sz="8" w:space="0" w:color="auto"/>
            </w:tcBorders>
            <w:tcMar>
              <w:top w:w="0" w:type="dxa"/>
              <w:left w:w="108" w:type="dxa"/>
              <w:bottom w:w="0" w:type="dxa"/>
              <w:right w:w="108" w:type="dxa"/>
            </w:tcMar>
          </w:tcPr>
          <w:p w14:paraId="23239D6F" w14:textId="77777777" w:rsidR="00643A16" w:rsidRDefault="00643A16">
            <w:pPr>
              <w:autoSpaceDE w:val="0"/>
              <w:autoSpaceDN w:val="0"/>
              <w:rPr>
                <w:color w:val="000000"/>
                <w:lang w:val="en-MY"/>
              </w:rPr>
            </w:pPr>
          </w:p>
        </w:tc>
        <w:tc>
          <w:tcPr>
            <w:tcW w:w="3420" w:type="dxa"/>
            <w:tcBorders>
              <w:top w:val="nil"/>
              <w:left w:val="nil"/>
              <w:bottom w:val="single" w:sz="8" w:space="0" w:color="auto"/>
              <w:right w:val="single" w:sz="24" w:space="0" w:color="auto"/>
            </w:tcBorders>
            <w:tcMar>
              <w:top w:w="0" w:type="dxa"/>
              <w:left w:w="108" w:type="dxa"/>
              <w:bottom w:w="0" w:type="dxa"/>
              <w:right w:w="108" w:type="dxa"/>
            </w:tcMar>
          </w:tcPr>
          <w:p w14:paraId="285B5DFA" w14:textId="77777777" w:rsidR="00643A16" w:rsidRDefault="00643A16">
            <w:pPr>
              <w:autoSpaceDE w:val="0"/>
              <w:autoSpaceDN w:val="0"/>
              <w:rPr>
                <w:color w:val="000000"/>
                <w:lang w:val="en-MY"/>
              </w:rPr>
            </w:pPr>
          </w:p>
        </w:tc>
      </w:tr>
      <w:tr w:rsidR="00643A16" w14:paraId="338544B1" w14:textId="77777777" w:rsidTr="00643A16">
        <w:trPr>
          <w:trHeight w:val="619"/>
        </w:trPr>
        <w:tc>
          <w:tcPr>
            <w:tcW w:w="3778"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797BC808" w14:textId="77777777" w:rsidR="00643A16" w:rsidRDefault="00FC7A7E">
            <w:pPr>
              <w:autoSpaceDE w:val="0"/>
              <w:autoSpaceDN w:val="0"/>
              <w:rPr>
                <w:color w:val="000000"/>
                <w:lang w:val="en-MY"/>
              </w:rPr>
            </w:pPr>
            <w:r>
              <w:rPr>
                <w:b/>
                <w:bCs/>
                <w:lang w:val="en-MY"/>
              </w:rPr>
              <w:t>22</w:t>
            </w:r>
            <w:r w:rsidR="00643A16">
              <w:rPr>
                <w:color w:val="000000"/>
                <w:lang w:val="en-MY"/>
              </w:rPr>
              <w:t>.2 Paid Labour</w:t>
            </w:r>
          </w:p>
        </w:tc>
        <w:tc>
          <w:tcPr>
            <w:tcW w:w="3217" w:type="dxa"/>
            <w:tcBorders>
              <w:top w:val="nil"/>
              <w:left w:val="nil"/>
              <w:bottom w:val="single" w:sz="8" w:space="0" w:color="auto"/>
              <w:right w:val="single" w:sz="8" w:space="0" w:color="auto"/>
            </w:tcBorders>
            <w:tcMar>
              <w:top w:w="0" w:type="dxa"/>
              <w:left w:w="108" w:type="dxa"/>
              <w:bottom w:w="0" w:type="dxa"/>
              <w:right w:w="108" w:type="dxa"/>
            </w:tcMar>
          </w:tcPr>
          <w:p w14:paraId="1CB5CB60" w14:textId="77777777" w:rsidR="00643A16" w:rsidRDefault="00643A16">
            <w:pPr>
              <w:autoSpaceDE w:val="0"/>
              <w:autoSpaceDN w:val="0"/>
              <w:rPr>
                <w:color w:val="000000"/>
                <w:lang w:val="en-MY"/>
              </w:rPr>
            </w:pPr>
          </w:p>
        </w:tc>
        <w:tc>
          <w:tcPr>
            <w:tcW w:w="3420" w:type="dxa"/>
            <w:tcBorders>
              <w:top w:val="nil"/>
              <w:left w:val="nil"/>
              <w:bottom w:val="single" w:sz="8" w:space="0" w:color="auto"/>
              <w:right w:val="single" w:sz="24" w:space="0" w:color="auto"/>
            </w:tcBorders>
            <w:tcMar>
              <w:top w:w="0" w:type="dxa"/>
              <w:left w:w="108" w:type="dxa"/>
              <w:bottom w:w="0" w:type="dxa"/>
              <w:right w:w="108" w:type="dxa"/>
            </w:tcMar>
          </w:tcPr>
          <w:p w14:paraId="0547EE15" w14:textId="77777777" w:rsidR="00643A16" w:rsidRDefault="00643A16">
            <w:pPr>
              <w:autoSpaceDE w:val="0"/>
              <w:autoSpaceDN w:val="0"/>
              <w:rPr>
                <w:color w:val="000000"/>
                <w:lang w:val="en-MY"/>
              </w:rPr>
            </w:pPr>
          </w:p>
        </w:tc>
      </w:tr>
      <w:tr w:rsidR="00643A16" w14:paraId="3288D074" w14:textId="77777777" w:rsidTr="00643A16">
        <w:trPr>
          <w:trHeight w:val="630"/>
        </w:trPr>
        <w:tc>
          <w:tcPr>
            <w:tcW w:w="3778"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1AA90276" w14:textId="77777777" w:rsidR="00643A16" w:rsidRDefault="00FC7A7E">
            <w:pPr>
              <w:autoSpaceDE w:val="0"/>
              <w:autoSpaceDN w:val="0"/>
              <w:rPr>
                <w:color w:val="000000"/>
                <w:lang w:val="en-MY"/>
              </w:rPr>
            </w:pPr>
            <w:r>
              <w:rPr>
                <w:b/>
                <w:bCs/>
                <w:lang w:val="en-MY"/>
              </w:rPr>
              <w:t>22</w:t>
            </w:r>
            <w:r w:rsidR="00643A16">
              <w:rPr>
                <w:color w:val="000000"/>
                <w:lang w:val="en-MY"/>
              </w:rPr>
              <w:t>.3 Gardening/farming/livestock</w:t>
            </w:r>
          </w:p>
        </w:tc>
        <w:tc>
          <w:tcPr>
            <w:tcW w:w="3217" w:type="dxa"/>
            <w:tcBorders>
              <w:top w:val="nil"/>
              <w:left w:val="nil"/>
              <w:bottom w:val="single" w:sz="8" w:space="0" w:color="auto"/>
              <w:right w:val="single" w:sz="8" w:space="0" w:color="auto"/>
            </w:tcBorders>
            <w:tcMar>
              <w:top w:w="0" w:type="dxa"/>
              <w:left w:w="108" w:type="dxa"/>
              <w:bottom w:w="0" w:type="dxa"/>
              <w:right w:w="108" w:type="dxa"/>
            </w:tcMar>
          </w:tcPr>
          <w:p w14:paraId="60D01945" w14:textId="77777777" w:rsidR="00643A16" w:rsidRDefault="00643A16">
            <w:pPr>
              <w:autoSpaceDE w:val="0"/>
              <w:autoSpaceDN w:val="0"/>
              <w:rPr>
                <w:color w:val="000000"/>
                <w:lang w:val="en-MY"/>
              </w:rPr>
            </w:pPr>
          </w:p>
        </w:tc>
        <w:tc>
          <w:tcPr>
            <w:tcW w:w="3420" w:type="dxa"/>
            <w:tcBorders>
              <w:top w:val="nil"/>
              <w:left w:val="nil"/>
              <w:bottom w:val="single" w:sz="8" w:space="0" w:color="auto"/>
              <w:right w:val="single" w:sz="24" w:space="0" w:color="auto"/>
            </w:tcBorders>
            <w:tcMar>
              <w:top w:w="0" w:type="dxa"/>
              <w:left w:w="108" w:type="dxa"/>
              <w:bottom w:w="0" w:type="dxa"/>
              <w:right w:w="108" w:type="dxa"/>
            </w:tcMar>
          </w:tcPr>
          <w:p w14:paraId="2A6652F2" w14:textId="77777777" w:rsidR="00643A16" w:rsidRDefault="00643A16">
            <w:pPr>
              <w:autoSpaceDE w:val="0"/>
              <w:autoSpaceDN w:val="0"/>
              <w:rPr>
                <w:color w:val="000000"/>
                <w:lang w:val="en-MY"/>
              </w:rPr>
            </w:pPr>
          </w:p>
        </w:tc>
      </w:tr>
      <w:tr w:rsidR="00643A16" w14:paraId="5A928681" w14:textId="77777777" w:rsidTr="00643A16">
        <w:trPr>
          <w:trHeight w:val="521"/>
        </w:trPr>
        <w:tc>
          <w:tcPr>
            <w:tcW w:w="3778"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45B1B101" w14:textId="77777777" w:rsidR="00643A16" w:rsidRDefault="00FC7A7E">
            <w:pPr>
              <w:autoSpaceDE w:val="0"/>
              <w:autoSpaceDN w:val="0"/>
              <w:rPr>
                <w:color w:val="000000"/>
                <w:lang w:val="en-MY"/>
              </w:rPr>
            </w:pPr>
            <w:r>
              <w:rPr>
                <w:b/>
                <w:bCs/>
                <w:lang w:val="en-MY"/>
              </w:rPr>
              <w:t>22</w:t>
            </w:r>
            <w:r w:rsidR="00643A16">
              <w:rPr>
                <w:color w:val="000000"/>
                <w:lang w:val="en-MY"/>
              </w:rPr>
              <w:t>.4 Seeking Health Care</w:t>
            </w:r>
          </w:p>
        </w:tc>
        <w:tc>
          <w:tcPr>
            <w:tcW w:w="3217" w:type="dxa"/>
            <w:tcBorders>
              <w:top w:val="nil"/>
              <w:left w:val="nil"/>
              <w:bottom w:val="single" w:sz="8" w:space="0" w:color="auto"/>
              <w:right w:val="single" w:sz="8" w:space="0" w:color="auto"/>
            </w:tcBorders>
            <w:tcMar>
              <w:top w:w="0" w:type="dxa"/>
              <w:left w:w="108" w:type="dxa"/>
              <w:bottom w:w="0" w:type="dxa"/>
              <w:right w:w="108" w:type="dxa"/>
            </w:tcMar>
          </w:tcPr>
          <w:p w14:paraId="4CE05C6A" w14:textId="77777777" w:rsidR="00643A16" w:rsidRDefault="00643A16">
            <w:pPr>
              <w:autoSpaceDE w:val="0"/>
              <w:autoSpaceDN w:val="0"/>
              <w:rPr>
                <w:color w:val="000000"/>
                <w:lang w:val="en-MY"/>
              </w:rPr>
            </w:pPr>
          </w:p>
        </w:tc>
        <w:tc>
          <w:tcPr>
            <w:tcW w:w="3420" w:type="dxa"/>
            <w:tcBorders>
              <w:top w:val="nil"/>
              <w:left w:val="nil"/>
              <w:bottom w:val="single" w:sz="8" w:space="0" w:color="auto"/>
              <w:right w:val="single" w:sz="24" w:space="0" w:color="auto"/>
            </w:tcBorders>
            <w:tcMar>
              <w:top w:w="0" w:type="dxa"/>
              <w:left w:w="108" w:type="dxa"/>
              <w:bottom w:w="0" w:type="dxa"/>
              <w:right w:w="108" w:type="dxa"/>
            </w:tcMar>
          </w:tcPr>
          <w:p w14:paraId="56461B4F" w14:textId="77777777" w:rsidR="00643A16" w:rsidRDefault="00643A16">
            <w:pPr>
              <w:autoSpaceDE w:val="0"/>
              <w:autoSpaceDN w:val="0"/>
              <w:rPr>
                <w:color w:val="000000"/>
                <w:lang w:val="en-MY"/>
              </w:rPr>
            </w:pPr>
          </w:p>
        </w:tc>
      </w:tr>
      <w:tr w:rsidR="00643A16" w14:paraId="11ED31AE" w14:textId="77777777" w:rsidTr="00643A16">
        <w:trPr>
          <w:trHeight w:val="575"/>
        </w:trPr>
        <w:tc>
          <w:tcPr>
            <w:tcW w:w="3778"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423EF6C7" w14:textId="77777777" w:rsidR="00643A16" w:rsidRDefault="00FC7A7E">
            <w:pPr>
              <w:autoSpaceDE w:val="0"/>
              <w:autoSpaceDN w:val="0"/>
              <w:rPr>
                <w:color w:val="000000"/>
                <w:lang w:val="en-MY"/>
              </w:rPr>
            </w:pPr>
            <w:r>
              <w:rPr>
                <w:b/>
                <w:bCs/>
                <w:lang w:val="en-MY"/>
              </w:rPr>
              <w:t>22</w:t>
            </w:r>
            <w:r w:rsidR="00643A16">
              <w:rPr>
                <w:color w:val="000000"/>
                <w:lang w:val="en-MY"/>
              </w:rPr>
              <w:t xml:space="preserve">.5 Domestic Labour </w:t>
            </w:r>
          </w:p>
        </w:tc>
        <w:tc>
          <w:tcPr>
            <w:tcW w:w="3217" w:type="dxa"/>
            <w:tcBorders>
              <w:top w:val="nil"/>
              <w:left w:val="nil"/>
              <w:bottom w:val="single" w:sz="8" w:space="0" w:color="auto"/>
              <w:right w:val="single" w:sz="8" w:space="0" w:color="auto"/>
            </w:tcBorders>
            <w:tcMar>
              <w:top w:w="0" w:type="dxa"/>
              <w:left w:w="108" w:type="dxa"/>
              <w:bottom w:w="0" w:type="dxa"/>
              <w:right w:w="108" w:type="dxa"/>
            </w:tcMar>
          </w:tcPr>
          <w:p w14:paraId="048E0A10" w14:textId="77777777" w:rsidR="00643A16" w:rsidRDefault="00643A16">
            <w:pPr>
              <w:autoSpaceDE w:val="0"/>
              <w:autoSpaceDN w:val="0"/>
              <w:rPr>
                <w:color w:val="000000"/>
                <w:lang w:val="en-MY"/>
              </w:rPr>
            </w:pPr>
          </w:p>
        </w:tc>
        <w:tc>
          <w:tcPr>
            <w:tcW w:w="3420" w:type="dxa"/>
            <w:tcBorders>
              <w:top w:val="nil"/>
              <w:left w:val="nil"/>
              <w:bottom w:val="single" w:sz="8" w:space="0" w:color="auto"/>
              <w:right w:val="single" w:sz="24" w:space="0" w:color="auto"/>
            </w:tcBorders>
            <w:tcMar>
              <w:top w:w="0" w:type="dxa"/>
              <w:left w:w="108" w:type="dxa"/>
              <w:bottom w:w="0" w:type="dxa"/>
              <w:right w:w="108" w:type="dxa"/>
            </w:tcMar>
          </w:tcPr>
          <w:p w14:paraId="5824AC27" w14:textId="77777777" w:rsidR="00643A16" w:rsidRDefault="00643A16">
            <w:pPr>
              <w:autoSpaceDE w:val="0"/>
              <w:autoSpaceDN w:val="0"/>
              <w:rPr>
                <w:color w:val="000000"/>
                <w:lang w:val="en-MY"/>
              </w:rPr>
            </w:pPr>
          </w:p>
        </w:tc>
      </w:tr>
      <w:tr w:rsidR="00643A16" w14:paraId="6682E57C" w14:textId="77777777" w:rsidTr="00643A16">
        <w:trPr>
          <w:trHeight w:val="521"/>
        </w:trPr>
        <w:tc>
          <w:tcPr>
            <w:tcW w:w="3778"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5397AE10" w14:textId="77777777" w:rsidR="00643A16" w:rsidRDefault="00FC7A7E">
            <w:pPr>
              <w:autoSpaceDE w:val="0"/>
              <w:autoSpaceDN w:val="0"/>
              <w:rPr>
                <w:color w:val="000000"/>
                <w:lang w:val="en-MY"/>
              </w:rPr>
            </w:pPr>
            <w:r>
              <w:rPr>
                <w:b/>
                <w:bCs/>
                <w:lang w:val="en-MY"/>
              </w:rPr>
              <w:t>22</w:t>
            </w:r>
            <w:r w:rsidR="00643A16">
              <w:rPr>
                <w:color w:val="000000"/>
                <w:lang w:val="en-MY"/>
              </w:rPr>
              <w:t>.6 Caring for children or elderly family</w:t>
            </w:r>
          </w:p>
        </w:tc>
        <w:tc>
          <w:tcPr>
            <w:tcW w:w="3217" w:type="dxa"/>
            <w:tcBorders>
              <w:top w:val="nil"/>
              <w:left w:val="nil"/>
              <w:bottom w:val="single" w:sz="8" w:space="0" w:color="auto"/>
              <w:right w:val="single" w:sz="8" w:space="0" w:color="auto"/>
            </w:tcBorders>
            <w:tcMar>
              <w:top w:w="0" w:type="dxa"/>
              <w:left w:w="108" w:type="dxa"/>
              <w:bottom w:w="0" w:type="dxa"/>
              <w:right w:w="108" w:type="dxa"/>
            </w:tcMar>
          </w:tcPr>
          <w:p w14:paraId="7CFD6B15" w14:textId="77777777" w:rsidR="00643A16" w:rsidRDefault="00643A16">
            <w:pPr>
              <w:autoSpaceDE w:val="0"/>
              <w:autoSpaceDN w:val="0"/>
              <w:rPr>
                <w:color w:val="000000"/>
                <w:lang w:val="en-MY"/>
              </w:rPr>
            </w:pPr>
          </w:p>
        </w:tc>
        <w:tc>
          <w:tcPr>
            <w:tcW w:w="3420" w:type="dxa"/>
            <w:tcBorders>
              <w:top w:val="nil"/>
              <w:left w:val="nil"/>
              <w:bottom w:val="single" w:sz="8" w:space="0" w:color="auto"/>
              <w:right w:val="single" w:sz="24" w:space="0" w:color="auto"/>
            </w:tcBorders>
            <w:tcMar>
              <w:top w:w="0" w:type="dxa"/>
              <w:left w:w="108" w:type="dxa"/>
              <w:bottom w:w="0" w:type="dxa"/>
              <w:right w:w="108" w:type="dxa"/>
            </w:tcMar>
          </w:tcPr>
          <w:p w14:paraId="21020B94" w14:textId="77777777" w:rsidR="00643A16" w:rsidRDefault="00643A16">
            <w:pPr>
              <w:autoSpaceDE w:val="0"/>
              <w:autoSpaceDN w:val="0"/>
              <w:rPr>
                <w:color w:val="000000"/>
                <w:lang w:val="en-MY"/>
              </w:rPr>
            </w:pPr>
          </w:p>
        </w:tc>
      </w:tr>
      <w:tr w:rsidR="00643A16" w14:paraId="40213725" w14:textId="77777777" w:rsidTr="00643A16">
        <w:trPr>
          <w:trHeight w:val="575"/>
        </w:trPr>
        <w:tc>
          <w:tcPr>
            <w:tcW w:w="3778"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46AAB324" w14:textId="77777777" w:rsidR="00643A16" w:rsidRDefault="00FC7A7E">
            <w:pPr>
              <w:autoSpaceDE w:val="0"/>
              <w:autoSpaceDN w:val="0"/>
              <w:rPr>
                <w:color w:val="000000"/>
                <w:lang w:val="en-MY"/>
              </w:rPr>
            </w:pPr>
            <w:r>
              <w:rPr>
                <w:b/>
                <w:bCs/>
                <w:lang w:val="en-MY"/>
              </w:rPr>
              <w:t>22</w:t>
            </w:r>
            <w:r w:rsidR="00643A16">
              <w:rPr>
                <w:color w:val="000000"/>
                <w:lang w:val="en-MY"/>
              </w:rPr>
              <w:t>.7 Daily travelling from to &amp; from home</w:t>
            </w:r>
          </w:p>
        </w:tc>
        <w:tc>
          <w:tcPr>
            <w:tcW w:w="3217" w:type="dxa"/>
            <w:tcBorders>
              <w:top w:val="nil"/>
              <w:left w:val="nil"/>
              <w:bottom w:val="single" w:sz="8" w:space="0" w:color="auto"/>
              <w:right w:val="single" w:sz="8" w:space="0" w:color="auto"/>
            </w:tcBorders>
            <w:tcMar>
              <w:top w:w="0" w:type="dxa"/>
              <w:left w:w="108" w:type="dxa"/>
              <w:bottom w:w="0" w:type="dxa"/>
              <w:right w:w="108" w:type="dxa"/>
            </w:tcMar>
          </w:tcPr>
          <w:p w14:paraId="1DA757E7" w14:textId="77777777" w:rsidR="00643A16" w:rsidRDefault="00643A16">
            <w:pPr>
              <w:autoSpaceDE w:val="0"/>
              <w:autoSpaceDN w:val="0"/>
              <w:rPr>
                <w:color w:val="000000"/>
                <w:lang w:val="en-MY"/>
              </w:rPr>
            </w:pPr>
          </w:p>
        </w:tc>
        <w:tc>
          <w:tcPr>
            <w:tcW w:w="3420" w:type="dxa"/>
            <w:tcBorders>
              <w:top w:val="nil"/>
              <w:left w:val="nil"/>
              <w:bottom w:val="single" w:sz="8" w:space="0" w:color="auto"/>
              <w:right w:val="single" w:sz="24" w:space="0" w:color="auto"/>
            </w:tcBorders>
            <w:tcMar>
              <w:top w:w="0" w:type="dxa"/>
              <w:left w:w="108" w:type="dxa"/>
              <w:bottom w:w="0" w:type="dxa"/>
              <w:right w:w="108" w:type="dxa"/>
            </w:tcMar>
          </w:tcPr>
          <w:p w14:paraId="37E3FB01" w14:textId="77777777" w:rsidR="00643A16" w:rsidRDefault="00643A16">
            <w:pPr>
              <w:autoSpaceDE w:val="0"/>
              <w:autoSpaceDN w:val="0"/>
              <w:rPr>
                <w:color w:val="000000"/>
                <w:lang w:val="en-MY"/>
              </w:rPr>
            </w:pPr>
          </w:p>
        </w:tc>
      </w:tr>
      <w:tr w:rsidR="00643A16" w14:paraId="7482F143" w14:textId="77777777" w:rsidTr="00643A16">
        <w:trPr>
          <w:trHeight w:val="600"/>
        </w:trPr>
        <w:tc>
          <w:tcPr>
            <w:tcW w:w="3778" w:type="dxa"/>
            <w:tcBorders>
              <w:top w:val="nil"/>
              <w:left w:val="single" w:sz="24" w:space="0" w:color="auto"/>
              <w:bottom w:val="single" w:sz="8" w:space="0" w:color="auto"/>
              <w:right w:val="single" w:sz="8" w:space="0" w:color="auto"/>
            </w:tcBorders>
            <w:tcMar>
              <w:top w:w="0" w:type="dxa"/>
              <w:left w:w="108" w:type="dxa"/>
              <w:bottom w:w="0" w:type="dxa"/>
              <w:right w:w="108" w:type="dxa"/>
            </w:tcMar>
            <w:hideMark/>
          </w:tcPr>
          <w:p w14:paraId="554D61DA" w14:textId="77777777" w:rsidR="00643A16" w:rsidRDefault="00FC7A7E">
            <w:pPr>
              <w:autoSpaceDE w:val="0"/>
              <w:autoSpaceDN w:val="0"/>
              <w:rPr>
                <w:color w:val="000000"/>
                <w:lang w:val="en-MY"/>
              </w:rPr>
            </w:pPr>
            <w:r>
              <w:rPr>
                <w:b/>
                <w:bCs/>
                <w:lang w:val="en-MY"/>
              </w:rPr>
              <w:t>22</w:t>
            </w:r>
            <w:r w:rsidR="00643A16">
              <w:rPr>
                <w:color w:val="000000"/>
                <w:lang w:val="en-MY"/>
              </w:rPr>
              <w:t>.8 Community work or workshops</w:t>
            </w:r>
          </w:p>
        </w:tc>
        <w:tc>
          <w:tcPr>
            <w:tcW w:w="3217" w:type="dxa"/>
            <w:tcBorders>
              <w:top w:val="nil"/>
              <w:left w:val="nil"/>
              <w:bottom w:val="single" w:sz="8" w:space="0" w:color="auto"/>
              <w:right w:val="single" w:sz="8" w:space="0" w:color="auto"/>
            </w:tcBorders>
            <w:tcMar>
              <w:top w:w="0" w:type="dxa"/>
              <w:left w:w="108" w:type="dxa"/>
              <w:bottom w:w="0" w:type="dxa"/>
              <w:right w:w="108" w:type="dxa"/>
            </w:tcMar>
          </w:tcPr>
          <w:p w14:paraId="14AFD91D" w14:textId="77777777" w:rsidR="00643A16" w:rsidRDefault="00643A16">
            <w:pPr>
              <w:autoSpaceDE w:val="0"/>
              <w:autoSpaceDN w:val="0"/>
              <w:rPr>
                <w:color w:val="000000"/>
                <w:lang w:val="en-MY"/>
              </w:rPr>
            </w:pPr>
          </w:p>
        </w:tc>
        <w:tc>
          <w:tcPr>
            <w:tcW w:w="3420" w:type="dxa"/>
            <w:tcBorders>
              <w:top w:val="nil"/>
              <w:left w:val="nil"/>
              <w:bottom w:val="single" w:sz="8" w:space="0" w:color="auto"/>
              <w:right w:val="single" w:sz="24" w:space="0" w:color="auto"/>
            </w:tcBorders>
            <w:tcMar>
              <w:top w:w="0" w:type="dxa"/>
              <w:left w:w="108" w:type="dxa"/>
              <w:bottom w:w="0" w:type="dxa"/>
              <w:right w:w="108" w:type="dxa"/>
            </w:tcMar>
          </w:tcPr>
          <w:p w14:paraId="3928FD1C" w14:textId="77777777" w:rsidR="00643A16" w:rsidRDefault="00643A16">
            <w:pPr>
              <w:autoSpaceDE w:val="0"/>
              <w:autoSpaceDN w:val="0"/>
              <w:rPr>
                <w:color w:val="000000"/>
                <w:lang w:val="en-MY"/>
              </w:rPr>
            </w:pPr>
          </w:p>
        </w:tc>
      </w:tr>
      <w:tr w:rsidR="00643A16" w14:paraId="0E487AB3" w14:textId="77777777" w:rsidTr="00643A16">
        <w:trPr>
          <w:trHeight w:val="580"/>
        </w:trPr>
        <w:tc>
          <w:tcPr>
            <w:tcW w:w="3778" w:type="dxa"/>
            <w:tcBorders>
              <w:top w:val="nil"/>
              <w:left w:val="single" w:sz="24" w:space="0" w:color="auto"/>
              <w:bottom w:val="single" w:sz="24" w:space="0" w:color="auto"/>
              <w:right w:val="single" w:sz="8" w:space="0" w:color="auto"/>
            </w:tcBorders>
            <w:tcMar>
              <w:top w:w="0" w:type="dxa"/>
              <w:left w:w="108" w:type="dxa"/>
              <w:bottom w:w="0" w:type="dxa"/>
              <w:right w:w="108" w:type="dxa"/>
            </w:tcMar>
            <w:hideMark/>
          </w:tcPr>
          <w:p w14:paraId="5E6E8C3A" w14:textId="77777777" w:rsidR="00643A16" w:rsidRDefault="00FC7A7E">
            <w:pPr>
              <w:autoSpaceDE w:val="0"/>
              <w:autoSpaceDN w:val="0"/>
              <w:rPr>
                <w:color w:val="000000"/>
                <w:lang w:val="en-MY"/>
              </w:rPr>
            </w:pPr>
            <w:r>
              <w:rPr>
                <w:b/>
                <w:bCs/>
                <w:lang w:val="en-MY"/>
              </w:rPr>
              <w:t>22</w:t>
            </w:r>
            <w:r w:rsidR="00643A16">
              <w:rPr>
                <w:color w:val="000000"/>
                <w:lang w:val="en-MY"/>
              </w:rPr>
              <w:t>.9 Religious activities</w:t>
            </w:r>
          </w:p>
        </w:tc>
        <w:tc>
          <w:tcPr>
            <w:tcW w:w="3217" w:type="dxa"/>
            <w:tcBorders>
              <w:top w:val="nil"/>
              <w:left w:val="nil"/>
              <w:bottom w:val="single" w:sz="24" w:space="0" w:color="auto"/>
              <w:right w:val="single" w:sz="8" w:space="0" w:color="auto"/>
            </w:tcBorders>
            <w:tcMar>
              <w:top w:w="0" w:type="dxa"/>
              <w:left w:w="108" w:type="dxa"/>
              <w:bottom w:w="0" w:type="dxa"/>
              <w:right w:w="108" w:type="dxa"/>
            </w:tcMar>
          </w:tcPr>
          <w:p w14:paraId="520674B2" w14:textId="77777777" w:rsidR="00643A16" w:rsidRDefault="00643A16">
            <w:pPr>
              <w:autoSpaceDE w:val="0"/>
              <w:autoSpaceDN w:val="0"/>
              <w:rPr>
                <w:color w:val="000000"/>
                <w:lang w:val="en-MY"/>
              </w:rPr>
            </w:pPr>
          </w:p>
        </w:tc>
        <w:tc>
          <w:tcPr>
            <w:tcW w:w="3420" w:type="dxa"/>
            <w:tcBorders>
              <w:top w:val="nil"/>
              <w:left w:val="nil"/>
              <w:bottom w:val="single" w:sz="24" w:space="0" w:color="auto"/>
              <w:right w:val="single" w:sz="24" w:space="0" w:color="auto"/>
            </w:tcBorders>
            <w:tcMar>
              <w:top w:w="0" w:type="dxa"/>
              <w:left w:w="108" w:type="dxa"/>
              <w:bottom w:w="0" w:type="dxa"/>
              <w:right w:w="108" w:type="dxa"/>
            </w:tcMar>
          </w:tcPr>
          <w:p w14:paraId="5CB7B285" w14:textId="77777777" w:rsidR="00643A16" w:rsidRDefault="00643A16">
            <w:pPr>
              <w:autoSpaceDE w:val="0"/>
              <w:autoSpaceDN w:val="0"/>
              <w:rPr>
                <w:color w:val="000000"/>
                <w:lang w:val="en-MY"/>
              </w:rPr>
            </w:pPr>
          </w:p>
        </w:tc>
      </w:tr>
    </w:tbl>
    <w:p w14:paraId="0D97EB77" w14:textId="77777777" w:rsidR="00234451" w:rsidRDefault="00234451" w:rsidP="00234451"/>
    <w:p w14:paraId="1830DDD2" w14:textId="77777777" w:rsidR="00DA7E71" w:rsidRDefault="00DA7E71" w:rsidP="00DA7E71">
      <w:pPr>
        <w:pStyle w:val="Heading1"/>
      </w:pPr>
      <w:r>
        <w:lastRenderedPageBreak/>
        <w:t xml:space="preserve">Stage 4; Nutritional Status of Mother and Child </w:t>
      </w:r>
    </w:p>
    <w:p w14:paraId="25BA6D80" w14:textId="77777777" w:rsidR="00DA7E71" w:rsidRDefault="00DA7E71" w:rsidP="00DA7E71">
      <w:pPr>
        <w:pStyle w:val="Default"/>
        <w:rPr>
          <w:rFonts w:ascii="Calibri" w:hAnsi="Calibri" w:cs="Calibri"/>
          <w:b/>
          <w:bCs/>
          <w:sz w:val="22"/>
          <w:szCs w:val="22"/>
        </w:rPr>
      </w:pPr>
    </w:p>
    <w:p w14:paraId="7C07816B" w14:textId="77777777" w:rsidR="00DA7E71" w:rsidRDefault="00DA7E71" w:rsidP="00DA7E71">
      <w:pPr>
        <w:pStyle w:val="Default"/>
        <w:rPr>
          <w:rFonts w:ascii="Calibri" w:hAnsi="Calibri" w:cs="Calibri"/>
          <w:b/>
          <w:bCs/>
          <w:sz w:val="22"/>
          <w:szCs w:val="22"/>
        </w:rPr>
      </w:pPr>
      <w:r>
        <w:rPr>
          <w:rFonts w:ascii="Calibri" w:hAnsi="Calibri" w:cs="Calibri"/>
          <w:b/>
          <w:bCs/>
          <w:sz w:val="22"/>
          <w:szCs w:val="22"/>
        </w:rPr>
        <w:t>2</w:t>
      </w:r>
      <w:r w:rsidR="00FC7A7E">
        <w:rPr>
          <w:rFonts w:ascii="Calibri" w:hAnsi="Calibri" w:cs="Calibri"/>
          <w:b/>
          <w:bCs/>
          <w:sz w:val="22"/>
          <w:szCs w:val="22"/>
        </w:rPr>
        <w:t>3</w:t>
      </w:r>
      <w:r>
        <w:rPr>
          <w:rFonts w:ascii="Calibri" w:hAnsi="Calibri" w:cs="Calibri"/>
          <w:b/>
          <w:bCs/>
          <w:sz w:val="22"/>
          <w:szCs w:val="22"/>
        </w:rPr>
        <w:t xml:space="preserve">. Mother Anthropometric Measurements </w:t>
      </w:r>
    </w:p>
    <w:tbl>
      <w:tblPr>
        <w:tblW w:w="0" w:type="auto"/>
        <w:tblCellMar>
          <w:left w:w="0" w:type="dxa"/>
          <w:right w:w="0" w:type="dxa"/>
        </w:tblCellMar>
        <w:tblLook w:val="04A0" w:firstRow="1" w:lastRow="0" w:firstColumn="1" w:lastColumn="0" w:noHBand="0" w:noVBand="1"/>
      </w:tblPr>
      <w:tblGrid>
        <w:gridCol w:w="1868"/>
        <w:gridCol w:w="1868"/>
        <w:gridCol w:w="1868"/>
        <w:gridCol w:w="1868"/>
        <w:gridCol w:w="1868"/>
      </w:tblGrid>
      <w:tr w:rsidR="00DA7E71" w14:paraId="0094A842" w14:textId="77777777" w:rsidTr="00DA7E71">
        <w:tc>
          <w:tcPr>
            <w:tcW w:w="18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6FCCF5F"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House ID</w:t>
            </w:r>
          </w:p>
          <w:p w14:paraId="6BAC3FC2" w14:textId="77777777" w:rsidR="00DA7E71" w:rsidRDefault="00DA7E71">
            <w:pPr>
              <w:pStyle w:val="Default"/>
              <w:rPr>
                <w:rFonts w:ascii="Calibri" w:hAnsi="Calibri" w:cs="Calibri"/>
                <w:b/>
                <w:bCs/>
                <w:sz w:val="22"/>
                <w:szCs w:val="22"/>
                <w:lang w:val="en-MY"/>
              </w:rPr>
            </w:pPr>
          </w:p>
          <w:p w14:paraId="4A16E3EC"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B32A4AE"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Name</w:t>
            </w:r>
          </w:p>
          <w:p w14:paraId="10E4A026"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DE08BE0"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Age (years)</w:t>
            </w:r>
          </w:p>
          <w:p w14:paraId="1A62E173"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E6FC0C8"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Height (cm)</w:t>
            </w:r>
          </w:p>
          <w:p w14:paraId="0043A7DB"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E8B1EF3"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Weight (kg)</w:t>
            </w:r>
          </w:p>
          <w:p w14:paraId="7A2F386D" w14:textId="77777777" w:rsidR="00DA7E71" w:rsidRDefault="00DA7E71">
            <w:pPr>
              <w:pStyle w:val="Default"/>
              <w:rPr>
                <w:rFonts w:ascii="Calibri" w:hAnsi="Calibri" w:cs="Calibri"/>
                <w:b/>
                <w:bCs/>
                <w:sz w:val="22"/>
                <w:szCs w:val="22"/>
                <w:lang w:val="en-MY"/>
              </w:rPr>
            </w:pPr>
          </w:p>
        </w:tc>
      </w:tr>
      <w:tr w:rsidR="00DA7E71" w14:paraId="41F22D86" w14:textId="77777777" w:rsidTr="00DA7E71">
        <w:tc>
          <w:tcPr>
            <w:tcW w:w="187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07ACCA" w14:textId="77777777" w:rsidR="00DA7E71" w:rsidRDefault="00DA7E71">
            <w:pPr>
              <w:pStyle w:val="Default"/>
              <w:rPr>
                <w:rFonts w:ascii="Calibri" w:hAnsi="Calibri" w:cs="Calibri"/>
                <w:b/>
                <w:bCs/>
                <w:sz w:val="22"/>
                <w:szCs w:val="22"/>
                <w:lang w:val="en-MY"/>
              </w:rPr>
            </w:pPr>
          </w:p>
          <w:p w14:paraId="5B7C9FCB"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570B0EF4"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5E49892B"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4620315B"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5C1237C3" w14:textId="77777777" w:rsidR="00DA7E71" w:rsidRDefault="00DA7E71">
            <w:pPr>
              <w:pStyle w:val="Default"/>
              <w:rPr>
                <w:rFonts w:ascii="Calibri" w:hAnsi="Calibri" w:cs="Calibri"/>
                <w:b/>
                <w:bCs/>
                <w:sz w:val="22"/>
                <w:szCs w:val="22"/>
                <w:lang w:val="en-MY"/>
              </w:rPr>
            </w:pPr>
          </w:p>
        </w:tc>
      </w:tr>
    </w:tbl>
    <w:p w14:paraId="02C946EC" w14:textId="77777777" w:rsidR="00DA7E71" w:rsidRDefault="00DA7E71" w:rsidP="00DA7E71">
      <w:pPr>
        <w:pStyle w:val="Default"/>
        <w:rPr>
          <w:rFonts w:ascii="Calibri" w:hAnsi="Calibri" w:cs="Calibri"/>
          <w:b/>
          <w:bCs/>
          <w:sz w:val="22"/>
          <w:szCs w:val="22"/>
        </w:rPr>
      </w:pPr>
    </w:p>
    <w:p w14:paraId="7EB28C05" w14:textId="77777777" w:rsidR="00DA7E71" w:rsidRDefault="00FC7A7E" w:rsidP="00DA7E71">
      <w:pPr>
        <w:pStyle w:val="Default"/>
        <w:rPr>
          <w:rFonts w:ascii="Calibri" w:hAnsi="Calibri" w:cs="Calibri"/>
          <w:b/>
          <w:bCs/>
          <w:sz w:val="22"/>
          <w:szCs w:val="22"/>
        </w:rPr>
      </w:pPr>
      <w:r>
        <w:rPr>
          <w:rFonts w:ascii="Calibri" w:hAnsi="Calibri" w:cs="Calibri"/>
          <w:b/>
          <w:bCs/>
          <w:sz w:val="22"/>
          <w:szCs w:val="22"/>
        </w:rPr>
        <w:t>24</w:t>
      </w:r>
      <w:r w:rsidR="00DA7E71">
        <w:rPr>
          <w:rFonts w:ascii="Calibri" w:hAnsi="Calibri" w:cs="Calibri"/>
          <w:b/>
          <w:bCs/>
          <w:sz w:val="22"/>
          <w:szCs w:val="22"/>
        </w:rPr>
        <w:t>. Child 1 Anthropometric Measurements</w:t>
      </w:r>
    </w:p>
    <w:tbl>
      <w:tblPr>
        <w:tblW w:w="0" w:type="auto"/>
        <w:tblCellMar>
          <w:left w:w="0" w:type="dxa"/>
          <w:right w:w="0" w:type="dxa"/>
        </w:tblCellMar>
        <w:tblLook w:val="04A0" w:firstRow="1" w:lastRow="0" w:firstColumn="1" w:lastColumn="0" w:noHBand="0" w:noVBand="1"/>
      </w:tblPr>
      <w:tblGrid>
        <w:gridCol w:w="1869"/>
        <w:gridCol w:w="1867"/>
        <w:gridCol w:w="1868"/>
        <w:gridCol w:w="1868"/>
        <w:gridCol w:w="1868"/>
      </w:tblGrid>
      <w:tr w:rsidR="00DA7E71" w14:paraId="4BAAE536" w14:textId="77777777" w:rsidTr="00DA7E71">
        <w:tc>
          <w:tcPr>
            <w:tcW w:w="18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2B2962E"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Name</w:t>
            </w:r>
          </w:p>
          <w:p w14:paraId="38381E94" w14:textId="77777777" w:rsidR="00DA7E71" w:rsidRDefault="00DA7E71">
            <w:pPr>
              <w:pStyle w:val="Default"/>
              <w:rPr>
                <w:rFonts w:ascii="Calibri" w:hAnsi="Calibri" w:cs="Calibri"/>
                <w:b/>
                <w:bCs/>
                <w:sz w:val="22"/>
                <w:szCs w:val="22"/>
                <w:lang w:val="en-MY"/>
              </w:rPr>
            </w:pPr>
          </w:p>
          <w:p w14:paraId="5BF9F2A0"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EDDBC51"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Sex</w:t>
            </w:r>
          </w:p>
          <w:p w14:paraId="3B8E4140"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B69F536"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Age (months)</w:t>
            </w:r>
          </w:p>
          <w:p w14:paraId="0AF104F8"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B58443B"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Height (kg)</w:t>
            </w:r>
          </w:p>
          <w:p w14:paraId="643E76BB"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B5DC1F8"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Weight (kg)</w:t>
            </w:r>
          </w:p>
          <w:p w14:paraId="66E71F5B" w14:textId="77777777" w:rsidR="00DA7E71" w:rsidRDefault="00DA7E71">
            <w:pPr>
              <w:pStyle w:val="Default"/>
              <w:rPr>
                <w:rFonts w:ascii="Calibri" w:hAnsi="Calibri" w:cs="Calibri"/>
                <w:b/>
                <w:bCs/>
                <w:sz w:val="22"/>
                <w:szCs w:val="22"/>
                <w:lang w:val="en-MY"/>
              </w:rPr>
            </w:pPr>
          </w:p>
        </w:tc>
      </w:tr>
      <w:tr w:rsidR="00DA7E71" w14:paraId="179B304B" w14:textId="77777777" w:rsidTr="00DA7E71">
        <w:tc>
          <w:tcPr>
            <w:tcW w:w="187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6282BD2" w14:textId="77777777" w:rsidR="00DA7E71" w:rsidRDefault="00DA7E71">
            <w:pPr>
              <w:pStyle w:val="Default"/>
              <w:rPr>
                <w:rFonts w:ascii="Calibri" w:hAnsi="Calibri" w:cs="Calibri"/>
                <w:b/>
                <w:bCs/>
                <w:sz w:val="22"/>
                <w:szCs w:val="22"/>
                <w:lang w:val="en-MY"/>
              </w:rPr>
            </w:pPr>
          </w:p>
          <w:p w14:paraId="7E260402"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1374B026"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7E96592C"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68E7F61A"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25D92CDF" w14:textId="77777777" w:rsidR="00DA7E71" w:rsidRDefault="00DA7E71">
            <w:pPr>
              <w:pStyle w:val="Default"/>
              <w:rPr>
                <w:rFonts w:ascii="Calibri" w:hAnsi="Calibri" w:cs="Calibri"/>
                <w:b/>
                <w:bCs/>
                <w:sz w:val="22"/>
                <w:szCs w:val="22"/>
                <w:lang w:val="en-MY"/>
              </w:rPr>
            </w:pPr>
          </w:p>
        </w:tc>
      </w:tr>
    </w:tbl>
    <w:p w14:paraId="37987973" w14:textId="77777777" w:rsidR="00DA7E71" w:rsidRDefault="00DA7E71" w:rsidP="00DA7E71">
      <w:pPr>
        <w:pStyle w:val="Default"/>
        <w:rPr>
          <w:rFonts w:ascii="Calibri" w:hAnsi="Calibri" w:cs="Calibri"/>
          <w:b/>
          <w:bCs/>
          <w:sz w:val="22"/>
          <w:szCs w:val="22"/>
        </w:rPr>
      </w:pPr>
    </w:p>
    <w:p w14:paraId="6F780033" w14:textId="77777777" w:rsidR="00DA7E71" w:rsidRDefault="00FC7A7E" w:rsidP="00DA7E71">
      <w:pPr>
        <w:pStyle w:val="Default"/>
        <w:rPr>
          <w:rFonts w:ascii="Calibri" w:hAnsi="Calibri" w:cs="Calibri"/>
          <w:b/>
          <w:bCs/>
          <w:sz w:val="22"/>
          <w:szCs w:val="22"/>
        </w:rPr>
      </w:pPr>
      <w:r>
        <w:rPr>
          <w:rFonts w:ascii="Calibri" w:hAnsi="Calibri" w:cs="Calibri"/>
          <w:b/>
          <w:bCs/>
          <w:sz w:val="22"/>
          <w:szCs w:val="22"/>
        </w:rPr>
        <w:t>25</w:t>
      </w:r>
      <w:r w:rsidR="00DA7E71">
        <w:rPr>
          <w:rFonts w:ascii="Calibri" w:hAnsi="Calibri" w:cs="Calibri"/>
          <w:b/>
          <w:bCs/>
          <w:sz w:val="22"/>
          <w:szCs w:val="22"/>
        </w:rPr>
        <w:t>. Child 2 Anthropometric Measurements</w:t>
      </w:r>
    </w:p>
    <w:tbl>
      <w:tblPr>
        <w:tblW w:w="0" w:type="auto"/>
        <w:tblCellMar>
          <w:left w:w="0" w:type="dxa"/>
          <w:right w:w="0" w:type="dxa"/>
        </w:tblCellMar>
        <w:tblLook w:val="04A0" w:firstRow="1" w:lastRow="0" w:firstColumn="1" w:lastColumn="0" w:noHBand="0" w:noVBand="1"/>
      </w:tblPr>
      <w:tblGrid>
        <w:gridCol w:w="1869"/>
        <w:gridCol w:w="1867"/>
        <w:gridCol w:w="1868"/>
        <w:gridCol w:w="1868"/>
        <w:gridCol w:w="1868"/>
      </w:tblGrid>
      <w:tr w:rsidR="00DA7E71" w14:paraId="62543582" w14:textId="77777777" w:rsidTr="00DA7E71">
        <w:tc>
          <w:tcPr>
            <w:tcW w:w="18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9AC930B"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Name</w:t>
            </w:r>
          </w:p>
          <w:p w14:paraId="1C920A34" w14:textId="77777777" w:rsidR="00DA7E71" w:rsidRDefault="00DA7E71">
            <w:pPr>
              <w:pStyle w:val="Default"/>
              <w:rPr>
                <w:rFonts w:ascii="Calibri" w:hAnsi="Calibri" w:cs="Calibri"/>
                <w:b/>
                <w:bCs/>
                <w:sz w:val="22"/>
                <w:szCs w:val="22"/>
                <w:lang w:val="en-MY"/>
              </w:rPr>
            </w:pPr>
          </w:p>
          <w:p w14:paraId="299E3460"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54C054B"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Sex</w:t>
            </w:r>
          </w:p>
          <w:p w14:paraId="4073CD7C"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59EF393"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Age (months)</w:t>
            </w:r>
          </w:p>
          <w:p w14:paraId="2DF32CF7"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510BC0C"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Height (kg)</w:t>
            </w:r>
          </w:p>
          <w:p w14:paraId="4E0AFAAA"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63F3197"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Weight (kg)</w:t>
            </w:r>
          </w:p>
          <w:p w14:paraId="115E1B91" w14:textId="77777777" w:rsidR="00DA7E71" w:rsidRDefault="00DA7E71">
            <w:pPr>
              <w:pStyle w:val="Default"/>
              <w:rPr>
                <w:rFonts w:ascii="Calibri" w:hAnsi="Calibri" w:cs="Calibri"/>
                <w:b/>
                <w:bCs/>
                <w:sz w:val="22"/>
                <w:szCs w:val="22"/>
                <w:lang w:val="en-MY"/>
              </w:rPr>
            </w:pPr>
          </w:p>
        </w:tc>
      </w:tr>
      <w:tr w:rsidR="00DA7E71" w14:paraId="423FBE57" w14:textId="77777777" w:rsidTr="00DA7E71">
        <w:tc>
          <w:tcPr>
            <w:tcW w:w="187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395A008" w14:textId="77777777" w:rsidR="00DA7E71" w:rsidRDefault="00DA7E71">
            <w:pPr>
              <w:pStyle w:val="Default"/>
              <w:rPr>
                <w:rFonts w:ascii="Calibri" w:hAnsi="Calibri" w:cs="Calibri"/>
                <w:b/>
                <w:bCs/>
                <w:sz w:val="22"/>
                <w:szCs w:val="22"/>
                <w:lang w:val="en-MY"/>
              </w:rPr>
            </w:pPr>
          </w:p>
          <w:p w14:paraId="2E292AA6"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7C55F0AD"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07FF1CE7"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61048DBA"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06BE012D" w14:textId="77777777" w:rsidR="00DA7E71" w:rsidRDefault="00DA7E71">
            <w:pPr>
              <w:pStyle w:val="Default"/>
              <w:rPr>
                <w:rFonts w:ascii="Calibri" w:hAnsi="Calibri" w:cs="Calibri"/>
                <w:b/>
                <w:bCs/>
                <w:sz w:val="22"/>
                <w:szCs w:val="22"/>
                <w:lang w:val="en-MY"/>
              </w:rPr>
            </w:pPr>
          </w:p>
        </w:tc>
      </w:tr>
    </w:tbl>
    <w:p w14:paraId="2275E2C7" w14:textId="77777777" w:rsidR="00DA7E71" w:rsidRDefault="00DA7E71" w:rsidP="00DA7E71">
      <w:pPr>
        <w:pStyle w:val="Default"/>
        <w:rPr>
          <w:rFonts w:ascii="Calibri" w:hAnsi="Calibri" w:cs="Calibri"/>
          <w:b/>
          <w:bCs/>
          <w:sz w:val="22"/>
          <w:szCs w:val="22"/>
        </w:rPr>
      </w:pPr>
    </w:p>
    <w:p w14:paraId="1F89B799" w14:textId="77777777" w:rsidR="00DA7E71" w:rsidRDefault="00FC7A7E" w:rsidP="00DA7E71">
      <w:pPr>
        <w:pStyle w:val="Default"/>
        <w:rPr>
          <w:rFonts w:ascii="Calibri" w:hAnsi="Calibri" w:cs="Calibri"/>
          <w:b/>
          <w:bCs/>
          <w:sz w:val="22"/>
          <w:szCs w:val="22"/>
        </w:rPr>
      </w:pPr>
      <w:r>
        <w:rPr>
          <w:rFonts w:ascii="Calibri" w:hAnsi="Calibri" w:cs="Calibri"/>
          <w:b/>
          <w:bCs/>
          <w:sz w:val="22"/>
          <w:szCs w:val="22"/>
        </w:rPr>
        <w:t>26</w:t>
      </w:r>
      <w:r w:rsidR="00DA7E71">
        <w:rPr>
          <w:rFonts w:ascii="Calibri" w:hAnsi="Calibri" w:cs="Calibri"/>
          <w:b/>
          <w:bCs/>
          <w:sz w:val="22"/>
          <w:szCs w:val="22"/>
        </w:rPr>
        <w:t>. Child 3 Anthropometric Measurements</w:t>
      </w:r>
    </w:p>
    <w:tbl>
      <w:tblPr>
        <w:tblW w:w="0" w:type="auto"/>
        <w:tblCellMar>
          <w:left w:w="0" w:type="dxa"/>
          <w:right w:w="0" w:type="dxa"/>
        </w:tblCellMar>
        <w:tblLook w:val="04A0" w:firstRow="1" w:lastRow="0" w:firstColumn="1" w:lastColumn="0" w:noHBand="0" w:noVBand="1"/>
      </w:tblPr>
      <w:tblGrid>
        <w:gridCol w:w="1869"/>
        <w:gridCol w:w="1867"/>
        <w:gridCol w:w="1868"/>
        <w:gridCol w:w="1868"/>
        <w:gridCol w:w="1868"/>
      </w:tblGrid>
      <w:tr w:rsidR="00DA7E71" w14:paraId="416341A9" w14:textId="77777777" w:rsidTr="00DA7E71">
        <w:tc>
          <w:tcPr>
            <w:tcW w:w="18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155311E"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Name</w:t>
            </w:r>
          </w:p>
          <w:p w14:paraId="3C49F8C8" w14:textId="77777777" w:rsidR="00DA7E71" w:rsidRDefault="00DA7E71">
            <w:pPr>
              <w:pStyle w:val="Default"/>
              <w:rPr>
                <w:rFonts w:ascii="Calibri" w:hAnsi="Calibri" w:cs="Calibri"/>
                <w:b/>
                <w:bCs/>
                <w:sz w:val="22"/>
                <w:szCs w:val="22"/>
                <w:lang w:val="en-MY"/>
              </w:rPr>
            </w:pPr>
          </w:p>
          <w:p w14:paraId="7CD9E2ED"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DE39456"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Sex</w:t>
            </w:r>
          </w:p>
          <w:p w14:paraId="2EBE72FF"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B4E6C9D"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Age (months)</w:t>
            </w:r>
          </w:p>
          <w:p w14:paraId="6AA9A3EA"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90242E5"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Height (kg)</w:t>
            </w:r>
          </w:p>
          <w:p w14:paraId="36CCFA79" w14:textId="77777777" w:rsidR="00DA7E71" w:rsidRDefault="00DA7E71">
            <w:pPr>
              <w:pStyle w:val="Default"/>
              <w:rPr>
                <w:rFonts w:ascii="Calibri" w:hAnsi="Calibri" w:cs="Calibri"/>
                <w:b/>
                <w:bCs/>
                <w:sz w:val="22"/>
                <w:szCs w:val="22"/>
                <w:lang w:val="en-MY"/>
              </w:rPr>
            </w:pPr>
          </w:p>
        </w:tc>
        <w:tc>
          <w:tcPr>
            <w:tcW w:w="187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0B1BF08" w14:textId="77777777" w:rsidR="00DA7E71" w:rsidRDefault="00DA7E71">
            <w:pPr>
              <w:pStyle w:val="Default"/>
              <w:rPr>
                <w:rFonts w:ascii="Calibri" w:hAnsi="Calibri" w:cs="Calibri"/>
                <w:b/>
                <w:bCs/>
                <w:sz w:val="22"/>
                <w:szCs w:val="22"/>
                <w:lang w:val="en-MY"/>
              </w:rPr>
            </w:pPr>
            <w:r>
              <w:rPr>
                <w:rFonts w:ascii="Calibri" w:hAnsi="Calibri" w:cs="Calibri"/>
                <w:b/>
                <w:bCs/>
                <w:sz w:val="22"/>
                <w:szCs w:val="22"/>
                <w:lang w:val="en-MY"/>
              </w:rPr>
              <w:t>Weight (kg)</w:t>
            </w:r>
          </w:p>
          <w:p w14:paraId="6DFA9642" w14:textId="77777777" w:rsidR="00DA7E71" w:rsidRDefault="00DA7E71">
            <w:pPr>
              <w:pStyle w:val="Default"/>
              <w:rPr>
                <w:rFonts w:ascii="Calibri" w:hAnsi="Calibri" w:cs="Calibri"/>
                <w:b/>
                <w:bCs/>
                <w:sz w:val="22"/>
                <w:szCs w:val="22"/>
                <w:lang w:val="en-MY"/>
              </w:rPr>
            </w:pPr>
          </w:p>
        </w:tc>
      </w:tr>
      <w:tr w:rsidR="00DA7E71" w14:paraId="11E7E495" w14:textId="77777777" w:rsidTr="00DA7E71">
        <w:tc>
          <w:tcPr>
            <w:tcW w:w="187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7DAC897" w14:textId="77777777" w:rsidR="00DA7E71" w:rsidRDefault="00DA7E71">
            <w:pPr>
              <w:pStyle w:val="Default"/>
              <w:rPr>
                <w:rFonts w:ascii="Calibri" w:hAnsi="Calibri" w:cs="Calibri"/>
                <w:b/>
                <w:bCs/>
                <w:sz w:val="22"/>
                <w:szCs w:val="22"/>
                <w:lang w:val="en-MY"/>
              </w:rPr>
            </w:pPr>
          </w:p>
          <w:p w14:paraId="3F4DF450"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2CA28864"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72572A4F"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14FF0B91" w14:textId="77777777" w:rsidR="00DA7E71" w:rsidRDefault="00DA7E71">
            <w:pPr>
              <w:pStyle w:val="Default"/>
              <w:rPr>
                <w:rFonts w:ascii="Calibri" w:hAnsi="Calibri" w:cs="Calibri"/>
                <w:b/>
                <w:bCs/>
                <w:sz w:val="22"/>
                <w:szCs w:val="22"/>
                <w:lang w:val="en-MY"/>
              </w:rPr>
            </w:pPr>
          </w:p>
        </w:tc>
        <w:tc>
          <w:tcPr>
            <w:tcW w:w="1870" w:type="dxa"/>
            <w:tcBorders>
              <w:top w:val="nil"/>
              <w:left w:val="nil"/>
              <w:bottom w:val="single" w:sz="8" w:space="0" w:color="auto"/>
              <w:right w:val="single" w:sz="8" w:space="0" w:color="auto"/>
            </w:tcBorders>
            <w:tcMar>
              <w:top w:w="0" w:type="dxa"/>
              <w:left w:w="108" w:type="dxa"/>
              <w:bottom w:w="0" w:type="dxa"/>
              <w:right w:w="108" w:type="dxa"/>
            </w:tcMar>
          </w:tcPr>
          <w:p w14:paraId="176B7EB0" w14:textId="77777777" w:rsidR="00DA7E71" w:rsidRDefault="00DA7E71">
            <w:pPr>
              <w:pStyle w:val="Default"/>
              <w:rPr>
                <w:rFonts w:ascii="Calibri" w:hAnsi="Calibri" w:cs="Calibri"/>
                <w:b/>
                <w:bCs/>
                <w:sz w:val="22"/>
                <w:szCs w:val="22"/>
                <w:lang w:val="en-MY"/>
              </w:rPr>
            </w:pPr>
          </w:p>
        </w:tc>
      </w:tr>
    </w:tbl>
    <w:p w14:paraId="0838D5EA" w14:textId="77777777" w:rsidR="00DA7E71" w:rsidRDefault="00DA7E71" w:rsidP="00DA7E71">
      <w:pPr>
        <w:pStyle w:val="Default"/>
        <w:rPr>
          <w:rFonts w:ascii="Calibri" w:hAnsi="Calibri" w:cs="Calibri"/>
          <w:b/>
          <w:bCs/>
          <w:sz w:val="22"/>
          <w:szCs w:val="22"/>
        </w:rPr>
      </w:pPr>
    </w:p>
    <w:p w14:paraId="077324D0" w14:textId="77777777" w:rsidR="00DA7E71" w:rsidRDefault="00FC7A7E" w:rsidP="00DA7E71">
      <w:pPr>
        <w:pStyle w:val="Default"/>
        <w:rPr>
          <w:rFonts w:ascii="Calibri" w:hAnsi="Calibri" w:cs="Calibri"/>
          <w:b/>
          <w:bCs/>
          <w:sz w:val="22"/>
          <w:szCs w:val="22"/>
        </w:rPr>
      </w:pPr>
      <w:commentRangeStart w:id="23"/>
      <w:r>
        <w:rPr>
          <w:rFonts w:ascii="Calibri" w:hAnsi="Calibri" w:cs="Calibri"/>
          <w:b/>
          <w:bCs/>
          <w:sz w:val="22"/>
          <w:szCs w:val="22"/>
        </w:rPr>
        <w:t>27</w:t>
      </w:r>
      <w:r w:rsidR="00DA7E71">
        <w:rPr>
          <w:rFonts w:ascii="Calibri" w:hAnsi="Calibri" w:cs="Calibri"/>
          <w:b/>
          <w:bCs/>
          <w:sz w:val="22"/>
          <w:szCs w:val="22"/>
        </w:rPr>
        <w:t xml:space="preserve">. Does anyone in the family hold a food subsidy </w:t>
      </w:r>
      <w:r>
        <w:rPr>
          <w:rFonts w:ascii="Calibri" w:hAnsi="Calibri" w:cs="Calibri"/>
          <w:b/>
          <w:bCs/>
          <w:sz w:val="22"/>
          <w:szCs w:val="22"/>
        </w:rPr>
        <w:t xml:space="preserve">(ration) </w:t>
      </w:r>
      <w:r w:rsidR="00DA7E71">
        <w:rPr>
          <w:rFonts w:ascii="Calibri" w:hAnsi="Calibri" w:cs="Calibri"/>
          <w:b/>
          <w:bCs/>
          <w:sz w:val="22"/>
          <w:szCs w:val="22"/>
        </w:rPr>
        <w:t xml:space="preserve">ID card? </w:t>
      </w:r>
    </w:p>
    <w:p w14:paraId="6757F8E1" w14:textId="77777777" w:rsidR="00DA7E71" w:rsidRDefault="00DA7E71" w:rsidP="00DA7E71">
      <w:pPr>
        <w:pStyle w:val="Default"/>
        <w:rPr>
          <w:rFonts w:ascii="Calibri" w:hAnsi="Calibri" w:cs="Calibri"/>
          <w:i/>
          <w:iCs/>
          <w:sz w:val="22"/>
          <w:szCs w:val="22"/>
        </w:rPr>
      </w:pPr>
      <w:r>
        <w:rPr>
          <w:rFonts w:ascii="Calibri" w:hAnsi="Calibri" w:cs="Calibri"/>
          <w:i/>
          <w:iCs/>
          <w:sz w:val="22"/>
          <w:szCs w:val="22"/>
        </w:rPr>
        <w:t>If yes, please specify cost and quantity of items purchased in the last month.</w:t>
      </w:r>
    </w:p>
    <w:p w14:paraId="34F3CE38" w14:textId="77777777" w:rsidR="00DA7E71" w:rsidRDefault="00DA7E71" w:rsidP="00DA7E71">
      <w:pPr>
        <w:pStyle w:val="Default"/>
        <w:rPr>
          <w:rFonts w:ascii="Calibri" w:hAnsi="Calibri" w:cs="Calibri"/>
          <w:b/>
          <w:bCs/>
          <w:sz w:val="22"/>
          <w:szCs w:val="22"/>
        </w:rPr>
      </w:pPr>
      <w:r>
        <w:rPr>
          <w:rFonts w:ascii="Calibri" w:hAnsi="Calibri" w:cs="Calibri"/>
          <w:sz w:val="22"/>
          <w:szCs w:val="22"/>
        </w:rPr>
        <w:t>_____________________________________________________________________________________</w:t>
      </w:r>
    </w:p>
    <w:p w14:paraId="083B0533" w14:textId="77777777" w:rsidR="00DA7E71" w:rsidRDefault="00DA7E71" w:rsidP="00DA7E71">
      <w:pPr>
        <w:pStyle w:val="Default"/>
        <w:rPr>
          <w:rFonts w:ascii="Calibri" w:hAnsi="Calibri" w:cs="Calibri"/>
          <w:b/>
          <w:bCs/>
          <w:sz w:val="22"/>
          <w:szCs w:val="22"/>
        </w:rPr>
      </w:pPr>
    </w:p>
    <w:p w14:paraId="5B433A9C" w14:textId="77777777" w:rsidR="00DA7E71" w:rsidRDefault="00DA7E71" w:rsidP="00DA7E71">
      <w:pPr>
        <w:pStyle w:val="Default"/>
        <w:rPr>
          <w:rFonts w:ascii="Calibri" w:hAnsi="Calibri" w:cs="Calibri"/>
          <w:i/>
          <w:iCs/>
          <w:sz w:val="22"/>
          <w:szCs w:val="22"/>
        </w:rPr>
      </w:pPr>
      <w:r>
        <w:rPr>
          <w:rFonts w:ascii="Calibri" w:hAnsi="Calibri" w:cs="Calibri"/>
          <w:b/>
          <w:bCs/>
          <w:sz w:val="22"/>
          <w:szCs w:val="22"/>
        </w:rPr>
        <w:t>2</w:t>
      </w:r>
      <w:r w:rsidR="00FC7A7E">
        <w:rPr>
          <w:rFonts w:ascii="Calibri" w:hAnsi="Calibri" w:cs="Calibri"/>
          <w:b/>
          <w:bCs/>
          <w:sz w:val="22"/>
          <w:szCs w:val="22"/>
        </w:rPr>
        <w:t>8</w:t>
      </w:r>
      <w:r>
        <w:rPr>
          <w:rFonts w:ascii="Calibri" w:hAnsi="Calibri" w:cs="Calibri"/>
          <w:b/>
          <w:bCs/>
          <w:sz w:val="22"/>
          <w:szCs w:val="22"/>
        </w:rPr>
        <w:t xml:space="preserve">. Has anyone in the family purchased vitamin supplementation in the past 6 months? </w:t>
      </w:r>
      <w:r>
        <w:rPr>
          <w:rFonts w:ascii="Calibri" w:hAnsi="Calibri" w:cs="Calibri"/>
          <w:i/>
          <w:iCs/>
          <w:sz w:val="22"/>
          <w:szCs w:val="22"/>
        </w:rPr>
        <w:t>Or has anyone received supplements from NGO aid?</w:t>
      </w:r>
    </w:p>
    <w:p w14:paraId="3D2C5EA5" w14:textId="77777777" w:rsidR="00DA7E71" w:rsidRDefault="00DA7E71" w:rsidP="00DA7E71">
      <w:pPr>
        <w:pStyle w:val="Default"/>
        <w:rPr>
          <w:rFonts w:ascii="Calibri" w:hAnsi="Calibri" w:cs="Calibri"/>
          <w:b/>
          <w:bCs/>
          <w:sz w:val="22"/>
          <w:szCs w:val="22"/>
        </w:rPr>
      </w:pPr>
      <w:r>
        <w:rPr>
          <w:rFonts w:ascii="Calibri" w:hAnsi="Calibri" w:cs="Calibri"/>
          <w:sz w:val="22"/>
          <w:szCs w:val="22"/>
        </w:rPr>
        <w:t>_____________________________________________________________________________________</w:t>
      </w:r>
    </w:p>
    <w:p w14:paraId="6A37AFF6" w14:textId="77777777" w:rsidR="00DA7E71" w:rsidRDefault="00DA7E71" w:rsidP="00DA7E71">
      <w:pPr>
        <w:pStyle w:val="Default"/>
        <w:rPr>
          <w:rFonts w:ascii="Calibri" w:hAnsi="Calibri" w:cs="Calibri"/>
          <w:b/>
          <w:bCs/>
          <w:sz w:val="22"/>
          <w:szCs w:val="22"/>
        </w:rPr>
      </w:pPr>
    </w:p>
    <w:p w14:paraId="75667044" w14:textId="77777777" w:rsidR="00DA7E71" w:rsidRDefault="00DA7E71" w:rsidP="00DA7E71">
      <w:pPr>
        <w:pStyle w:val="Default"/>
        <w:rPr>
          <w:rFonts w:ascii="Calibri" w:hAnsi="Calibri" w:cs="Calibri"/>
          <w:i/>
          <w:iCs/>
          <w:sz w:val="22"/>
          <w:szCs w:val="22"/>
        </w:rPr>
      </w:pPr>
      <w:r>
        <w:rPr>
          <w:rFonts w:ascii="Calibri" w:hAnsi="Calibri" w:cs="Calibri"/>
          <w:b/>
          <w:bCs/>
          <w:sz w:val="22"/>
          <w:szCs w:val="22"/>
        </w:rPr>
        <w:t>2</w:t>
      </w:r>
      <w:r w:rsidR="00FC7A7E">
        <w:rPr>
          <w:rFonts w:ascii="Calibri" w:hAnsi="Calibri" w:cs="Calibri"/>
          <w:b/>
          <w:bCs/>
          <w:sz w:val="22"/>
          <w:szCs w:val="22"/>
        </w:rPr>
        <w:t>9</w:t>
      </w:r>
      <w:r>
        <w:rPr>
          <w:rFonts w:ascii="Calibri" w:hAnsi="Calibri" w:cs="Calibri"/>
          <w:b/>
          <w:bCs/>
          <w:sz w:val="22"/>
          <w:szCs w:val="22"/>
        </w:rPr>
        <w:t xml:space="preserve">. Has any woman in the family purchased iron or folic acid supplementation in the past 6 months? </w:t>
      </w:r>
      <w:r>
        <w:rPr>
          <w:rFonts w:ascii="Calibri" w:hAnsi="Calibri" w:cs="Calibri"/>
          <w:i/>
          <w:iCs/>
          <w:sz w:val="22"/>
          <w:szCs w:val="22"/>
        </w:rPr>
        <w:t>Or has anyone received supplements from NGO aid?</w:t>
      </w:r>
    </w:p>
    <w:p w14:paraId="75EDE33A" w14:textId="77777777" w:rsidR="00DA7E71" w:rsidRDefault="00DA7E71" w:rsidP="00DA7E71">
      <w:pPr>
        <w:pStyle w:val="Default"/>
        <w:rPr>
          <w:rFonts w:ascii="Calibri" w:hAnsi="Calibri" w:cs="Calibri"/>
          <w:b/>
          <w:bCs/>
          <w:sz w:val="22"/>
          <w:szCs w:val="22"/>
        </w:rPr>
      </w:pPr>
      <w:r>
        <w:rPr>
          <w:rFonts w:ascii="Calibri" w:hAnsi="Calibri" w:cs="Calibri"/>
          <w:sz w:val="22"/>
          <w:szCs w:val="22"/>
        </w:rPr>
        <w:t>_____________________________________________________________________________________</w:t>
      </w:r>
    </w:p>
    <w:p w14:paraId="42331218" w14:textId="77777777" w:rsidR="00DA7E71" w:rsidRDefault="00DA7E71" w:rsidP="00DA7E71">
      <w:pPr>
        <w:pStyle w:val="Default"/>
        <w:rPr>
          <w:rFonts w:ascii="Calibri" w:hAnsi="Calibri" w:cs="Calibri"/>
          <w:b/>
          <w:bCs/>
          <w:sz w:val="22"/>
          <w:szCs w:val="22"/>
        </w:rPr>
      </w:pPr>
    </w:p>
    <w:p w14:paraId="3C49FD75" w14:textId="77777777" w:rsidR="00DA7E71" w:rsidRDefault="00FC7A7E" w:rsidP="00DA7E71">
      <w:pPr>
        <w:pStyle w:val="Default"/>
        <w:rPr>
          <w:rFonts w:ascii="Calibri" w:hAnsi="Calibri" w:cs="Calibri"/>
          <w:b/>
          <w:bCs/>
          <w:sz w:val="22"/>
          <w:szCs w:val="22"/>
        </w:rPr>
      </w:pPr>
      <w:r>
        <w:rPr>
          <w:rFonts w:ascii="Calibri" w:hAnsi="Calibri" w:cs="Calibri"/>
          <w:b/>
          <w:bCs/>
          <w:sz w:val="22"/>
          <w:szCs w:val="22"/>
        </w:rPr>
        <w:t>30</w:t>
      </w:r>
      <w:r w:rsidR="00DA7E71">
        <w:rPr>
          <w:rFonts w:ascii="Calibri" w:hAnsi="Calibri" w:cs="Calibri"/>
          <w:b/>
          <w:bCs/>
          <w:sz w:val="22"/>
          <w:szCs w:val="22"/>
        </w:rPr>
        <w:t xml:space="preserve">. Has anyone in the family received deworming treatment in the past six months? </w:t>
      </w:r>
    </w:p>
    <w:p w14:paraId="7D8D4A11" w14:textId="77777777" w:rsidR="00DA7E71" w:rsidRDefault="00DA7E71" w:rsidP="00DA7E71">
      <w:pPr>
        <w:pStyle w:val="Default"/>
        <w:pBdr>
          <w:bottom w:val="single" w:sz="12" w:space="1" w:color="auto"/>
        </w:pBdr>
        <w:rPr>
          <w:rFonts w:ascii="Calibri" w:hAnsi="Calibri" w:cs="Calibri"/>
          <w:i/>
          <w:iCs/>
          <w:sz w:val="22"/>
          <w:szCs w:val="22"/>
        </w:rPr>
      </w:pPr>
      <w:r>
        <w:rPr>
          <w:rFonts w:ascii="Calibri" w:hAnsi="Calibri" w:cs="Calibri"/>
          <w:i/>
          <w:iCs/>
          <w:sz w:val="22"/>
          <w:szCs w:val="22"/>
        </w:rPr>
        <w:t>Please specif</w:t>
      </w:r>
      <w:r w:rsidR="00FC7A7E">
        <w:rPr>
          <w:rFonts w:ascii="Calibri" w:hAnsi="Calibri" w:cs="Calibri"/>
          <w:i/>
          <w:iCs/>
          <w:sz w:val="22"/>
          <w:szCs w:val="22"/>
        </w:rPr>
        <w:t>y</w:t>
      </w:r>
      <w:r>
        <w:rPr>
          <w:rFonts w:ascii="Calibri" w:hAnsi="Calibri" w:cs="Calibri"/>
          <w:i/>
          <w:iCs/>
          <w:sz w:val="22"/>
          <w:szCs w:val="22"/>
        </w:rPr>
        <w:t xml:space="preserve"> which deworming medicine.</w:t>
      </w:r>
    </w:p>
    <w:p w14:paraId="305F62D7" w14:textId="77777777" w:rsidR="00FC7A7E" w:rsidRDefault="00FC7A7E" w:rsidP="00DA7E71">
      <w:pPr>
        <w:pStyle w:val="Default"/>
        <w:pBdr>
          <w:bottom w:val="single" w:sz="12" w:space="1" w:color="auto"/>
        </w:pBdr>
        <w:rPr>
          <w:rFonts w:ascii="Calibri" w:hAnsi="Calibri" w:cs="Calibri"/>
          <w:i/>
          <w:iCs/>
          <w:sz w:val="22"/>
          <w:szCs w:val="22"/>
        </w:rPr>
      </w:pPr>
    </w:p>
    <w:commentRangeEnd w:id="23"/>
    <w:p w14:paraId="565FA4E6" w14:textId="77777777" w:rsidR="00FC7A7E" w:rsidRDefault="00DE3F8C" w:rsidP="00DA7E71">
      <w:pPr>
        <w:pStyle w:val="Default"/>
        <w:rPr>
          <w:rFonts w:ascii="Calibri" w:hAnsi="Calibri" w:cs="Calibri"/>
          <w:b/>
          <w:bCs/>
          <w:sz w:val="22"/>
          <w:szCs w:val="22"/>
        </w:rPr>
      </w:pPr>
      <w:r>
        <w:rPr>
          <w:rStyle w:val="CommentReference"/>
          <w:rFonts w:ascii="Calibri" w:hAnsi="Calibri" w:cs="Calibri"/>
          <w:color w:val="auto"/>
        </w:rPr>
        <w:commentReference w:id="23"/>
      </w:r>
    </w:p>
    <w:p w14:paraId="2E4600BE" w14:textId="77777777" w:rsidR="00DA7E71" w:rsidRDefault="00DA7E71" w:rsidP="00DA7E71">
      <w:pPr>
        <w:pStyle w:val="Default"/>
        <w:rPr>
          <w:rFonts w:ascii="Calibri" w:hAnsi="Calibri" w:cs="Calibri"/>
          <w:b/>
          <w:bCs/>
          <w:sz w:val="22"/>
          <w:szCs w:val="22"/>
        </w:rPr>
      </w:pPr>
      <w:r>
        <w:rPr>
          <w:rFonts w:ascii="Calibri" w:hAnsi="Calibri" w:cs="Calibri"/>
          <w:b/>
          <w:bCs/>
          <w:sz w:val="22"/>
          <w:szCs w:val="22"/>
        </w:rPr>
        <w:lastRenderedPageBreak/>
        <w:t>Annex III:</w:t>
      </w:r>
    </w:p>
    <w:p w14:paraId="4E975629" w14:textId="77777777" w:rsidR="00DA7E71" w:rsidRDefault="00DA7E71" w:rsidP="00DA7E71">
      <w:pPr>
        <w:pStyle w:val="Default"/>
        <w:rPr>
          <w:rFonts w:ascii="Calibri" w:hAnsi="Calibri" w:cs="Calibri"/>
          <w:b/>
          <w:bCs/>
          <w:sz w:val="22"/>
          <w:szCs w:val="22"/>
        </w:rPr>
      </w:pPr>
    </w:p>
    <w:p w14:paraId="1ED13445" w14:textId="77777777" w:rsidR="00DA7E71" w:rsidRDefault="00DA7E71" w:rsidP="00DA7E71">
      <w:pPr>
        <w:autoSpaceDE w:val="0"/>
        <w:autoSpaceDN w:val="0"/>
        <w:jc w:val="both"/>
        <w:rPr>
          <w:b/>
          <w:bCs/>
        </w:rPr>
      </w:pPr>
      <w:r>
        <w:rPr>
          <w:b/>
          <w:bCs/>
        </w:rPr>
        <w:t>Guidelines for taking anthropometric measurements of children</w:t>
      </w:r>
    </w:p>
    <w:p w14:paraId="5ACEF895" w14:textId="77777777" w:rsidR="00DA7E71" w:rsidRDefault="00DA7E71" w:rsidP="00DA7E71">
      <w:pPr>
        <w:autoSpaceDE w:val="0"/>
        <w:autoSpaceDN w:val="0"/>
        <w:jc w:val="both"/>
        <w:rPr>
          <w:rFonts w:ascii="Univers-CondensedBold" w:hAnsi="Univers-CondensedBold" w:hint="eastAsia"/>
          <w:b/>
          <w:bCs/>
          <w:sz w:val="20"/>
          <w:szCs w:val="20"/>
        </w:rPr>
      </w:pPr>
    </w:p>
    <w:p w14:paraId="51234AD6" w14:textId="77777777" w:rsidR="00DA7E71" w:rsidRDefault="00DA7E71" w:rsidP="00DA7E71">
      <w:pPr>
        <w:autoSpaceDE w:val="0"/>
        <w:autoSpaceDN w:val="0"/>
        <w:jc w:val="both"/>
      </w:pPr>
      <w:r>
        <w:t>1) Consent: Before measuring the child, you should explain the purpose of both the visit and the survey and obtain the consent of the mother or caretaker. It is recommended to measure children following the household survey to give time for respondents to understand the study</w:t>
      </w:r>
    </w:p>
    <w:p w14:paraId="51FAE45C" w14:textId="77777777" w:rsidR="00DA7E71" w:rsidRDefault="00DA7E71" w:rsidP="00DA7E71">
      <w:pPr>
        <w:autoSpaceDE w:val="0"/>
        <w:autoSpaceDN w:val="0"/>
        <w:jc w:val="both"/>
      </w:pPr>
    </w:p>
    <w:p w14:paraId="2117777D" w14:textId="77777777" w:rsidR="00DA7E71" w:rsidRDefault="00DA7E71" w:rsidP="00DA7E71">
      <w:pPr>
        <w:autoSpaceDE w:val="0"/>
        <w:autoSpaceDN w:val="0"/>
        <w:jc w:val="both"/>
      </w:pPr>
      <w:r>
        <w:t xml:space="preserve">2) Two enumerators are required to measure a child's length/height and weight. </w:t>
      </w:r>
    </w:p>
    <w:p w14:paraId="1C4FB6A0" w14:textId="77777777" w:rsidR="00DA7E71" w:rsidRDefault="00DA7E71" w:rsidP="00DA7E71">
      <w:pPr>
        <w:autoSpaceDE w:val="0"/>
        <w:autoSpaceDN w:val="0"/>
        <w:jc w:val="both"/>
      </w:pPr>
    </w:p>
    <w:p w14:paraId="391DE527" w14:textId="77777777" w:rsidR="00DA7E71" w:rsidRDefault="00DA7E71" w:rsidP="00DA7E71">
      <w:pPr>
        <w:autoSpaceDE w:val="0"/>
        <w:autoSpaceDN w:val="0"/>
        <w:jc w:val="both"/>
      </w:pPr>
      <w:r>
        <w:t>3) Instrument placement: Make sure all the pieces of the measuring board and the scale are working properly. This means calibrating the scales and installing the equipment on level ground with adequate light.</w:t>
      </w:r>
    </w:p>
    <w:p w14:paraId="4AECD884" w14:textId="77777777" w:rsidR="00DA7E71" w:rsidRDefault="00DA7E71" w:rsidP="00DA7E71">
      <w:pPr>
        <w:autoSpaceDE w:val="0"/>
        <w:autoSpaceDN w:val="0"/>
        <w:jc w:val="both"/>
      </w:pPr>
    </w:p>
    <w:p w14:paraId="7B3B2780" w14:textId="77777777" w:rsidR="00DA7E71" w:rsidRDefault="00DA7E71" w:rsidP="00DA7E71">
      <w:pPr>
        <w:autoSpaceDE w:val="0"/>
        <w:autoSpaceDN w:val="0"/>
        <w:jc w:val="both"/>
      </w:pPr>
      <w:r>
        <w:t>4) Weigh and measure one child at a time. If more than one child is under five years of age, then three children maximum and two children minimum should be measured</w:t>
      </w:r>
    </w:p>
    <w:p w14:paraId="27675AC1" w14:textId="77777777" w:rsidR="00DA7E71" w:rsidRDefault="00DA7E71" w:rsidP="00DA7E71">
      <w:pPr>
        <w:autoSpaceDE w:val="0"/>
        <w:autoSpaceDN w:val="0"/>
        <w:jc w:val="both"/>
      </w:pPr>
    </w:p>
    <w:p w14:paraId="43115E54" w14:textId="77777777" w:rsidR="00DA7E71" w:rsidRDefault="00DA7E71" w:rsidP="00DA7E71">
      <w:pPr>
        <w:autoSpaceDE w:val="0"/>
        <w:autoSpaceDN w:val="0"/>
        <w:jc w:val="both"/>
      </w:pPr>
      <w:r>
        <w:t>5) Seek assistance from mother to offer guidance and assurance to child during measuring. Accurate measurements will require cooperation from the mother to hold infant on the boardWhile measuring the child, you can talk to him or her, explaining the procedure, etc.</w:t>
      </w:r>
    </w:p>
    <w:p w14:paraId="0C5C898C" w14:textId="77777777" w:rsidR="00DA7E71" w:rsidRDefault="00DA7E71" w:rsidP="00DA7E71">
      <w:pPr>
        <w:autoSpaceDE w:val="0"/>
        <w:autoSpaceDN w:val="0"/>
        <w:jc w:val="both"/>
      </w:pPr>
    </w:p>
    <w:p w14:paraId="551568D8" w14:textId="77777777" w:rsidR="00DA7E71" w:rsidRDefault="00DA7E71" w:rsidP="00DA7E71">
      <w:pPr>
        <w:autoSpaceDE w:val="0"/>
        <w:autoSpaceDN w:val="0"/>
        <w:jc w:val="both"/>
      </w:pPr>
      <w:r>
        <w:t>6) Use a pencil to record the measurements so that you will be able to correct mistakes. Ideally, the measurer will measure and call out the measurement while a separate person - the assistant - will record the measurement while repeating it out loud.</w:t>
      </w:r>
    </w:p>
    <w:p w14:paraId="31640E05" w14:textId="77777777" w:rsidR="00DA7E71" w:rsidRDefault="00DA7E71" w:rsidP="00DA7E71">
      <w:pPr>
        <w:pStyle w:val="Default"/>
        <w:jc w:val="both"/>
        <w:rPr>
          <w:rFonts w:ascii="Univers-Condensed" w:hAnsi="Univers-Condensed" w:hint="eastAsia"/>
          <w:b/>
          <w:bCs/>
          <w:sz w:val="20"/>
          <w:szCs w:val="20"/>
        </w:rPr>
      </w:pPr>
    </w:p>
    <w:p w14:paraId="667AB0B4" w14:textId="77777777" w:rsidR="00DA7E71" w:rsidRDefault="00DA7E71" w:rsidP="00DA7E71">
      <w:pPr>
        <w:pStyle w:val="Default"/>
        <w:rPr>
          <w:rFonts w:ascii="Calibri" w:hAnsi="Calibri" w:cs="Calibri"/>
          <w:b/>
          <w:bCs/>
          <w:sz w:val="22"/>
          <w:szCs w:val="22"/>
        </w:rPr>
      </w:pPr>
    </w:p>
    <w:p w14:paraId="0BD9CFE5" w14:textId="77777777" w:rsidR="00DA7E71" w:rsidRDefault="00DA7E71" w:rsidP="00DA7E71">
      <w:pPr>
        <w:pStyle w:val="Default"/>
        <w:rPr>
          <w:rFonts w:ascii="Calibri" w:hAnsi="Calibri" w:cs="Calibri"/>
          <w:b/>
          <w:bCs/>
          <w:sz w:val="22"/>
          <w:szCs w:val="22"/>
        </w:rPr>
      </w:pPr>
      <w:r>
        <w:rPr>
          <w:rFonts w:ascii="Calibri" w:hAnsi="Calibri" w:cs="Calibri"/>
          <w:b/>
          <w:bCs/>
          <w:sz w:val="22"/>
          <w:szCs w:val="22"/>
        </w:rPr>
        <w:t>Height Board for Children under 24months of age</w:t>
      </w:r>
    </w:p>
    <w:p w14:paraId="3E094A40" w14:textId="77777777" w:rsidR="00DA7E71" w:rsidRDefault="00DA7E71" w:rsidP="00DA7E71">
      <w:pPr>
        <w:pStyle w:val="Default"/>
        <w:rPr>
          <w:rFonts w:ascii="Calibri" w:hAnsi="Calibri" w:cs="Calibri"/>
          <w:b/>
          <w:bCs/>
          <w:sz w:val="22"/>
          <w:szCs w:val="22"/>
        </w:rPr>
      </w:pPr>
    </w:p>
    <w:p w14:paraId="05724CB9" w14:textId="77777777" w:rsidR="00DA7E71" w:rsidRDefault="00DA7E71" w:rsidP="00DA7E71">
      <w:pPr>
        <w:pStyle w:val="Default"/>
        <w:jc w:val="center"/>
        <w:rPr>
          <w:rFonts w:ascii="Calibri" w:hAnsi="Calibri" w:cs="Calibri"/>
          <w:b/>
          <w:bCs/>
          <w:sz w:val="22"/>
          <w:szCs w:val="22"/>
        </w:rPr>
      </w:pPr>
      <w:r>
        <w:rPr>
          <w:rFonts w:ascii="Calibri" w:hAnsi="Calibri" w:cs="Calibri"/>
          <w:b/>
          <w:bCs/>
          <w:noProof/>
          <w:sz w:val="22"/>
          <w:szCs w:val="22"/>
          <w:lang w:eastAsia="en-US"/>
        </w:rPr>
        <w:drawing>
          <wp:inline distT="0" distB="0" distL="0" distR="0" wp14:anchorId="742CE325" wp14:editId="7912E977">
            <wp:extent cx="5911850" cy="2924175"/>
            <wp:effectExtent l="0" t="0" r="0" b="9525"/>
            <wp:docPr id="5" name="Picture 5" descr="cid:image017.jpg@01D33541.E3F66B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17.jpg@01D33541.E3F66B0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5911850" cy="2924175"/>
                    </a:xfrm>
                    <a:prstGeom prst="rect">
                      <a:avLst/>
                    </a:prstGeom>
                    <a:noFill/>
                    <a:ln>
                      <a:noFill/>
                    </a:ln>
                  </pic:spPr>
                </pic:pic>
              </a:graphicData>
            </a:graphic>
          </wp:inline>
        </w:drawing>
      </w:r>
    </w:p>
    <w:p w14:paraId="0CF61606" w14:textId="77777777" w:rsidR="00DA7E71" w:rsidRDefault="00DA7E71" w:rsidP="00DA7E71">
      <w:pPr>
        <w:pStyle w:val="Default"/>
        <w:rPr>
          <w:rFonts w:ascii="Calibri" w:hAnsi="Calibri" w:cs="Calibri"/>
          <w:b/>
          <w:bCs/>
          <w:sz w:val="22"/>
          <w:szCs w:val="22"/>
        </w:rPr>
      </w:pPr>
    </w:p>
    <w:p w14:paraId="57B79C3A" w14:textId="77777777" w:rsidR="00DA7E71" w:rsidRDefault="00DA7E71" w:rsidP="00DA7E71">
      <w:pPr>
        <w:pStyle w:val="Default"/>
        <w:rPr>
          <w:rFonts w:ascii="Calibri" w:hAnsi="Calibri" w:cs="Calibri"/>
          <w:b/>
          <w:bCs/>
          <w:sz w:val="22"/>
          <w:szCs w:val="22"/>
        </w:rPr>
      </w:pPr>
    </w:p>
    <w:p w14:paraId="39F131D1" w14:textId="77777777" w:rsidR="00DA7E71" w:rsidRDefault="00DA7E71" w:rsidP="00DA7E71">
      <w:pPr>
        <w:pStyle w:val="Default"/>
        <w:rPr>
          <w:rFonts w:ascii="Calibri" w:hAnsi="Calibri" w:cs="Calibri"/>
          <w:b/>
          <w:bCs/>
          <w:sz w:val="22"/>
          <w:szCs w:val="22"/>
        </w:rPr>
      </w:pPr>
    </w:p>
    <w:p w14:paraId="7510E31C" w14:textId="77777777" w:rsidR="00DA7E71" w:rsidRDefault="00DA7E71" w:rsidP="00DA7E71">
      <w:pPr>
        <w:pStyle w:val="Default"/>
        <w:rPr>
          <w:rFonts w:ascii="Calibri" w:hAnsi="Calibri" w:cs="Calibri"/>
          <w:b/>
          <w:bCs/>
          <w:sz w:val="22"/>
          <w:szCs w:val="22"/>
        </w:rPr>
      </w:pPr>
    </w:p>
    <w:p w14:paraId="23E58E41" w14:textId="77777777" w:rsidR="00DA7E71" w:rsidRDefault="00DA7E71" w:rsidP="00DA7E71">
      <w:pPr>
        <w:pStyle w:val="Default"/>
        <w:rPr>
          <w:rFonts w:ascii="Calibri" w:hAnsi="Calibri" w:cs="Calibri"/>
          <w:b/>
          <w:bCs/>
          <w:sz w:val="22"/>
          <w:szCs w:val="22"/>
        </w:rPr>
      </w:pPr>
      <w:r>
        <w:rPr>
          <w:rFonts w:ascii="Calibri" w:hAnsi="Calibri" w:cs="Calibri"/>
          <w:b/>
          <w:bCs/>
          <w:sz w:val="22"/>
          <w:szCs w:val="22"/>
        </w:rPr>
        <w:t>Weight Measurements for Children under 2 years of age</w:t>
      </w:r>
    </w:p>
    <w:p w14:paraId="388F0870" w14:textId="77777777" w:rsidR="00DA7E71" w:rsidRDefault="00DA7E71" w:rsidP="00DA7E71">
      <w:pPr>
        <w:pStyle w:val="Default"/>
        <w:rPr>
          <w:rFonts w:ascii="Calibri" w:hAnsi="Calibri" w:cs="Calibri"/>
          <w:b/>
          <w:bCs/>
          <w:sz w:val="22"/>
          <w:szCs w:val="22"/>
        </w:rPr>
      </w:pPr>
    </w:p>
    <w:p w14:paraId="62438CB3" w14:textId="77777777" w:rsidR="00DA7E71" w:rsidRDefault="00DA7E71" w:rsidP="00DA7E71">
      <w:pPr>
        <w:pStyle w:val="Default"/>
        <w:jc w:val="center"/>
        <w:rPr>
          <w:rFonts w:ascii="Calibri" w:hAnsi="Calibri" w:cs="Calibri"/>
          <w:b/>
          <w:bCs/>
          <w:sz w:val="22"/>
          <w:szCs w:val="22"/>
        </w:rPr>
      </w:pPr>
      <w:r>
        <w:rPr>
          <w:rFonts w:ascii="Calibri" w:hAnsi="Calibri" w:cs="Calibri"/>
          <w:b/>
          <w:bCs/>
          <w:noProof/>
          <w:sz w:val="22"/>
          <w:szCs w:val="22"/>
          <w:lang w:eastAsia="en-US"/>
        </w:rPr>
        <w:drawing>
          <wp:inline distT="0" distB="0" distL="0" distR="0" wp14:anchorId="65937124" wp14:editId="6468561B">
            <wp:extent cx="4763135" cy="4338320"/>
            <wp:effectExtent l="0" t="0" r="0" b="5080"/>
            <wp:docPr id="4" name="Picture 4" descr="cid:image018.gif@01D33541.E3F66B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18.gif@01D33541.E3F66B0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4763135" cy="4338320"/>
                    </a:xfrm>
                    <a:prstGeom prst="rect">
                      <a:avLst/>
                    </a:prstGeom>
                    <a:noFill/>
                    <a:ln>
                      <a:noFill/>
                    </a:ln>
                  </pic:spPr>
                </pic:pic>
              </a:graphicData>
            </a:graphic>
          </wp:inline>
        </w:drawing>
      </w:r>
    </w:p>
    <w:p w14:paraId="54798AF7" w14:textId="77777777" w:rsidR="00DA7E71" w:rsidRDefault="00DA7E71" w:rsidP="00DA7E71">
      <w:pPr>
        <w:pStyle w:val="Default"/>
        <w:rPr>
          <w:rFonts w:ascii="Calibri" w:hAnsi="Calibri" w:cs="Calibri"/>
          <w:b/>
          <w:bCs/>
          <w:sz w:val="22"/>
          <w:szCs w:val="22"/>
        </w:rPr>
      </w:pPr>
    </w:p>
    <w:p w14:paraId="55D4FAB3" w14:textId="77777777" w:rsidR="00DA7E71" w:rsidRDefault="00DA7E71" w:rsidP="00DA7E71">
      <w:pPr>
        <w:pStyle w:val="Default"/>
        <w:rPr>
          <w:rFonts w:ascii="Calibri" w:hAnsi="Calibri" w:cs="Calibri"/>
          <w:b/>
          <w:bCs/>
          <w:sz w:val="22"/>
          <w:szCs w:val="22"/>
        </w:rPr>
      </w:pPr>
    </w:p>
    <w:p w14:paraId="66A27E1D" w14:textId="77777777" w:rsidR="00DA7E71" w:rsidRDefault="00DA7E71" w:rsidP="00DA7E71">
      <w:pPr>
        <w:pStyle w:val="Default"/>
        <w:rPr>
          <w:rFonts w:ascii="Calibri" w:hAnsi="Calibri" w:cs="Calibri"/>
          <w:b/>
          <w:bCs/>
          <w:sz w:val="22"/>
          <w:szCs w:val="22"/>
        </w:rPr>
      </w:pPr>
    </w:p>
    <w:p w14:paraId="02CD1D9E" w14:textId="77777777" w:rsidR="00DA7E71" w:rsidRDefault="00DA7E71" w:rsidP="00DA7E71">
      <w:pPr>
        <w:pStyle w:val="Default"/>
        <w:rPr>
          <w:rFonts w:ascii="Calibri" w:hAnsi="Calibri" w:cs="Calibri"/>
          <w:b/>
          <w:bCs/>
          <w:sz w:val="22"/>
          <w:szCs w:val="22"/>
        </w:rPr>
      </w:pPr>
    </w:p>
    <w:p w14:paraId="11F5EC46" w14:textId="77777777" w:rsidR="00DA7E71" w:rsidRDefault="00DA7E71" w:rsidP="00DA7E71">
      <w:pPr>
        <w:pStyle w:val="Default"/>
        <w:rPr>
          <w:rFonts w:ascii="Calibri" w:hAnsi="Calibri" w:cs="Calibri"/>
          <w:b/>
          <w:bCs/>
          <w:sz w:val="22"/>
          <w:szCs w:val="22"/>
        </w:rPr>
      </w:pPr>
    </w:p>
    <w:p w14:paraId="227603EA" w14:textId="77777777" w:rsidR="00DA7E71" w:rsidRDefault="00DA7E71" w:rsidP="00DA7E71">
      <w:pPr>
        <w:pStyle w:val="Default"/>
        <w:rPr>
          <w:rFonts w:ascii="Calibri" w:hAnsi="Calibri" w:cs="Calibri"/>
          <w:b/>
          <w:bCs/>
          <w:sz w:val="22"/>
          <w:szCs w:val="22"/>
        </w:rPr>
      </w:pPr>
    </w:p>
    <w:p w14:paraId="2480E141" w14:textId="77777777" w:rsidR="00DA7E71" w:rsidRDefault="00DA7E71" w:rsidP="00DA7E71">
      <w:pPr>
        <w:pStyle w:val="Default"/>
        <w:rPr>
          <w:rFonts w:ascii="Calibri" w:hAnsi="Calibri" w:cs="Calibri"/>
          <w:b/>
          <w:bCs/>
          <w:sz w:val="22"/>
          <w:szCs w:val="22"/>
        </w:rPr>
      </w:pPr>
    </w:p>
    <w:p w14:paraId="7F4E4BC2" w14:textId="77777777" w:rsidR="00DA7E71" w:rsidRDefault="00DA7E71" w:rsidP="00DA7E71">
      <w:pPr>
        <w:pStyle w:val="Default"/>
        <w:rPr>
          <w:rFonts w:ascii="Calibri" w:hAnsi="Calibri" w:cs="Calibri"/>
          <w:b/>
          <w:bCs/>
          <w:sz w:val="22"/>
          <w:szCs w:val="22"/>
        </w:rPr>
      </w:pPr>
    </w:p>
    <w:p w14:paraId="79BD46D0" w14:textId="77777777" w:rsidR="00DA7E71" w:rsidRDefault="00DA7E71" w:rsidP="00DA7E71">
      <w:pPr>
        <w:pStyle w:val="Default"/>
        <w:rPr>
          <w:rFonts w:ascii="Calibri" w:hAnsi="Calibri" w:cs="Calibri"/>
          <w:b/>
          <w:bCs/>
          <w:sz w:val="22"/>
          <w:szCs w:val="22"/>
        </w:rPr>
      </w:pPr>
    </w:p>
    <w:p w14:paraId="6D5284C8" w14:textId="77777777" w:rsidR="00DA7E71" w:rsidRDefault="00DA7E71" w:rsidP="00DA7E71">
      <w:pPr>
        <w:pStyle w:val="Default"/>
        <w:rPr>
          <w:rFonts w:ascii="Calibri" w:hAnsi="Calibri" w:cs="Calibri"/>
          <w:b/>
          <w:bCs/>
          <w:sz w:val="22"/>
          <w:szCs w:val="22"/>
        </w:rPr>
      </w:pPr>
    </w:p>
    <w:p w14:paraId="11BCEA2A" w14:textId="77777777" w:rsidR="00DA7E71" w:rsidRDefault="00DA7E71" w:rsidP="00DA7E71">
      <w:pPr>
        <w:pStyle w:val="Default"/>
        <w:rPr>
          <w:rFonts w:ascii="Calibri" w:hAnsi="Calibri" w:cs="Calibri"/>
          <w:b/>
          <w:bCs/>
          <w:sz w:val="22"/>
          <w:szCs w:val="22"/>
        </w:rPr>
      </w:pPr>
    </w:p>
    <w:p w14:paraId="17700A54" w14:textId="77777777" w:rsidR="00DA7E71" w:rsidRDefault="00DA7E71" w:rsidP="00DA7E71">
      <w:pPr>
        <w:pStyle w:val="Default"/>
        <w:rPr>
          <w:rFonts w:ascii="Calibri" w:hAnsi="Calibri" w:cs="Calibri"/>
          <w:b/>
          <w:bCs/>
          <w:sz w:val="22"/>
          <w:szCs w:val="22"/>
        </w:rPr>
      </w:pPr>
    </w:p>
    <w:p w14:paraId="4048ED6A" w14:textId="77777777" w:rsidR="00DA7E71" w:rsidRDefault="00DA7E71" w:rsidP="00DA7E71">
      <w:pPr>
        <w:pStyle w:val="Default"/>
        <w:rPr>
          <w:rFonts w:ascii="Calibri" w:hAnsi="Calibri" w:cs="Calibri"/>
          <w:b/>
          <w:bCs/>
          <w:sz w:val="22"/>
          <w:szCs w:val="22"/>
        </w:rPr>
      </w:pPr>
    </w:p>
    <w:p w14:paraId="48C8DE7D" w14:textId="77777777" w:rsidR="00DA7E71" w:rsidRDefault="00DA7E71" w:rsidP="00DA7E71">
      <w:pPr>
        <w:pStyle w:val="Default"/>
        <w:rPr>
          <w:rFonts w:ascii="Calibri" w:hAnsi="Calibri" w:cs="Calibri"/>
          <w:b/>
          <w:bCs/>
          <w:sz w:val="22"/>
          <w:szCs w:val="22"/>
        </w:rPr>
      </w:pPr>
    </w:p>
    <w:p w14:paraId="5D0C393A" w14:textId="77777777" w:rsidR="00DA7E71" w:rsidRDefault="00DA7E71" w:rsidP="00DA7E71">
      <w:pPr>
        <w:pStyle w:val="Default"/>
        <w:rPr>
          <w:rFonts w:ascii="Calibri" w:hAnsi="Calibri" w:cs="Calibri"/>
          <w:b/>
          <w:bCs/>
          <w:sz w:val="22"/>
          <w:szCs w:val="22"/>
        </w:rPr>
      </w:pPr>
    </w:p>
    <w:p w14:paraId="38FC3B6A" w14:textId="77777777" w:rsidR="00DA7E71" w:rsidRDefault="00DA7E71" w:rsidP="00DA7E71">
      <w:pPr>
        <w:pStyle w:val="Default"/>
        <w:rPr>
          <w:rFonts w:ascii="Calibri" w:hAnsi="Calibri" w:cs="Calibri"/>
          <w:b/>
          <w:bCs/>
          <w:sz w:val="22"/>
          <w:szCs w:val="22"/>
        </w:rPr>
      </w:pPr>
    </w:p>
    <w:p w14:paraId="3F802714" w14:textId="77777777" w:rsidR="00DA7E71" w:rsidRDefault="00DA7E71" w:rsidP="00DA7E71">
      <w:pPr>
        <w:pStyle w:val="Default"/>
        <w:rPr>
          <w:rFonts w:ascii="Calibri" w:hAnsi="Calibri" w:cs="Calibri"/>
          <w:b/>
          <w:bCs/>
          <w:sz w:val="22"/>
          <w:szCs w:val="22"/>
        </w:rPr>
      </w:pPr>
    </w:p>
    <w:p w14:paraId="3267EE60" w14:textId="77777777" w:rsidR="00DA7E71" w:rsidRDefault="00DA7E71" w:rsidP="00DA7E71">
      <w:pPr>
        <w:pStyle w:val="Default"/>
        <w:rPr>
          <w:rFonts w:ascii="Calibri" w:hAnsi="Calibri" w:cs="Calibri"/>
          <w:b/>
          <w:bCs/>
          <w:sz w:val="22"/>
          <w:szCs w:val="22"/>
        </w:rPr>
      </w:pPr>
    </w:p>
    <w:p w14:paraId="5830B6FC" w14:textId="77777777" w:rsidR="00DA7E71" w:rsidRDefault="00DA7E71" w:rsidP="00DA7E71">
      <w:pPr>
        <w:pStyle w:val="Default"/>
        <w:rPr>
          <w:rFonts w:ascii="Calibri" w:hAnsi="Calibri" w:cs="Calibri"/>
          <w:b/>
          <w:bCs/>
          <w:sz w:val="22"/>
          <w:szCs w:val="22"/>
        </w:rPr>
      </w:pPr>
    </w:p>
    <w:p w14:paraId="5FE8C0C7" w14:textId="77777777" w:rsidR="004D4E2D" w:rsidRDefault="004D4E2D" w:rsidP="00FC7A7E">
      <w:pPr>
        <w:pStyle w:val="Default"/>
        <w:rPr>
          <w:rFonts w:ascii="Calibri" w:hAnsi="Calibri" w:cs="Calibri"/>
          <w:b/>
          <w:bCs/>
          <w:sz w:val="28"/>
          <w:szCs w:val="22"/>
        </w:rPr>
      </w:pPr>
      <w:r>
        <w:rPr>
          <w:noProof/>
          <w:lang w:eastAsia="en-US"/>
        </w:rPr>
        <w:lastRenderedPageBreak/>
        <mc:AlternateContent>
          <mc:Choice Requires="wps">
            <w:drawing>
              <wp:anchor distT="0" distB="0" distL="114300" distR="114300" simplePos="0" relativeHeight="251675136" behindDoc="0" locked="0" layoutInCell="1" allowOverlap="1" wp14:anchorId="11BC3675" wp14:editId="7C81E883">
                <wp:simplePos x="0" y="0"/>
                <wp:positionH relativeFrom="margin">
                  <wp:posOffset>-489098</wp:posOffset>
                </wp:positionH>
                <wp:positionV relativeFrom="paragraph">
                  <wp:posOffset>-439863</wp:posOffset>
                </wp:positionV>
                <wp:extent cx="3689498" cy="635"/>
                <wp:effectExtent l="0" t="0" r="6350" b="0"/>
                <wp:wrapNone/>
                <wp:docPr id="61" name="Text Box 61"/>
                <wp:cNvGraphicFramePr/>
                <a:graphic xmlns:a="http://schemas.openxmlformats.org/drawingml/2006/main">
                  <a:graphicData uri="http://schemas.microsoft.com/office/word/2010/wordprocessingShape">
                    <wps:wsp>
                      <wps:cNvSpPr txBox="1"/>
                      <wps:spPr>
                        <a:xfrm>
                          <a:off x="0" y="0"/>
                          <a:ext cx="3689498" cy="635"/>
                        </a:xfrm>
                        <a:prstGeom prst="rect">
                          <a:avLst/>
                        </a:prstGeom>
                        <a:solidFill>
                          <a:prstClr val="white"/>
                        </a:solidFill>
                        <a:ln>
                          <a:noFill/>
                        </a:ln>
                      </wps:spPr>
                      <wps:txbx>
                        <w:txbxContent>
                          <w:p w14:paraId="16CBAC0C" w14:textId="4F1E3386" w:rsidR="00982A89" w:rsidRPr="004D4E2D" w:rsidRDefault="00982A89" w:rsidP="004D4E2D">
                            <w:pPr>
                              <w:pStyle w:val="Caption"/>
                              <w:rPr>
                                <w:rFonts w:ascii="Times New Roman" w:hAnsi="Times New Roman" w:cs="Times New Roman"/>
                                <w:noProof/>
                                <w:color w:val="000000"/>
                                <w:sz w:val="40"/>
                                <w:szCs w:val="24"/>
                              </w:rPr>
                            </w:pPr>
                            <w:r w:rsidRPr="004D4E2D">
                              <w:rPr>
                                <w:sz w:val="28"/>
                              </w:rPr>
                              <w:t>Tilapia Grade</w:t>
                            </w:r>
                            <w:r>
                              <w:rPr>
                                <w:sz w:val="28"/>
                              </w:rPr>
                              <w:t>1</w:t>
                            </w:r>
                            <w:r w:rsidRPr="004D4E2D">
                              <w:rPr>
                                <w:sz w:val="28"/>
                              </w:rPr>
                              <w:t xml:space="preserve"> </w:t>
                            </w:r>
                            <w:r>
                              <w:rPr>
                                <w:sz w:val="28"/>
                              </w:rPr>
                              <w:t>–</w:t>
                            </w:r>
                            <w:r w:rsidRPr="004D4E2D">
                              <w:rPr>
                                <w:sz w:val="28"/>
                              </w:rPr>
                              <w:t xml:space="preserve"> </w:t>
                            </w:r>
                            <w:r>
                              <w:rPr>
                                <w:sz w:val="28"/>
                              </w:rPr>
                              <w:t xml:space="preserve">Large </w:t>
                            </w:r>
                            <w:r w:rsidRPr="004D4E2D">
                              <w:rPr>
                                <w:sz w:val="28"/>
                              </w:rPr>
                              <w:t>Siz</w:t>
                            </w:r>
                            <w:r>
                              <w:rPr>
                                <w:sz w:val="28"/>
                              </w:rPr>
                              <w:t>e</w:t>
                            </w:r>
                            <w:r w:rsidRPr="004D4E2D">
                              <w:rPr>
                                <w:sz w:val="28"/>
                              </w:rPr>
                              <w:t xml:space="preserve"> - Avg </w:t>
                            </w:r>
                            <w:r>
                              <w:rPr>
                                <w:sz w:val="28"/>
                              </w:rPr>
                              <w:t>488.5gms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1BC3675" id="_x0000_t202" coordsize="21600,21600" o:spt="202" path="m,l,21600r21600,l21600,xe">
                <v:stroke joinstyle="miter"/>
                <v:path gradientshapeok="t" o:connecttype="rect"/>
              </v:shapetype>
              <v:shape id="Text Box 61" o:spid="_x0000_s1026" type="#_x0000_t202" style="position:absolute;margin-left:-38.5pt;margin-top:-34.65pt;width:290.5pt;height:.05pt;z-index:2516751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" stroked="f">
                <v:textbox style="mso-fit-shape-to-text:t" inset="0,0,0,0">
                  <w:txbxContent>
                    <w:p w14:paraId="16CBAC0C" w14:textId="4F1E3386" w:rsidR="00982A89" w:rsidRPr="004D4E2D" w:rsidRDefault="00982A89" w:rsidP="004D4E2D">
                      <w:pPr>
                        <w:pStyle w:val="Caption"/>
                        <w:rPr>
                          <w:rFonts w:ascii="Times New Roman" w:hAnsi="Times New Roman" w:cs="Times New Roman"/>
                          <w:noProof/>
                          <w:color w:val="000000"/>
                          <w:sz w:val="40"/>
                          <w:szCs w:val="24"/>
                        </w:rPr>
                      </w:pPr>
                      <w:r w:rsidRPr="004D4E2D">
                        <w:rPr>
                          <w:sz w:val="28"/>
                        </w:rPr>
                        <w:t>Tilapia Grade</w:t>
                      </w:r>
                      <w:r>
                        <w:rPr>
                          <w:sz w:val="28"/>
                        </w:rPr>
                        <w:t>1</w:t>
                      </w:r>
                      <w:r w:rsidRPr="004D4E2D">
                        <w:rPr>
                          <w:sz w:val="28"/>
                        </w:rPr>
                        <w:t xml:space="preserve"> </w:t>
                      </w:r>
                      <w:r>
                        <w:rPr>
                          <w:sz w:val="28"/>
                        </w:rPr>
                        <w:t>–</w:t>
                      </w:r>
                      <w:r w:rsidRPr="004D4E2D">
                        <w:rPr>
                          <w:sz w:val="28"/>
                        </w:rPr>
                        <w:t xml:space="preserve"> </w:t>
                      </w:r>
                      <w:r>
                        <w:rPr>
                          <w:sz w:val="28"/>
                        </w:rPr>
                        <w:t xml:space="preserve">Large </w:t>
                      </w:r>
                      <w:r w:rsidRPr="004D4E2D">
                        <w:rPr>
                          <w:sz w:val="28"/>
                        </w:rPr>
                        <w:t>Siz</w:t>
                      </w:r>
                      <w:r>
                        <w:rPr>
                          <w:sz w:val="28"/>
                        </w:rPr>
                        <w:t>e</w:t>
                      </w:r>
                      <w:r w:rsidRPr="004D4E2D">
                        <w:rPr>
                          <w:sz w:val="28"/>
                        </w:rPr>
                        <w:t xml:space="preserve"> - Avg </w:t>
                      </w:r>
                      <w:r>
                        <w:rPr>
                          <w:sz w:val="28"/>
                        </w:rPr>
                        <w:t>488.5gms</w:t>
                      </w:r>
                    </w:p>
                  </w:txbxContent>
                </v:textbox>
                <w10:wrap anchorx="margin"/>
              </v:shape>
            </w:pict>
          </mc:Fallback>
        </mc:AlternateContent>
      </w:r>
      <w:r w:rsidR="00DA7E71">
        <w:rPr>
          <w:noProof/>
          <w:lang w:eastAsia="en-US"/>
        </w:rPr>
        <w:drawing>
          <wp:inline distT="0" distB="0" distL="0" distR="0" wp14:anchorId="4F1DB5D0" wp14:editId="41D4DB9B">
            <wp:extent cx="4534830" cy="8005696"/>
            <wp:effectExtent l="0" t="0" r="0" b="0"/>
            <wp:docPr id="3" name="Picture 3" descr="Telapia sample 2-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lapia sample 2-n.jpg"/>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4538474" cy="8012129"/>
                    </a:xfrm>
                    <a:prstGeom prst="rect">
                      <a:avLst/>
                    </a:prstGeom>
                    <a:noFill/>
                    <a:ln>
                      <a:noFill/>
                    </a:ln>
                  </pic:spPr>
                </pic:pic>
              </a:graphicData>
            </a:graphic>
          </wp:inline>
        </w:drawing>
      </w:r>
      <w:bookmarkStart w:id="24" w:name="_GoBack"/>
      <w:bookmarkEnd w:id="24"/>
    </w:p>
    <w:p w14:paraId="7F388D52" w14:textId="77777777" w:rsidR="00DA7E71" w:rsidRDefault="004D4E2D" w:rsidP="00FC7A7E">
      <w:pPr>
        <w:pStyle w:val="Default"/>
      </w:pPr>
      <w:r>
        <w:rPr>
          <w:noProof/>
          <w:lang w:eastAsia="en-US"/>
        </w:rPr>
        <w:lastRenderedPageBreak/>
        <mc:AlternateContent>
          <mc:Choice Requires="wps">
            <w:drawing>
              <wp:anchor distT="0" distB="0" distL="114300" distR="114300" simplePos="0" relativeHeight="251674112" behindDoc="0" locked="0" layoutInCell="1" allowOverlap="1" wp14:anchorId="24B85CD7" wp14:editId="4FCE7733">
                <wp:simplePos x="0" y="0"/>
                <wp:positionH relativeFrom="column">
                  <wp:posOffset>-520612</wp:posOffset>
                </wp:positionH>
                <wp:positionV relativeFrom="paragraph">
                  <wp:posOffset>-510821</wp:posOffset>
                </wp:positionV>
                <wp:extent cx="3689498" cy="635"/>
                <wp:effectExtent l="0" t="0" r="6350" b="0"/>
                <wp:wrapNone/>
                <wp:docPr id="60" name="Text Box 60"/>
                <wp:cNvGraphicFramePr/>
                <a:graphic xmlns:a="http://schemas.openxmlformats.org/drawingml/2006/main">
                  <a:graphicData uri="http://schemas.microsoft.com/office/word/2010/wordprocessingShape">
                    <wps:wsp>
                      <wps:cNvSpPr txBox="1"/>
                      <wps:spPr>
                        <a:xfrm>
                          <a:off x="0" y="0"/>
                          <a:ext cx="3689498" cy="635"/>
                        </a:xfrm>
                        <a:prstGeom prst="rect">
                          <a:avLst/>
                        </a:prstGeom>
                        <a:solidFill>
                          <a:prstClr val="white"/>
                        </a:solidFill>
                        <a:ln>
                          <a:noFill/>
                        </a:ln>
                      </wps:spPr>
                      <wps:txbx>
                        <w:txbxContent>
                          <w:p w14:paraId="55118C88" w14:textId="77777777" w:rsidR="00982A89" w:rsidRPr="004D4E2D" w:rsidRDefault="00982A89" w:rsidP="004D4E2D">
                            <w:pPr>
                              <w:pStyle w:val="Caption"/>
                              <w:rPr>
                                <w:rFonts w:ascii="Times New Roman" w:hAnsi="Times New Roman" w:cs="Times New Roman"/>
                                <w:noProof/>
                                <w:color w:val="000000"/>
                                <w:sz w:val="40"/>
                                <w:szCs w:val="24"/>
                              </w:rPr>
                            </w:pPr>
                            <w:r w:rsidRPr="004D4E2D">
                              <w:rPr>
                                <w:sz w:val="28"/>
                              </w:rPr>
                              <w:t>Tilapia Grade 2 - Medium Siz</w:t>
                            </w:r>
                            <w:r>
                              <w:rPr>
                                <w:sz w:val="28"/>
                              </w:rPr>
                              <w:t>e</w:t>
                            </w:r>
                            <w:r w:rsidRPr="004D4E2D">
                              <w:rPr>
                                <w:sz w:val="28"/>
                              </w:rPr>
                              <w:t xml:space="preserve"> - Avg 303.5</w:t>
                            </w:r>
                            <w:r>
                              <w:rPr>
                                <w:sz w:val="28"/>
                              </w:rPr>
                              <w:t>gms</w:t>
                            </w:r>
                            <w:r w:rsidRPr="004D4E2D">
                              <w:rPr>
                                <w:sz w:val="28"/>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4B85CD7" id="Text Box 60" o:spid="_x0000_s1027" type="#_x0000_t202" style="position:absolute;margin-left:-41pt;margin-top:-40.2pt;width:290.5pt;height:.05pt;z-index:251674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" stroked="f">
                <v:textbox style="mso-fit-shape-to-text:t" inset="0,0,0,0">
                  <w:txbxContent>
                    <w:p w14:paraId="55118C88" w14:textId="77777777" w:rsidR="00982A89" w:rsidRPr="004D4E2D" w:rsidRDefault="00982A89" w:rsidP="004D4E2D">
                      <w:pPr>
                        <w:pStyle w:val="Caption"/>
                        <w:rPr>
                          <w:rFonts w:ascii="Times New Roman" w:hAnsi="Times New Roman" w:cs="Times New Roman"/>
                          <w:noProof/>
                          <w:color w:val="000000"/>
                          <w:sz w:val="40"/>
                          <w:szCs w:val="24"/>
                        </w:rPr>
                      </w:pPr>
                      <w:r w:rsidRPr="004D4E2D">
                        <w:rPr>
                          <w:sz w:val="28"/>
                        </w:rPr>
                        <w:t>Tilapia Grade 2 - Medium Siz</w:t>
                      </w:r>
                      <w:r>
                        <w:rPr>
                          <w:sz w:val="28"/>
                        </w:rPr>
                        <w:t>e</w:t>
                      </w:r>
                      <w:r w:rsidRPr="004D4E2D">
                        <w:rPr>
                          <w:sz w:val="28"/>
                        </w:rPr>
                        <w:t xml:space="preserve"> - Avg 303.5</w:t>
                      </w:r>
                      <w:r>
                        <w:rPr>
                          <w:sz w:val="28"/>
                        </w:rPr>
                        <w:t>gms</w:t>
                      </w:r>
                      <w:r w:rsidRPr="004D4E2D">
                        <w:rPr>
                          <w:sz w:val="28"/>
                        </w:rPr>
                        <w:t xml:space="preserve"> </w:t>
                      </w:r>
                    </w:p>
                  </w:txbxContent>
                </v:textbox>
              </v:shape>
            </w:pict>
          </mc:Fallback>
        </mc:AlternateContent>
      </w:r>
      <w:r>
        <w:rPr>
          <w:noProof/>
          <w:lang w:eastAsia="en-US"/>
        </w:rPr>
        <w:drawing>
          <wp:anchor distT="0" distB="0" distL="114300" distR="114300" simplePos="0" relativeHeight="251648512" behindDoc="0" locked="0" layoutInCell="1" allowOverlap="1" wp14:anchorId="54C00EFA" wp14:editId="670B5D84">
            <wp:simplePos x="0" y="0"/>
            <wp:positionH relativeFrom="column">
              <wp:posOffset>-269358</wp:posOffset>
            </wp:positionH>
            <wp:positionV relativeFrom="paragraph">
              <wp:posOffset>-533843</wp:posOffset>
            </wp:positionV>
            <wp:extent cx="1333500" cy="533400"/>
            <wp:effectExtent l="0" t="0" r="0" b="0"/>
            <wp:wrapNone/>
            <wp:docPr id="50" name="Pictur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angle 85"/>
                    <pic:cNvPicPr>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33500" cy="53340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49536" behindDoc="0" locked="0" layoutInCell="1" allowOverlap="1" wp14:anchorId="3200D94A" wp14:editId="659CB157">
            <wp:simplePos x="0" y="0"/>
            <wp:positionH relativeFrom="column">
              <wp:posOffset>4876800</wp:posOffset>
            </wp:positionH>
            <wp:positionV relativeFrom="paragraph">
              <wp:posOffset>6953250</wp:posOffset>
            </wp:positionV>
            <wp:extent cx="1638300" cy="1276350"/>
            <wp:effectExtent l="0" t="0" r="0" b="0"/>
            <wp:wrapNone/>
            <wp:docPr id="33" name="Pictur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angle 65"/>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38300" cy="127635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50560" behindDoc="0" locked="0" layoutInCell="1" allowOverlap="1" wp14:anchorId="474C3F0E" wp14:editId="531BDDDE">
            <wp:simplePos x="0" y="0"/>
            <wp:positionH relativeFrom="column">
              <wp:posOffset>571500</wp:posOffset>
            </wp:positionH>
            <wp:positionV relativeFrom="paragraph">
              <wp:posOffset>6947535</wp:posOffset>
            </wp:positionV>
            <wp:extent cx="4943475" cy="9525"/>
            <wp:effectExtent l="0" t="0" r="9525" b="9525"/>
            <wp:wrapNone/>
            <wp:docPr id="32" name="Pictur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traight Arrow Connector 64"/>
                    <pic:cNvPicPr>
                      <a:picLocks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943475" cy="9525"/>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51584" behindDoc="0" locked="0" layoutInCell="1" allowOverlap="1" wp14:anchorId="6F1B690F" wp14:editId="099A555F">
            <wp:simplePos x="0" y="0"/>
            <wp:positionH relativeFrom="column">
              <wp:posOffset>647065</wp:posOffset>
            </wp:positionH>
            <wp:positionV relativeFrom="paragraph">
              <wp:posOffset>5126355</wp:posOffset>
            </wp:positionV>
            <wp:extent cx="2171700" cy="9525"/>
            <wp:effectExtent l="0" t="0" r="0" b="9525"/>
            <wp:wrapNone/>
            <wp:docPr id="31" name="Pictur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traight Arrow Connector 31"/>
                    <pic:cNvPicPr>
                      <a:picLocks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171700" cy="9525"/>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52608" behindDoc="0" locked="0" layoutInCell="1" allowOverlap="1" wp14:anchorId="00C9C6CD" wp14:editId="57DC5D2B">
            <wp:simplePos x="0" y="0"/>
            <wp:positionH relativeFrom="column">
              <wp:posOffset>584835</wp:posOffset>
            </wp:positionH>
            <wp:positionV relativeFrom="paragraph">
              <wp:posOffset>4340225</wp:posOffset>
            </wp:positionV>
            <wp:extent cx="2190750" cy="9525"/>
            <wp:effectExtent l="0" t="0" r="0" b="9525"/>
            <wp:wrapNone/>
            <wp:docPr id="30" name="Pictur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traight Arrow Connector 30"/>
                    <pic:cNvPicPr>
                      <a:picLocks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90750" cy="9525"/>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53632" behindDoc="0" locked="0" layoutInCell="1" allowOverlap="1" wp14:anchorId="3BEF2B64" wp14:editId="6160686D">
            <wp:simplePos x="0" y="0"/>
            <wp:positionH relativeFrom="column">
              <wp:posOffset>571500</wp:posOffset>
            </wp:positionH>
            <wp:positionV relativeFrom="paragraph">
              <wp:posOffset>3734435</wp:posOffset>
            </wp:positionV>
            <wp:extent cx="2200275" cy="9525"/>
            <wp:effectExtent l="0" t="0" r="9525" b="9525"/>
            <wp:wrapNone/>
            <wp:docPr id="29"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traight Arrow Connector 29"/>
                    <pic:cNvPicPr>
                      <a:picLocks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00275" cy="9525"/>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54656" behindDoc="0" locked="0" layoutInCell="1" allowOverlap="1" wp14:anchorId="4A931A47" wp14:editId="0863F93A">
            <wp:simplePos x="0" y="0"/>
            <wp:positionH relativeFrom="column">
              <wp:posOffset>584835</wp:posOffset>
            </wp:positionH>
            <wp:positionV relativeFrom="paragraph">
              <wp:posOffset>2896870</wp:posOffset>
            </wp:positionV>
            <wp:extent cx="1200150" cy="19050"/>
            <wp:effectExtent l="0" t="0" r="0" b="0"/>
            <wp:wrapNone/>
            <wp:docPr id="28" name="Pictur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traight Arrow Connector 28"/>
                    <pic:cNvPicPr>
                      <a:picLocks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00150" cy="1905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55680" behindDoc="0" locked="0" layoutInCell="1" allowOverlap="1" wp14:anchorId="7E5CDAF7" wp14:editId="4B493F13">
            <wp:simplePos x="0" y="0"/>
            <wp:positionH relativeFrom="column">
              <wp:posOffset>584835</wp:posOffset>
            </wp:positionH>
            <wp:positionV relativeFrom="paragraph">
              <wp:posOffset>2420620</wp:posOffset>
            </wp:positionV>
            <wp:extent cx="2266950" cy="19050"/>
            <wp:effectExtent l="0" t="0" r="0" b="0"/>
            <wp:wrapNone/>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traight Arrow Connector 27"/>
                    <pic:cNvPicPr>
                      <a:picLocks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266950" cy="1905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56704" behindDoc="0" locked="0" layoutInCell="1" allowOverlap="1" wp14:anchorId="540593CB" wp14:editId="7503AF0E">
            <wp:simplePos x="0" y="0"/>
            <wp:positionH relativeFrom="column">
              <wp:posOffset>762000</wp:posOffset>
            </wp:positionH>
            <wp:positionV relativeFrom="paragraph">
              <wp:posOffset>1073150</wp:posOffset>
            </wp:positionV>
            <wp:extent cx="895350" cy="323850"/>
            <wp:effectExtent l="0" t="0" r="0" b="0"/>
            <wp:wrapNone/>
            <wp:docPr id="25" name="Picture 25" descr="A = 98.5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A = 98.5 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95350" cy="32385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57728" behindDoc="0" locked="0" layoutInCell="1" allowOverlap="1" wp14:anchorId="295FA3E6" wp14:editId="551F731D">
            <wp:simplePos x="0" y="0"/>
            <wp:positionH relativeFrom="column">
              <wp:posOffset>762000</wp:posOffset>
            </wp:positionH>
            <wp:positionV relativeFrom="paragraph">
              <wp:posOffset>5753100</wp:posOffset>
            </wp:positionV>
            <wp:extent cx="822960" cy="323850"/>
            <wp:effectExtent l="0" t="0" r="0" b="0"/>
            <wp:wrapNone/>
            <wp:docPr id="24" name="Picture 24" descr="F = 34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F = 34 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2960" cy="32385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58752" behindDoc="0" locked="0" layoutInCell="1" allowOverlap="1" wp14:anchorId="32900118" wp14:editId="5986BC3A">
            <wp:simplePos x="0" y="0"/>
            <wp:positionH relativeFrom="column">
              <wp:posOffset>762000</wp:posOffset>
            </wp:positionH>
            <wp:positionV relativeFrom="paragraph">
              <wp:posOffset>4552950</wp:posOffset>
            </wp:positionV>
            <wp:extent cx="822960" cy="323850"/>
            <wp:effectExtent l="0" t="0" r="0" b="0"/>
            <wp:wrapNone/>
            <wp:docPr id="23" name="Picture 23" descr="E = 32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E = 32 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2960" cy="32385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59776" behindDoc="0" locked="0" layoutInCell="1" allowOverlap="1" wp14:anchorId="20EFD3FD" wp14:editId="2BA45F5D">
            <wp:simplePos x="0" y="0"/>
            <wp:positionH relativeFrom="column">
              <wp:posOffset>762000</wp:posOffset>
            </wp:positionH>
            <wp:positionV relativeFrom="paragraph">
              <wp:posOffset>3886200</wp:posOffset>
            </wp:positionV>
            <wp:extent cx="822960" cy="323850"/>
            <wp:effectExtent l="0" t="0" r="0" b="0"/>
            <wp:wrapNone/>
            <wp:docPr id="22" name="Picture 22" descr="D = 29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 = 29 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2960" cy="32385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60800" behindDoc="0" locked="0" layoutInCell="1" allowOverlap="1" wp14:anchorId="5BEB2D14" wp14:editId="682D3E3E">
            <wp:simplePos x="0" y="0"/>
            <wp:positionH relativeFrom="column">
              <wp:posOffset>762000</wp:posOffset>
            </wp:positionH>
            <wp:positionV relativeFrom="paragraph">
              <wp:posOffset>3143250</wp:posOffset>
            </wp:positionV>
            <wp:extent cx="822960" cy="323850"/>
            <wp:effectExtent l="0" t="0" r="0" b="0"/>
            <wp:wrapNone/>
            <wp:docPr id="21" name="Picture 21" descr="C = 30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 = 30 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22960" cy="32385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61824" behindDoc="0" locked="0" layoutInCell="1" allowOverlap="1" wp14:anchorId="2AB9B288" wp14:editId="3102D55D">
            <wp:simplePos x="0" y="0"/>
            <wp:positionH relativeFrom="column">
              <wp:posOffset>762000</wp:posOffset>
            </wp:positionH>
            <wp:positionV relativeFrom="paragraph">
              <wp:posOffset>2514600</wp:posOffset>
            </wp:positionV>
            <wp:extent cx="822960" cy="323850"/>
            <wp:effectExtent l="0" t="0" r="0" b="0"/>
            <wp:wrapNone/>
            <wp:docPr id="20" name="Picture 20" descr="B = 30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B = 30 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22960" cy="32385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inline distT="0" distB="0" distL="0" distR="0" wp14:anchorId="157DB86E" wp14:editId="1319209E">
            <wp:extent cx="4933315" cy="7751445"/>
            <wp:effectExtent l="0" t="0" r="635" b="1905"/>
            <wp:docPr id="2" name="Picture 2" descr="Telapia sample 3-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lapia sample 3-n.jpg"/>
                    <pic:cNvPicPr>
                      <a:picLocks noChangeAspect="1" noChangeArrowheads="1"/>
                    </pic:cNvPicPr>
                  </pic:nvPicPr>
                  <pic:blipFill>
                    <a:blip r:embed="rId38" r:link="rId39">
                      <a:extLst>
                        <a:ext uri="{28A0092B-C50C-407E-A947-70E740481C1C}">
                          <a14:useLocalDpi xmlns:a14="http://schemas.microsoft.com/office/drawing/2010/main" val="0"/>
                        </a:ext>
                      </a:extLst>
                    </a:blip>
                    <a:srcRect/>
                    <a:stretch>
                      <a:fillRect/>
                    </a:stretch>
                  </pic:blipFill>
                  <pic:spPr bwMode="auto">
                    <a:xfrm>
                      <a:off x="0" y="0"/>
                      <a:ext cx="4933315" cy="7751445"/>
                    </a:xfrm>
                    <a:prstGeom prst="rect">
                      <a:avLst/>
                    </a:prstGeom>
                    <a:noFill/>
                    <a:ln>
                      <a:noFill/>
                    </a:ln>
                  </pic:spPr>
                </pic:pic>
              </a:graphicData>
            </a:graphic>
          </wp:inline>
        </w:drawing>
      </w:r>
    </w:p>
    <w:p w14:paraId="37928CBC" w14:textId="77777777" w:rsidR="00DA7E71" w:rsidRDefault="004D4E2D" w:rsidP="00DA7E71">
      <w:pPr>
        <w:spacing w:line="276" w:lineRule="auto"/>
        <w:ind w:left="360" w:hanging="360"/>
        <w:jc w:val="center"/>
      </w:pPr>
      <w:r w:rsidRPr="004D4E2D">
        <w:rPr>
          <w:noProof/>
          <w:lang w:eastAsia="en-US"/>
        </w:rPr>
        <w:lastRenderedPageBreak/>
        <mc:AlternateContent>
          <mc:Choice Requires="wps">
            <w:drawing>
              <wp:anchor distT="0" distB="0" distL="114300" distR="114300" simplePos="0" relativeHeight="251676160" behindDoc="0" locked="0" layoutInCell="1" allowOverlap="1" wp14:anchorId="7AF4A572" wp14:editId="167C098B">
                <wp:simplePos x="0" y="0"/>
                <wp:positionH relativeFrom="column">
                  <wp:posOffset>-563525</wp:posOffset>
                </wp:positionH>
                <wp:positionV relativeFrom="paragraph">
                  <wp:posOffset>-344170</wp:posOffset>
                </wp:positionV>
                <wp:extent cx="3689498" cy="635"/>
                <wp:effectExtent l="0" t="0" r="6350" b="0"/>
                <wp:wrapNone/>
                <wp:docPr id="62" name="Text Box 62"/>
                <wp:cNvGraphicFramePr/>
                <a:graphic xmlns:a="http://schemas.openxmlformats.org/drawingml/2006/main">
                  <a:graphicData uri="http://schemas.microsoft.com/office/word/2010/wordprocessingShape">
                    <wps:wsp>
                      <wps:cNvSpPr txBox="1"/>
                      <wps:spPr>
                        <a:xfrm>
                          <a:off x="0" y="0"/>
                          <a:ext cx="3689498" cy="635"/>
                        </a:xfrm>
                        <a:prstGeom prst="rect">
                          <a:avLst/>
                        </a:prstGeom>
                        <a:solidFill>
                          <a:prstClr val="white"/>
                        </a:solidFill>
                        <a:ln>
                          <a:noFill/>
                        </a:ln>
                      </wps:spPr>
                      <wps:txbx>
                        <w:txbxContent>
                          <w:p w14:paraId="2E4DD11F" w14:textId="77777777" w:rsidR="00982A89" w:rsidRPr="004D4E2D" w:rsidRDefault="00982A89" w:rsidP="004D4E2D">
                            <w:pPr>
                              <w:pStyle w:val="Caption"/>
                              <w:rPr>
                                <w:rFonts w:ascii="Times New Roman" w:hAnsi="Times New Roman" w:cs="Times New Roman"/>
                                <w:noProof/>
                                <w:color w:val="000000"/>
                                <w:sz w:val="40"/>
                                <w:szCs w:val="24"/>
                              </w:rPr>
                            </w:pPr>
                            <w:r w:rsidRPr="004D4E2D">
                              <w:rPr>
                                <w:sz w:val="28"/>
                              </w:rPr>
                              <w:t xml:space="preserve">Tilapia Grade </w:t>
                            </w:r>
                            <w:r>
                              <w:rPr>
                                <w:sz w:val="28"/>
                              </w:rPr>
                              <w:t>3</w:t>
                            </w:r>
                            <w:r w:rsidRPr="004D4E2D">
                              <w:rPr>
                                <w:sz w:val="28"/>
                              </w:rPr>
                              <w:t xml:space="preserve"> </w:t>
                            </w:r>
                            <w:r>
                              <w:rPr>
                                <w:sz w:val="28"/>
                              </w:rPr>
                              <w:t>–</w:t>
                            </w:r>
                            <w:r w:rsidRPr="004D4E2D">
                              <w:rPr>
                                <w:sz w:val="28"/>
                              </w:rPr>
                              <w:t xml:space="preserve"> </w:t>
                            </w:r>
                            <w:r>
                              <w:rPr>
                                <w:sz w:val="28"/>
                              </w:rPr>
                              <w:t xml:space="preserve">Small </w:t>
                            </w:r>
                            <w:r w:rsidRPr="004D4E2D">
                              <w:rPr>
                                <w:sz w:val="28"/>
                              </w:rPr>
                              <w:t>Siz</w:t>
                            </w:r>
                            <w:r>
                              <w:rPr>
                                <w:sz w:val="28"/>
                              </w:rPr>
                              <w:t>e</w:t>
                            </w:r>
                            <w:r w:rsidRPr="004D4E2D">
                              <w:rPr>
                                <w:sz w:val="28"/>
                              </w:rPr>
                              <w:t xml:space="preserve"> - Avg </w:t>
                            </w:r>
                            <w:r>
                              <w:rPr>
                                <w:sz w:val="28"/>
                              </w:rPr>
                              <w:t>185 gms</w:t>
                            </w:r>
                            <w:r w:rsidRPr="004D4E2D">
                              <w:rPr>
                                <w:sz w:val="28"/>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AF4A572" id="Text Box 62" o:spid="_x0000_s1028" type="#_x0000_t202" style="position:absolute;left:0;text-align:left;margin-left:-44.35pt;margin-top:-27.1pt;width:290.5pt;height:.05pt;z-index:251676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" stroked="f">
                <v:textbox style="mso-fit-shape-to-text:t" inset="0,0,0,0">
                  <w:txbxContent>
                    <w:p w14:paraId="2E4DD11F" w14:textId="77777777" w:rsidR="00982A89" w:rsidRPr="004D4E2D" w:rsidRDefault="00982A89" w:rsidP="004D4E2D">
                      <w:pPr>
                        <w:pStyle w:val="Caption"/>
                        <w:rPr>
                          <w:rFonts w:ascii="Times New Roman" w:hAnsi="Times New Roman" w:cs="Times New Roman"/>
                          <w:noProof/>
                          <w:color w:val="000000"/>
                          <w:sz w:val="40"/>
                          <w:szCs w:val="24"/>
                        </w:rPr>
                      </w:pPr>
                      <w:r w:rsidRPr="004D4E2D">
                        <w:rPr>
                          <w:sz w:val="28"/>
                        </w:rPr>
                        <w:t xml:space="preserve">Tilapia Grade </w:t>
                      </w:r>
                      <w:r>
                        <w:rPr>
                          <w:sz w:val="28"/>
                        </w:rPr>
                        <w:t>3</w:t>
                      </w:r>
                      <w:r w:rsidRPr="004D4E2D">
                        <w:rPr>
                          <w:sz w:val="28"/>
                        </w:rPr>
                        <w:t xml:space="preserve"> </w:t>
                      </w:r>
                      <w:r>
                        <w:rPr>
                          <w:sz w:val="28"/>
                        </w:rPr>
                        <w:t>–</w:t>
                      </w:r>
                      <w:r w:rsidRPr="004D4E2D">
                        <w:rPr>
                          <w:sz w:val="28"/>
                        </w:rPr>
                        <w:t xml:space="preserve"> </w:t>
                      </w:r>
                      <w:r>
                        <w:rPr>
                          <w:sz w:val="28"/>
                        </w:rPr>
                        <w:t xml:space="preserve">Small </w:t>
                      </w:r>
                      <w:r w:rsidRPr="004D4E2D">
                        <w:rPr>
                          <w:sz w:val="28"/>
                        </w:rPr>
                        <w:t>Siz</w:t>
                      </w:r>
                      <w:r>
                        <w:rPr>
                          <w:sz w:val="28"/>
                        </w:rPr>
                        <w:t>e</w:t>
                      </w:r>
                      <w:r w:rsidRPr="004D4E2D">
                        <w:rPr>
                          <w:sz w:val="28"/>
                        </w:rPr>
                        <w:t xml:space="preserve"> - Avg </w:t>
                      </w:r>
                      <w:r>
                        <w:rPr>
                          <w:sz w:val="28"/>
                        </w:rPr>
                        <w:t>185 gms</w:t>
                      </w:r>
                      <w:r w:rsidRPr="004D4E2D">
                        <w:rPr>
                          <w:sz w:val="28"/>
                        </w:rPr>
                        <w:t xml:space="preserve"> </w:t>
                      </w:r>
                    </w:p>
                  </w:txbxContent>
                </v:textbox>
              </v:shape>
            </w:pict>
          </mc:Fallback>
        </mc:AlternateContent>
      </w:r>
      <w:r w:rsidR="00DA7E71">
        <w:rPr>
          <w:noProof/>
          <w:lang w:eastAsia="en-US"/>
        </w:rPr>
        <w:drawing>
          <wp:anchor distT="0" distB="0" distL="114300" distR="114300" simplePos="0" relativeHeight="251662848" behindDoc="0" locked="0" layoutInCell="1" allowOverlap="1" wp14:anchorId="2F86C82E" wp14:editId="60BA4667">
            <wp:simplePos x="0" y="0"/>
            <wp:positionH relativeFrom="column">
              <wp:posOffset>248285</wp:posOffset>
            </wp:positionH>
            <wp:positionV relativeFrom="paragraph">
              <wp:posOffset>2612390</wp:posOffset>
            </wp:positionV>
            <wp:extent cx="2276475" cy="9525"/>
            <wp:effectExtent l="0" t="0" r="9525" b="9525"/>
            <wp:wrapNone/>
            <wp:docPr id="18"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traight Arrow Connector 18"/>
                    <pic:cNvPicPr>
                      <a:picLocks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276475" cy="9525"/>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63872" behindDoc="0" locked="0" layoutInCell="1" allowOverlap="1" wp14:anchorId="652BD860" wp14:editId="5E18B77C">
            <wp:simplePos x="0" y="0"/>
            <wp:positionH relativeFrom="column">
              <wp:posOffset>4629150</wp:posOffset>
            </wp:positionH>
            <wp:positionV relativeFrom="paragraph">
              <wp:posOffset>7315200</wp:posOffset>
            </wp:positionV>
            <wp:extent cx="1828800" cy="647700"/>
            <wp:effectExtent l="0" t="0" r="0" b="0"/>
            <wp:wrapNone/>
            <wp:docPr id="17"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angle 17"/>
                    <pic:cNvPicPr>
                      <a:picLocks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28800" cy="64770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64896" behindDoc="0" locked="0" layoutInCell="1" allowOverlap="1" wp14:anchorId="7543FD5D" wp14:editId="4C5BD983">
            <wp:simplePos x="0" y="0"/>
            <wp:positionH relativeFrom="column">
              <wp:posOffset>207645</wp:posOffset>
            </wp:positionH>
            <wp:positionV relativeFrom="paragraph">
              <wp:posOffset>7302500</wp:posOffset>
            </wp:positionV>
            <wp:extent cx="4943475" cy="9525"/>
            <wp:effectExtent l="0" t="0" r="9525" b="9525"/>
            <wp:wrapNone/>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traight Arrow Connector 16"/>
                    <pic:cNvPicPr>
                      <a:picLocks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943475" cy="9525"/>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65920" behindDoc="0" locked="0" layoutInCell="1" allowOverlap="1" wp14:anchorId="7AB452D3" wp14:editId="72DA597E">
            <wp:simplePos x="0" y="0"/>
            <wp:positionH relativeFrom="column">
              <wp:posOffset>248285</wp:posOffset>
            </wp:positionH>
            <wp:positionV relativeFrom="paragraph">
              <wp:posOffset>5431155</wp:posOffset>
            </wp:positionV>
            <wp:extent cx="2295525" cy="9525"/>
            <wp:effectExtent l="0" t="0" r="9525" b="9525"/>
            <wp:wrapNone/>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traight Arrow Connector 15"/>
                    <pic:cNvPicPr>
                      <a:picLocks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295525" cy="9525"/>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66944" behindDoc="0" locked="0" layoutInCell="1" allowOverlap="1" wp14:anchorId="3DA825E4" wp14:editId="76C2840D">
            <wp:simplePos x="0" y="0"/>
            <wp:positionH relativeFrom="column">
              <wp:posOffset>172085</wp:posOffset>
            </wp:positionH>
            <wp:positionV relativeFrom="paragraph">
              <wp:posOffset>4497705</wp:posOffset>
            </wp:positionV>
            <wp:extent cx="2352675" cy="9525"/>
            <wp:effectExtent l="0" t="0" r="9525" b="9525"/>
            <wp:wrapNone/>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traight Arrow Connector 14"/>
                    <pic:cNvPicPr>
                      <a:picLocks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52675" cy="9525"/>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67968" behindDoc="0" locked="0" layoutInCell="1" allowOverlap="1" wp14:anchorId="1F50D9F7" wp14:editId="7BC69A4A">
            <wp:simplePos x="0" y="0"/>
            <wp:positionH relativeFrom="column">
              <wp:posOffset>172085</wp:posOffset>
            </wp:positionH>
            <wp:positionV relativeFrom="paragraph">
              <wp:posOffset>3583305</wp:posOffset>
            </wp:positionV>
            <wp:extent cx="2333625" cy="9525"/>
            <wp:effectExtent l="0" t="0" r="9525" b="9525"/>
            <wp:wrapNone/>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traight Arrow Connector 13"/>
                    <pic:cNvPicPr>
                      <a:picLocks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333625" cy="9525"/>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68992" behindDoc="0" locked="0" layoutInCell="1" allowOverlap="1" wp14:anchorId="0D1A069E" wp14:editId="3A7C8715">
            <wp:simplePos x="0" y="0"/>
            <wp:positionH relativeFrom="column">
              <wp:posOffset>400050</wp:posOffset>
            </wp:positionH>
            <wp:positionV relativeFrom="paragraph">
              <wp:posOffset>1202690</wp:posOffset>
            </wp:positionV>
            <wp:extent cx="803910" cy="323850"/>
            <wp:effectExtent l="0" t="0" r="0" b="0"/>
            <wp:wrapNone/>
            <wp:docPr id="12" name="Picture 12" descr="A = 59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A = 59 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803910" cy="32385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70016" behindDoc="0" locked="0" layoutInCell="1" allowOverlap="1" wp14:anchorId="5657067F" wp14:editId="63A1161E">
            <wp:simplePos x="0" y="0"/>
            <wp:positionH relativeFrom="column">
              <wp:posOffset>400050</wp:posOffset>
            </wp:positionH>
            <wp:positionV relativeFrom="paragraph">
              <wp:posOffset>6153150</wp:posOffset>
            </wp:positionV>
            <wp:extent cx="822960" cy="323850"/>
            <wp:effectExtent l="0" t="0" r="0" b="0"/>
            <wp:wrapNone/>
            <wp:docPr id="11" name="Picture 11" descr="E = 19.5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E = 19.5 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22960" cy="32385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71040" behindDoc="0" locked="0" layoutInCell="1" allowOverlap="1" wp14:anchorId="35DA70E3" wp14:editId="18299533">
            <wp:simplePos x="0" y="0"/>
            <wp:positionH relativeFrom="column">
              <wp:posOffset>400050</wp:posOffset>
            </wp:positionH>
            <wp:positionV relativeFrom="paragraph">
              <wp:posOffset>4794250</wp:posOffset>
            </wp:positionV>
            <wp:extent cx="822960" cy="323850"/>
            <wp:effectExtent l="0" t="0" r="0" b="0"/>
            <wp:wrapNone/>
            <wp:docPr id="10" name="Picture 10" descr="D = 24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 = 24 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22960" cy="32385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72064" behindDoc="0" locked="0" layoutInCell="1" allowOverlap="1" wp14:anchorId="0E4D8C1D" wp14:editId="5004EC0E">
            <wp:simplePos x="0" y="0"/>
            <wp:positionH relativeFrom="column">
              <wp:posOffset>381000</wp:posOffset>
            </wp:positionH>
            <wp:positionV relativeFrom="paragraph">
              <wp:posOffset>3886200</wp:posOffset>
            </wp:positionV>
            <wp:extent cx="822960" cy="323850"/>
            <wp:effectExtent l="0" t="0" r="0" b="0"/>
            <wp:wrapNone/>
            <wp:docPr id="9" name="Picture 9" descr="C = 23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 = 23 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822960" cy="32385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anchor distT="0" distB="0" distL="114300" distR="114300" simplePos="0" relativeHeight="251673088" behindDoc="0" locked="0" layoutInCell="1" allowOverlap="1" wp14:anchorId="67E0C5C7" wp14:editId="35104453">
            <wp:simplePos x="0" y="0"/>
            <wp:positionH relativeFrom="column">
              <wp:posOffset>381000</wp:posOffset>
            </wp:positionH>
            <wp:positionV relativeFrom="paragraph">
              <wp:posOffset>2933700</wp:posOffset>
            </wp:positionV>
            <wp:extent cx="822960" cy="323850"/>
            <wp:effectExtent l="0" t="0" r="0" b="0"/>
            <wp:wrapNone/>
            <wp:docPr id="8" name="Picture 8" descr="B = 25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B = 25 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822960" cy="323850"/>
                    </a:xfrm>
                    <a:prstGeom prst="rect">
                      <a:avLst/>
                    </a:prstGeom>
                    <a:noFill/>
                  </pic:spPr>
                </pic:pic>
              </a:graphicData>
            </a:graphic>
            <wp14:sizeRelH relativeFrom="page">
              <wp14:pctWidth>0</wp14:pctWidth>
            </wp14:sizeRelH>
            <wp14:sizeRelV relativeFrom="page">
              <wp14:pctHeight>0</wp14:pctHeight>
            </wp14:sizeRelV>
          </wp:anchor>
        </w:drawing>
      </w:r>
      <w:r w:rsidR="00DA7E71">
        <w:rPr>
          <w:noProof/>
          <w:lang w:eastAsia="en-US"/>
        </w:rPr>
        <w:drawing>
          <wp:inline distT="0" distB="0" distL="0" distR="0" wp14:anchorId="4C1A069C" wp14:editId="1D7C5C13">
            <wp:extent cx="5071745" cy="7602220"/>
            <wp:effectExtent l="0" t="0" r="0" b="0"/>
            <wp:docPr id="1" name="Picture 1" descr="Telapia sample 4-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lapia sample 4-n.jpg"/>
                    <pic:cNvPicPr>
                      <a:picLocks noChangeAspect="1" noChangeArrowheads="1"/>
                    </pic:cNvPicPr>
                  </pic:nvPicPr>
                  <pic:blipFill>
                    <a:blip r:embed="rId50" r:link="rId51">
                      <a:extLst>
                        <a:ext uri="{28A0092B-C50C-407E-A947-70E740481C1C}">
                          <a14:useLocalDpi xmlns:a14="http://schemas.microsoft.com/office/drawing/2010/main" val="0"/>
                        </a:ext>
                      </a:extLst>
                    </a:blip>
                    <a:srcRect/>
                    <a:stretch>
                      <a:fillRect/>
                    </a:stretch>
                  </pic:blipFill>
                  <pic:spPr bwMode="auto">
                    <a:xfrm>
                      <a:off x="0" y="0"/>
                      <a:ext cx="5071745" cy="7602220"/>
                    </a:xfrm>
                    <a:prstGeom prst="rect">
                      <a:avLst/>
                    </a:prstGeom>
                    <a:noFill/>
                    <a:ln>
                      <a:noFill/>
                    </a:ln>
                  </pic:spPr>
                </pic:pic>
              </a:graphicData>
            </a:graphic>
          </wp:inline>
        </w:drawing>
      </w:r>
    </w:p>
    <w:p w14:paraId="0C2DCB36" w14:textId="77777777" w:rsidR="00DA7E71" w:rsidRDefault="00DA7E71" w:rsidP="00DA7E71">
      <w:pPr>
        <w:spacing w:line="276" w:lineRule="auto"/>
        <w:ind w:left="360" w:hanging="360"/>
        <w:rPr>
          <w:b/>
          <w:bCs/>
          <w:sz w:val="72"/>
          <w:szCs w:val="72"/>
        </w:rPr>
      </w:pPr>
      <w:r>
        <w:rPr>
          <w:b/>
          <w:bCs/>
          <w:sz w:val="72"/>
          <w:szCs w:val="72"/>
          <w:lang w:eastAsia="en-US"/>
        </w:rPr>
        <w:br w:type="page"/>
      </w:r>
    </w:p>
    <w:p w14:paraId="53D991F6" w14:textId="77777777" w:rsidR="00C95DAF" w:rsidRDefault="00C95DAF"/>
    <w:sectPr w:rsidR="00C95DA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urphy, Seamus (WorldFish)" w:date="2017-10-20T06:52:00Z" w:initials="MS(">
    <w:p w14:paraId="159ED67C" w14:textId="25368668" w:rsidR="00982A89" w:rsidRDefault="00982A89">
      <w:pPr>
        <w:pStyle w:val="CommentText"/>
      </w:pPr>
      <w:r>
        <w:rPr>
          <w:rStyle w:val="CommentReference"/>
        </w:rPr>
        <w:annotationRef/>
      </w:r>
      <w:r>
        <w:t>Prompt – Do you trade fish or other foodstuffs?</w:t>
      </w:r>
    </w:p>
  </w:comment>
  <w:comment w:id="7" w:author="Murphy, Seamus (WorldFish)" w:date="2017-10-20T06:57:00Z" w:initials="MS(">
    <w:p w14:paraId="474F6DC7" w14:textId="7A628E6A" w:rsidR="00982A89" w:rsidRDefault="00982A89">
      <w:pPr>
        <w:pStyle w:val="CommentText"/>
      </w:pPr>
      <w:r>
        <w:rPr>
          <w:rStyle w:val="CommentReference"/>
        </w:rPr>
        <w:annotationRef/>
      </w:r>
      <w:r>
        <w:t xml:space="preserve">Unconstrained &amp; voice recorded - these transcripts will be useful for report writing.  </w:t>
      </w:r>
    </w:p>
  </w:comment>
  <w:comment w:id="8" w:author="Murphy, Seamus (WorldFish)" w:date="2017-10-20T07:02:00Z" w:initials="MS(">
    <w:p w14:paraId="324A80E4" w14:textId="1F4DDE12" w:rsidR="00982A89" w:rsidRDefault="00982A89">
      <w:pPr>
        <w:pStyle w:val="CommentText"/>
      </w:pPr>
      <w:r>
        <w:rPr>
          <w:rStyle w:val="CommentReference"/>
        </w:rPr>
        <w:annotationRef/>
      </w:r>
      <w:r>
        <w:t>Constrained</w:t>
      </w:r>
    </w:p>
  </w:comment>
  <w:comment w:id="9" w:author="Murphy, Seamus (WorldFish)" w:date="2017-10-20T07:01:00Z" w:initials="MS(">
    <w:p w14:paraId="0DB92071" w14:textId="239F5347" w:rsidR="00982A89" w:rsidRDefault="00982A89">
      <w:pPr>
        <w:pStyle w:val="CommentText"/>
      </w:pPr>
      <w:r>
        <w:rPr>
          <w:rStyle w:val="CommentReference"/>
        </w:rPr>
        <w:annotationRef/>
      </w:r>
      <w:r>
        <w:t xml:space="preserve">Voice Recorded and Unconstrained – same as above, useful for report writing about dietary habits of the poor. </w:t>
      </w:r>
    </w:p>
  </w:comment>
  <w:comment w:id="10" w:author="Murphy, Seamus (WorldFish)" w:date="2017-10-20T07:04:00Z" w:initials="MS(">
    <w:p w14:paraId="55EEEDD3" w14:textId="4E4BE20A" w:rsidR="00982A89" w:rsidRDefault="00982A89">
      <w:pPr>
        <w:pStyle w:val="CommentText"/>
      </w:pPr>
      <w:r>
        <w:rPr>
          <w:rStyle w:val="CommentReference"/>
        </w:rPr>
        <w:annotationRef/>
      </w:r>
      <w:r>
        <w:t>Constrained</w:t>
      </w:r>
    </w:p>
  </w:comment>
  <w:comment w:id="11" w:author="Murphy, Seamus (WorldFish)" w:date="2017-10-20T07:05:00Z" w:initials="MS(">
    <w:p w14:paraId="50518E72" w14:textId="6A384C1A" w:rsidR="00982A89" w:rsidRDefault="00982A89">
      <w:pPr>
        <w:pStyle w:val="CommentText"/>
      </w:pPr>
      <w:r>
        <w:rPr>
          <w:rStyle w:val="CommentReference"/>
        </w:rPr>
        <w:annotationRef/>
      </w:r>
      <w:r>
        <w:t xml:space="preserve">Unconstrained and voice recorded </w:t>
      </w:r>
    </w:p>
  </w:comment>
  <w:comment w:id="12" w:author="Murphy, Seamus (WorldFish)" w:date="2017-10-20T07:11:00Z" w:initials="MS(">
    <w:p w14:paraId="79747476" w14:textId="4D7305BD" w:rsidR="00982A89" w:rsidRDefault="00982A89">
      <w:pPr>
        <w:pStyle w:val="CommentText"/>
      </w:pPr>
      <w:r>
        <w:rPr>
          <w:rStyle w:val="CommentReference"/>
        </w:rPr>
        <w:annotationRef/>
      </w:r>
      <w:r>
        <w:t>Constrained - likert scale of 1 – 10 and choice of characteristics</w:t>
      </w:r>
    </w:p>
  </w:comment>
  <w:comment w:id="13" w:author="Murphy, Seamus (WorldFish)" w:date="2017-10-20T07:26:00Z" w:initials="MS(">
    <w:p w14:paraId="2DCDFC8E" w14:textId="0E573AF4" w:rsidR="00982A89" w:rsidRDefault="00982A89">
      <w:pPr>
        <w:pStyle w:val="CommentText"/>
      </w:pPr>
      <w:r>
        <w:rPr>
          <w:rStyle w:val="CommentReference"/>
        </w:rPr>
        <w:annotationRef/>
      </w:r>
      <w:r>
        <w:t>Unconstrained and voice recorded</w:t>
      </w:r>
    </w:p>
  </w:comment>
  <w:comment w:id="14" w:author="Murphy, Seamus (WorldFish)" w:date="2017-10-20T07:26:00Z" w:initials="MS(">
    <w:p w14:paraId="6C44097C" w14:textId="77777777" w:rsidR="00982A89" w:rsidRDefault="00982A89" w:rsidP="00A01612">
      <w:pPr>
        <w:pStyle w:val="CommentText"/>
      </w:pPr>
      <w:r>
        <w:rPr>
          <w:rStyle w:val="CommentReference"/>
        </w:rPr>
        <w:annotationRef/>
      </w:r>
      <w:r>
        <w:t>Unconstrained and voice recorded</w:t>
      </w:r>
    </w:p>
  </w:comment>
  <w:comment w:id="15" w:author="Murphy, Seamus (WorldFish)" w:date="2017-10-20T07:35:00Z" w:initials="MS(">
    <w:p w14:paraId="1B43C285" w14:textId="2108CAFC" w:rsidR="00982A89" w:rsidRDefault="00982A89">
      <w:pPr>
        <w:pStyle w:val="CommentText"/>
      </w:pPr>
      <w:r>
        <w:rPr>
          <w:rStyle w:val="CommentReference"/>
        </w:rPr>
        <w:annotationRef/>
      </w:r>
      <w:r>
        <w:t>Unconstrained and voice recorded</w:t>
      </w:r>
    </w:p>
  </w:comment>
  <w:comment w:id="16" w:author="Murphy, Seamus (WorldFish)" w:date="2017-10-20T07:39:00Z" w:initials="MS(">
    <w:p w14:paraId="492B9A94" w14:textId="28AA61F9" w:rsidR="00982A89" w:rsidRDefault="00982A89">
      <w:pPr>
        <w:pStyle w:val="CommentText"/>
      </w:pPr>
      <w:r>
        <w:rPr>
          <w:rStyle w:val="CommentReference"/>
        </w:rPr>
        <w:annotationRef/>
      </w:r>
      <w:r>
        <w:t>Constrained</w:t>
      </w:r>
    </w:p>
  </w:comment>
  <w:comment w:id="17" w:author="Murphy, Seamus (WorldFish)" w:date="2017-10-20T07:46:00Z" w:initials="MS(">
    <w:p w14:paraId="56CF2E59" w14:textId="5C6F02AA" w:rsidR="00982A89" w:rsidRDefault="00982A89">
      <w:pPr>
        <w:pStyle w:val="CommentText"/>
      </w:pPr>
      <w:r>
        <w:rPr>
          <w:rStyle w:val="CommentReference"/>
        </w:rPr>
        <w:annotationRef/>
      </w:r>
      <w:r>
        <w:t>Constrained</w:t>
      </w:r>
    </w:p>
  </w:comment>
  <w:comment w:id="18" w:author="Murphy, Seamus (WorldFish)" w:date="2017-10-20T07:46:00Z" w:initials="MS(">
    <w:p w14:paraId="142B3CF4" w14:textId="526AF364" w:rsidR="00982A89" w:rsidRDefault="00982A89">
      <w:pPr>
        <w:pStyle w:val="CommentText"/>
      </w:pPr>
      <w:r>
        <w:rPr>
          <w:rStyle w:val="CommentReference"/>
        </w:rPr>
        <w:annotationRef/>
      </w:r>
      <w:r>
        <w:t>Constrained by picture references – grade 1 – 3; pieces A - E</w:t>
      </w:r>
    </w:p>
  </w:comment>
  <w:comment w:id="19" w:author="Murphy, Seamus (WorldFish)" w:date="2017-10-20T07:49:00Z" w:initials="MS(">
    <w:p w14:paraId="0D95D881" w14:textId="4C042CC7" w:rsidR="00982A89" w:rsidRDefault="00982A89">
      <w:pPr>
        <w:pStyle w:val="CommentText"/>
      </w:pPr>
      <w:r>
        <w:rPr>
          <w:rStyle w:val="CommentReference"/>
        </w:rPr>
        <w:annotationRef/>
      </w:r>
      <w:r>
        <w:t>Constrained</w:t>
      </w:r>
    </w:p>
  </w:comment>
  <w:comment w:id="20" w:author="Murphy, Seamus (WorldFish)" w:date="2017-10-20T07:55:00Z" w:initials="MS(">
    <w:p w14:paraId="2D4AAE69" w14:textId="63AB67CB" w:rsidR="00982A89" w:rsidRDefault="00982A89">
      <w:pPr>
        <w:pStyle w:val="CommentText"/>
      </w:pPr>
      <w:r>
        <w:rPr>
          <w:rStyle w:val="CommentReference"/>
        </w:rPr>
        <w:annotationRef/>
      </w:r>
      <w:r>
        <w:t>Constrained</w:t>
      </w:r>
    </w:p>
  </w:comment>
  <w:comment w:id="21" w:author="Murphy, Seamus (WorldFish)" w:date="2017-10-20T07:55:00Z" w:initials="MS(">
    <w:p w14:paraId="41B9B0A9" w14:textId="56F80C0D" w:rsidR="00982A89" w:rsidRDefault="00982A89">
      <w:pPr>
        <w:pStyle w:val="CommentText"/>
      </w:pPr>
      <w:r>
        <w:rPr>
          <w:rStyle w:val="CommentReference"/>
        </w:rPr>
        <w:annotationRef/>
      </w:r>
      <w:r>
        <w:t>Constrained</w:t>
      </w:r>
    </w:p>
  </w:comment>
  <w:comment w:id="22" w:author="Murphy, Seamus (WorldFish)" w:date="2017-10-20T07:56:00Z" w:initials="MS(">
    <w:p w14:paraId="04F32438" w14:textId="34C496CC" w:rsidR="00982A89" w:rsidRDefault="00982A89">
      <w:pPr>
        <w:pStyle w:val="CommentText"/>
      </w:pPr>
      <w:r>
        <w:rPr>
          <w:rStyle w:val="CommentReference"/>
        </w:rPr>
        <w:annotationRef/>
      </w:r>
      <w:r>
        <w:t>Constrained</w:t>
      </w:r>
    </w:p>
  </w:comment>
  <w:comment w:id="23" w:author="Murphy, Seamus (WorldFish)" w:date="2017-10-20T07:57:00Z" w:initials="MS(">
    <w:p w14:paraId="74D9CFCC" w14:textId="1E43BC1A" w:rsidR="00982A89" w:rsidRDefault="00982A89">
      <w:pPr>
        <w:pStyle w:val="CommentText"/>
      </w:pPr>
      <w:r>
        <w:rPr>
          <w:rStyle w:val="CommentReference"/>
        </w:rPr>
        <w:annotationRef/>
      </w:r>
      <w:r>
        <w:t>Unconstrained but not voice recorded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9ED67C" w15:done="0"/>
  <w15:commentEx w15:paraId="474F6DC7" w15:done="0"/>
  <w15:commentEx w15:paraId="324A80E4" w15:done="0"/>
  <w15:commentEx w15:paraId="0DB92071" w15:done="0"/>
  <w15:commentEx w15:paraId="55EEEDD3" w15:done="0"/>
  <w15:commentEx w15:paraId="50518E72" w15:done="0"/>
  <w15:commentEx w15:paraId="79747476" w15:done="0"/>
  <w15:commentEx w15:paraId="2DCDFC8E" w15:done="0"/>
  <w15:commentEx w15:paraId="6C44097C" w15:done="0"/>
  <w15:commentEx w15:paraId="1B43C285" w15:done="0"/>
  <w15:commentEx w15:paraId="492B9A94" w15:done="0"/>
  <w15:commentEx w15:paraId="56CF2E59" w15:done="0"/>
  <w15:commentEx w15:paraId="142B3CF4" w15:done="0"/>
  <w15:commentEx w15:paraId="0D95D881" w15:done="0"/>
  <w15:commentEx w15:paraId="2D4AAE69" w15:done="0"/>
  <w15:commentEx w15:paraId="41B9B0A9" w15:done="0"/>
  <w15:commentEx w15:paraId="04F32438" w15:done="0"/>
  <w15:commentEx w15:paraId="74D9CFC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48457" w14:textId="77777777" w:rsidR="00402D58" w:rsidRDefault="00402D58" w:rsidP="00DA7E71">
      <w:r>
        <w:separator/>
      </w:r>
    </w:p>
  </w:endnote>
  <w:endnote w:type="continuationSeparator" w:id="0">
    <w:p w14:paraId="3FDBAE1D" w14:textId="77777777" w:rsidR="00402D58" w:rsidRDefault="00402D58" w:rsidP="00DA7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CondensedBold">
    <w:altName w:val="Times New Roman"/>
    <w:charset w:val="00"/>
    <w:family w:val="auto"/>
    <w:pitch w:val="default"/>
  </w:font>
  <w:font w:name="Univers-Condensed">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DC0FA" w14:textId="77777777" w:rsidR="00402D58" w:rsidRDefault="00402D58" w:rsidP="00DA7E71">
      <w:r>
        <w:separator/>
      </w:r>
    </w:p>
  </w:footnote>
  <w:footnote w:type="continuationSeparator" w:id="0">
    <w:p w14:paraId="25AFEDE2" w14:textId="77777777" w:rsidR="00402D58" w:rsidRDefault="00402D58" w:rsidP="00DA7E71">
      <w:r>
        <w:continuationSeparator/>
      </w:r>
    </w:p>
  </w:footnote>
  <w:footnote w:id="1">
    <w:p w14:paraId="0F17C276" w14:textId="77777777" w:rsidR="00982A89" w:rsidRDefault="00982A89" w:rsidP="00DA7E71">
      <w:pPr>
        <w:pStyle w:val="FootnoteText"/>
      </w:pPr>
      <w:r>
        <w:rPr>
          <w:rStyle w:val="FootnoteReference"/>
          <w:lang w:eastAsia="en-US"/>
        </w:rPr>
        <w:t>[1]</w:t>
      </w:r>
      <w:r>
        <w:t xml:space="preserve"> </w:t>
      </w:r>
      <w:r w:rsidRPr="00DA7E71">
        <w:rPr>
          <w:sz w:val="16"/>
        </w:rPr>
        <w:t xml:space="preserve">FAO &amp; USAID, 2016 ‘Minimum Dietary Diversity for Women; A Guide to Measurement’, FAO Rome; See also WHO, 20008, </w:t>
      </w:r>
    </w:p>
  </w:footnote>
  <w:footnote w:id="2">
    <w:p w14:paraId="1D8BDC32" w14:textId="77777777" w:rsidR="00982A89" w:rsidRDefault="00982A89" w:rsidP="00DA7E71">
      <w:pPr>
        <w:pStyle w:val="FootnoteText"/>
      </w:pPr>
      <w:r>
        <w:rPr>
          <w:rStyle w:val="FootnoteReference"/>
          <w:lang w:eastAsia="en-US"/>
        </w:rPr>
        <w:t>[2]</w:t>
      </w:r>
      <w:r>
        <w:t xml:space="preserve"> </w:t>
      </w:r>
      <w:r>
        <w:rPr>
          <w:color w:val="000000"/>
          <w:sz w:val="19"/>
          <w:szCs w:val="19"/>
        </w:rPr>
        <w:t xml:space="preserve">The 11 micronutrients were vitamin A, thiamine, riboflavin, niacin, vitamin B6, folate, vitamin B12, vitamin C, calcium, iron and zinc. See Arimond et al., 2010, and Martin-Prével et al., 2015, for the rationale for selection of micronutrients and for methods and results of a multistage research process assessing and comparing candidate indicators. See </w:t>
      </w:r>
      <w:r>
        <w:rPr>
          <w:rStyle w:val="A15"/>
          <w:sz w:val="19"/>
          <w:szCs w:val="19"/>
        </w:rPr>
        <w:t xml:space="preserve">http://www.fantaproject.org/monitoring-and-evaluation/minimum-dietary-diversity-women-indicator-mddw </w:t>
      </w:r>
      <w:r>
        <w:rPr>
          <w:color w:val="000000"/>
          <w:sz w:val="19"/>
          <w:szCs w:val="19"/>
        </w:rPr>
        <w:t>for a description of a 2014 consensus meeting where stakeholders reviewed results and finalised indicator selection.</w:t>
      </w:r>
    </w:p>
  </w:footnote>
  <w:footnote w:id="3">
    <w:p w14:paraId="198B2DE7" w14:textId="77777777" w:rsidR="00982A89" w:rsidRDefault="00982A89" w:rsidP="00DA7E71">
      <w:pPr>
        <w:spacing w:before="60" w:after="60"/>
        <w:jc w:val="both"/>
        <w:rPr>
          <w:sz w:val="18"/>
          <w:szCs w:val="18"/>
        </w:rPr>
      </w:pPr>
      <w:r>
        <w:rPr>
          <w:rStyle w:val="FootnoteReference"/>
          <w:lang w:eastAsia="en-US"/>
        </w:rPr>
        <w:t>[3]</w:t>
      </w:r>
      <w:r>
        <w:rPr>
          <w:sz w:val="18"/>
          <w:szCs w:val="18"/>
        </w:rPr>
        <w:t>(</w:t>
      </w:r>
      <w:hyperlink r:id="rId1" w:history="1">
        <w:r>
          <w:rPr>
            <w:rStyle w:val="Hyperlink"/>
            <w:sz w:val="18"/>
            <w:szCs w:val="18"/>
          </w:rPr>
          <w:t>https://www.pim.cgiar.org/files/2012/05/Standards-for-Collecting-Sex-Disaggregated-Data-for-Gender-Analysis.pdf</w:t>
        </w:r>
      </w:hyperlink>
      <w:r>
        <w:rPr>
          <w:sz w:val="18"/>
          <w:szCs w:val="18"/>
        </w:rPr>
        <w:t>)</w:t>
      </w:r>
    </w:p>
    <w:p w14:paraId="0B6CB231" w14:textId="77777777" w:rsidR="00982A89" w:rsidRDefault="00982A89" w:rsidP="00DA7E71">
      <w:pPr>
        <w:pStyle w:val="FootnoteText"/>
      </w:pPr>
    </w:p>
  </w:footnote>
  <w:footnote w:id="4">
    <w:p w14:paraId="63FCA8E9" w14:textId="77777777" w:rsidR="00982A89" w:rsidRDefault="00982A89" w:rsidP="00DA7E71"/>
    <w:p w14:paraId="6EE8EBCD" w14:textId="77777777" w:rsidR="00982A89" w:rsidRDefault="00982A89" w:rsidP="00DA7E7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16ACD"/>
    <w:multiLevelType w:val="hybridMultilevel"/>
    <w:tmpl w:val="F94A542A"/>
    <w:lvl w:ilvl="0" w:tplc="372E2A6E">
      <w:start w:val="1"/>
      <w:numFmt w:val="decimal"/>
      <w:lvlText w:val="%1."/>
      <w:lvlJc w:val="left"/>
      <w:pPr>
        <w:ind w:left="720" w:hanging="360"/>
      </w:pPr>
      <w:rPr>
        <w:rFonts w:asciiTheme="minorHAnsi" w:hAnsiTheme="minorHAnsi" w:cstheme="minorHAnsi"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F651D82"/>
    <w:multiLevelType w:val="hybridMultilevel"/>
    <w:tmpl w:val="5E9049A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5A553DA"/>
    <w:multiLevelType w:val="hybridMultilevel"/>
    <w:tmpl w:val="F600ECDE"/>
    <w:lvl w:ilvl="0" w:tplc="A6D6E8EA">
      <w:start w:val="8"/>
      <w:numFmt w:val="decimal"/>
      <w:lvlText w:val="%1."/>
      <w:lvlJc w:val="left"/>
      <w:pPr>
        <w:ind w:left="720" w:hanging="360"/>
      </w:pPr>
      <w:rPr>
        <w:rFonts w:ascii="Calibri" w:eastAsia="Calibri" w:hAnsi="Calibri" w:cs="Times New Roman" w:hint="default"/>
        <w:b/>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5B00C4C"/>
    <w:multiLevelType w:val="hybridMultilevel"/>
    <w:tmpl w:val="E370FB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15:restartNumberingAfterBreak="0">
    <w:nsid w:val="2FB61206"/>
    <w:multiLevelType w:val="hybridMultilevel"/>
    <w:tmpl w:val="692A0D8E"/>
    <w:lvl w:ilvl="0" w:tplc="AB66FF18">
      <w:start w:val="1"/>
      <w:numFmt w:val="decimal"/>
      <w:lvlText w:val="%1."/>
      <w:lvlJc w:val="left"/>
      <w:pPr>
        <w:ind w:left="720" w:hanging="360"/>
      </w:pPr>
      <w:rPr>
        <w:b w:val="0"/>
        <w:i w:val="0"/>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3160A09"/>
    <w:multiLevelType w:val="hybridMultilevel"/>
    <w:tmpl w:val="8E2E23F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40E2DDA"/>
    <w:multiLevelType w:val="hybridMultilevel"/>
    <w:tmpl w:val="7E46E44E"/>
    <w:lvl w:ilvl="0" w:tplc="67CEA1B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7FB613C"/>
    <w:multiLevelType w:val="hybridMultilevel"/>
    <w:tmpl w:val="16DA2C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15:restartNumberingAfterBreak="0">
    <w:nsid w:val="3EC8306F"/>
    <w:multiLevelType w:val="hybridMultilevel"/>
    <w:tmpl w:val="E370FB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 w15:restartNumberingAfterBreak="0">
    <w:nsid w:val="45756A06"/>
    <w:multiLevelType w:val="hybridMultilevel"/>
    <w:tmpl w:val="5E6CC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0DA4A3D"/>
    <w:multiLevelType w:val="hybridMultilevel"/>
    <w:tmpl w:val="B13251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E685685"/>
    <w:multiLevelType w:val="hybridMultilevel"/>
    <w:tmpl w:val="5986BA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D3C462C"/>
    <w:multiLevelType w:val="hybridMultilevel"/>
    <w:tmpl w:val="75F822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11"/>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urphy, Seamus (WorldFish)">
    <w15:presenceInfo w15:providerId="None" w15:userId="Murphy, Seamus (WorldFis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E71"/>
    <w:rsid w:val="00013D8C"/>
    <w:rsid w:val="00141CDD"/>
    <w:rsid w:val="001F38A3"/>
    <w:rsid w:val="00213DB1"/>
    <w:rsid w:val="00234451"/>
    <w:rsid w:val="0028047F"/>
    <w:rsid w:val="002E2D42"/>
    <w:rsid w:val="00333FDA"/>
    <w:rsid w:val="00402D58"/>
    <w:rsid w:val="004D4E2D"/>
    <w:rsid w:val="00516C88"/>
    <w:rsid w:val="005A13B0"/>
    <w:rsid w:val="005A3B2F"/>
    <w:rsid w:val="005A6356"/>
    <w:rsid w:val="005B3362"/>
    <w:rsid w:val="00643A16"/>
    <w:rsid w:val="006813D3"/>
    <w:rsid w:val="007250F6"/>
    <w:rsid w:val="007D14F8"/>
    <w:rsid w:val="0080713E"/>
    <w:rsid w:val="00982A89"/>
    <w:rsid w:val="00A01612"/>
    <w:rsid w:val="00A1205F"/>
    <w:rsid w:val="00B54E4D"/>
    <w:rsid w:val="00BA1303"/>
    <w:rsid w:val="00C55DAE"/>
    <w:rsid w:val="00C95DAF"/>
    <w:rsid w:val="00DA7E71"/>
    <w:rsid w:val="00DB0CC7"/>
    <w:rsid w:val="00DE3F8C"/>
    <w:rsid w:val="00E33D32"/>
    <w:rsid w:val="00E343EC"/>
    <w:rsid w:val="00EA02A0"/>
    <w:rsid w:val="00FC7A7E"/>
    <w:rsid w:val="00FE5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786CB"/>
  <w15:chartTrackingRefBased/>
  <w15:docId w15:val="{AE40305F-7C7E-48CA-A3F0-B8A3A3B3C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E71"/>
    <w:pPr>
      <w:spacing w:after="0" w:line="240" w:lineRule="auto"/>
    </w:pPr>
    <w:rPr>
      <w:rFonts w:ascii="Calibri" w:eastAsia="SimSun" w:hAnsi="Calibri" w:cs="Calibri"/>
      <w:lang w:eastAsia="zh-CN"/>
    </w:rPr>
  </w:style>
  <w:style w:type="paragraph" w:styleId="Heading1">
    <w:name w:val="heading 1"/>
    <w:basedOn w:val="Normal"/>
    <w:link w:val="Heading1Char"/>
    <w:uiPriority w:val="9"/>
    <w:qFormat/>
    <w:rsid w:val="00DA7E71"/>
    <w:pPr>
      <w:keepNext/>
      <w:spacing w:before="240"/>
      <w:outlineLvl w:val="0"/>
    </w:pPr>
    <w:rPr>
      <w:b/>
      <w:bCs/>
      <w:kern w:val="36"/>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7E71"/>
    <w:rPr>
      <w:rFonts w:ascii="Calibri" w:eastAsia="SimSun" w:hAnsi="Calibri" w:cs="Calibri"/>
      <w:b/>
      <w:bCs/>
      <w:kern w:val="36"/>
      <w:sz w:val="28"/>
      <w:szCs w:val="28"/>
      <w:lang w:eastAsia="zh-CN"/>
    </w:rPr>
  </w:style>
  <w:style w:type="character" w:styleId="Hyperlink">
    <w:name w:val="Hyperlink"/>
    <w:basedOn w:val="DefaultParagraphFont"/>
    <w:uiPriority w:val="99"/>
    <w:semiHidden/>
    <w:unhideWhenUsed/>
    <w:rsid w:val="00DA7E71"/>
    <w:rPr>
      <w:color w:val="0563C1"/>
      <w:u w:val="single"/>
    </w:rPr>
  </w:style>
  <w:style w:type="paragraph" w:customStyle="1" w:styleId="msonormal0">
    <w:name w:val="msonormal"/>
    <w:basedOn w:val="Normal"/>
    <w:rsid w:val="00DA7E71"/>
    <w:pPr>
      <w:spacing w:before="100" w:beforeAutospacing="1" w:after="100" w:afterAutospacing="1"/>
    </w:pPr>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DA7E71"/>
    <w:rPr>
      <w:rFonts w:ascii="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A7E71"/>
    <w:rPr>
      <w:rFonts w:ascii="Times New Roman" w:eastAsia="SimSun" w:hAnsi="Times New Roman" w:cs="Times New Roman"/>
      <w:sz w:val="20"/>
      <w:szCs w:val="20"/>
      <w:lang w:eastAsia="zh-CN"/>
    </w:rPr>
  </w:style>
  <w:style w:type="character" w:customStyle="1" w:styleId="CommentTextChar">
    <w:name w:val="Comment Text Char"/>
    <w:basedOn w:val="DefaultParagraphFont"/>
    <w:link w:val="CommentText"/>
    <w:uiPriority w:val="99"/>
    <w:semiHidden/>
    <w:rsid w:val="00DA7E71"/>
    <w:rPr>
      <w:rFonts w:ascii="Calibri" w:eastAsia="SimSun" w:hAnsi="Calibri" w:cs="Calibri"/>
      <w:sz w:val="24"/>
      <w:szCs w:val="24"/>
      <w:lang w:eastAsia="zh-CN"/>
    </w:rPr>
  </w:style>
  <w:style w:type="paragraph" w:styleId="CommentText">
    <w:name w:val="annotation text"/>
    <w:basedOn w:val="Normal"/>
    <w:link w:val="CommentTextChar"/>
    <w:uiPriority w:val="99"/>
    <w:semiHidden/>
    <w:unhideWhenUsed/>
    <w:rsid w:val="00DA7E71"/>
    <w:pPr>
      <w:spacing w:after="200"/>
    </w:pPr>
    <w:rPr>
      <w:sz w:val="24"/>
      <w:szCs w:val="24"/>
    </w:rPr>
  </w:style>
  <w:style w:type="character" w:customStyle="1" w:styleId="HeaderChar">
    <w:name w:val="Header Char"/>
    <w:basedOn w:val="DefaultParagraphFont"/>
    <w:link w:val="Header"/>
    <w:uiPriority w:val="99"/>
    <w:semiHidden/>
    <w:rsid w:val="00DA7E71"/>
    <w:rPr>
      <w:rFonts w:ascii="Calibri" w:eastAsia="SimSun" w:hAnsi="Calibri" w:cs="Calibri"/>
      <w:lang w:eastAsia="zh-CN"/>
    </w:rPr>
  </w:style>
  <w:style w:type="paragraph" w:styleId="Header">
    <w:name w:val="header"/>
    <w:basedOn w:val="Normal"/>
    <w:link w:val="HeaderChar"/>
    <w:uiPriority w:val="99"/>
    <w:semiHidden/>
    <w:unhideWhenUsed/>
    <w:rsid w:val="00DA7E71"/>
  </w:style>
  <w:style w:type="character" w:customStyle="1" w:styleId="FooterChar">
    <w:name w:val="Footer Char"/>
    <w:basedOn w:val="DefaultParagraphFont"/>
    <w:link w:val="Footer"/>
    <w:uiPriority w:val="99"/>
    <w:semiHidden/>
    <w:rsid w:val="00DA7E71"/>
    <w:rPr>
      <w:rFonts w:ascii="Calibri" w:eastAsia="SimSun" w:hAnsi="Calibri" w:cs="Calibri"/>
      <w:lang w:eastAsia="zh-CN"/>
    </w:rPr>
  </w:style>
  <w:style w:type="paragraph" w:styleId="Footer">
    <w:name w:val="footer"/>
    <w:basedOn w:val="Normal"/>
    <w:link w:val="FooterChar"/>
    <w:uiPriority w:val="99"/>
    <w:semiHidden/>
    <w:unhideWhenUsed/>
    <w:rsid w:val="00DA7E71"/>
  </w:style>
  <w:style w:type="paragraph" w:styleId="BodyText">
    <w:name w:val="Body Text"/>
    <w:basedOn w:val="Normal"/>
    <w:link w:val="BodyTextChar"/>
    <w:uiPriority w:val="99"/>
    <w:unhideWhenUsed/>
    <w:rsid w:val="00DA7E71"/>
    <w:pPr>
      <w:spacing w:after="120"/>
    </w:pPr>
  </w:style>
  <w:style w:type="character" w:customStyle="1" w:styleId="BodyTextChar">
    <w:name w:val="Body Text Char"/>
    <w:basedOn w:val="DefaultParagraphFont"/>
    <w:link w:val="BodyText"/>
    <w:uiPriority w:val="99"/>
    <w:rsid w:val="00DA7E71"/>
    <w:rPr>
      <w:rFonts w:ascii="Calibri" w:eastAsia="SimSun" w:hAnsi="Calibri" w:cs="Calibri"/>
      <w:lang w:eastAsia="zh-CN"/>
    </w:rPr>
  </w:style>
  <w:style w:type="character" w:customStyle="1" w:styleId="BodyText3Char">
    <w:name w:val="Body Text 3 Char"/>
    <w:aliases w:val="Char5 Char Char Char,Char5 Char Char1,Char5 Char Char Char11 Char,Char5 Char Char31 Char,Char5 Char Char Char Char Char1 Char,Body Text 31 Char Char1 Char,Body Text 32 Char1 Char,Char5 Char Char1 Char Char1 Char,Body Text 31 Char21 Char"/>
    <w:basedOn w:val="DefaultParagraphFont"/>
    <w:link w:val="BodyText3"/>
    <w:semiHidden/>
    <w:locked/>
    <w:rsid w:val="00DA7E71"/>
  </w:style>
  <w:style w:type="paragraph" w:styleId="BodyText3">
    <w:name w:val="Body Text 3"/>
    <w:aliases w:val="Char5 Char Char,Char5 Char,Char5 Char Char Char11,Char5 Char Char31,Char5 Char Char Char Char Char1,Body Text 31 Char Char1,Body Text 32 Char1,Char5 Char Char1 Char Char1,Body Text 31 Char21,Char5 Char Char2 Char1"/>
    <w:basedOn w:val="Normal"/>
    <w:link w:val="BodyText3Char"/>
    <w:semiHidden/>
    <w:unhideWhenUsed/>
    <w:rsid w:val="00DA7E71"/>
    <w:rPr>
      <w:rFonts w:asciiTheme="minorHAnsi" w:eastAsiaTheme="minorHAnsi" w:hAnsiTheme="minorHAnsi" w:cstheme="minorBidi"/>
      <w:lang w:eastAsia="en-US"/>
    </w:rPr>
  </w:style>
  <w:style w:type="character" w:customStyle="1" w:styleId="BodyText3Char1">
    <w:name w:val="Body Text 3 Char1"/>
    <w:aliases w:val="Char5 Char Char Char1,Char5 Char Char2,Char5 Char Char Char11 Char1,Char5 Char Char31 Char1,Char5 Char Char Char Char Char1 Char1,Body Text 31 Char Char1 Char1,Body Text 32 Char1 Char1,Char5 Char Char1 Char Char1 Char1"/>
    <w:basedOn w:val="DefaultParagraphFont"/>
    <w:uiPriority w:val="99"/>
    <w:semiHidden/>
    <w:rsid w:val="00DA7E71"/>
    <w:rPr>
      <w:rFonts w:ascii="Calibri" w:eastAsia="SimSun" w:hAnsi="Calibri" w:cs="Calibri"/>
      <w:sz w:val="16"/>
      <w:szCs w:val="16"/>
      <w:lang w:eastAsia="zh-CN"/>
    </w:rPr>
  </w:style>
  <w:style w:type="character" w:customStyle="1" w:styleId="CommentSubjectChar">
    <w:name w:val="Comment Subject Char"/>
    <w:basedOn w:val="CommentTextChar"/>
    <w:link w:val="CommentSubject"/>
    <w:uiPriority w:val="99"/>
    <w:semiHidden/>
    <w:rsid w:val="00DA7E71"/>
    <w:rPr>
      <w:rFonts w:ascii="Calibri" w:eastAsia="SimSun" w:hAnsi="Calibri" w:cs="Calibri"/>
      <w:b/>
      <w:bCs/>
      <w:sz w:val="20"/>
      <w:szCs w:val="20"/>
      <w:lang w:eastAsia="zh-CN"/>
    </w:rPr>
  </w:style>
  <w:style w:type="paragraph" w:styleId="CommentSubject">
    <w:name w:val="annotation subject"/>
    <w:basedOn w:val="Normal"/>
    <w:link w:val="CommentSubjectChar"/>
    <w:uiPriority w:val="99"/>
    <w:semiHidden/>
    <w:unhideWhenUsed/>
    <w:rsid w:val="00DA7E71"/>
    <w:pPr>
      <w:spacing w:after="200"/>
    </w:pPr>
    <w:rPr>
      <w:b/>
      <w:bCs/>
      <w:sz w:val="20"/>
      <w:szCs w:val="20"/>
    </w:rPr>
  </w:style>
  <w:style w:type="character" w:customStyle="1" w:styleId="BalloonTextChar">
    <w:name w:val="Balloon Text Char"/>
    <w:basedOn w:val="DefaultParagraphFont"/>
    <w:link w:val="BalloonText"/>
    <w:uiPriority w:val="99"/>
    <w:semiHidden/>
    <w:rsid w:val="00DA7E71"/>
    <w:rPr>
      <w:rFonts w:ascii="Tahoma" w:eastAsia="SimSun" w:hAnsi="Tahoma" w:cs="Tahoma"/>
      <w:sz w:val="16"/>
      <w:szCs w:val="16"/>
      <w:lang w:eastAsia="zh-CN"/>
    </w:rPr>
  </w:style>
  <w:style w:type="paragraph" w:styleId="BalloonText">
    <w:name w:val="Balloon Text"/>
    <w:basedOn w:val="Normal"/>
    <w:link w:val="BalloonTextChar"/>
    <w:uiPriority w:val="99"/>
    <w:semiHidden/>
    <w:unhideWhenUsed/>
    <w:rsid w:val="00DA7E71"/>
    <w:rPr>
      <w:rFonts w:ascii="Tahoma" w:hAnsi="Tahoma" w:cs="Tahoma"/>
      <w:sz w:val="16"/>
      <w:szCs w:val="16"/>
    </w:rPr>
  </w:style>
  <w:style w:type="paragraph" w:styleId="NoSpacing">
    <w:name w:val="No Spacing"/>
    <w:basedOn w:val="Normal"/>
    <w:uiPriority w:val="1"/>
    <w:qFormat/>
    <w:rsid w:val="00DA7E71"/>
  </w:style>
  <w:style w:type="paragraph" w:styleId="ListParagraph">
    <w:name w:val="List Paragraph"/>
    <w:basedOn w:val="Normal"/>
    <w:uiPriority w:val="34"/>
    <w:qFormat/>
    <w:rsid w:val="00DA7E71"/>
    <w:pPr>
      <w:spacing w:after="200"/>
      <w:ind w:left="720"/>
      <w:contextualSpacing/>
    </w:pPr>
  </w:style>
  <w:style w:type="paragraph" w:customStyle="1" w:styleId="Default">
    <w:name w:val="Default"/>
    <w:basedOn w:val="Normal"/>
    <w:rsid w:val="00DA7E71"/>
    <w:pPr>
      <w:autoSpaceDE w:val="0"/>
      <w:autoSpaceDN w:val="0"/>
    </w:pPr>
    <w:rPr>
      <w:rFonts w:ascii="Times New Roman" w:hAnsi="Times New Roman" w:cs="Times New Roman"/>
      <w:color w:val="000000"/>
      <w:sz w:val="24"/>
      <w:szCs w:val="24"/>
    </w:rPr>
  </w:style>
  <w:style w:type="character" w:styleId="FootnoteReference">
    <w:name w:val="footnote reference"/>
    <w:basedOn w:val="DefaultParagraphFont"/>
    <w:uiPriority w:val="99"/>
    <w:semiHidden/>
    <w:unhideWhenUsed/>
    <w:rsid w:val="00DA7E71"/>
    <w:rPr>
      <w:vertAlign w:val="superscript"/>
    </w:rPr>
  </w:style>
  <w:style w:type="character" w:customStyle="1" w:styleId="A15">
    <w:name w:val="A15"/>
    <w:basedOn w:val="DefaultParagraphFont"/>
    <w:uiPriority w:val="99"/>
    <w:rsid w:val="00DA7E71"/>
    <w:rPr>
      <w:color w:val="000000"/>
      <w:u w:val="single"/>
    </w:rPr>
  </w:style>
  <w:style w:type="paragraph" w:styleId="Caption">
    <w:name w:val="caption"/>
    <w:basedOn w:val="Normal"/>
    <w:next w:val="Normal"/>
    <w:uiPriority w:val="35"/>
    <w:unhideWhenUsed/>
    <w:qFormat/>
    <w:rsid w:val="004D4E2D"/>
    <w:pPr>
      <w:spacing w:after="200"/>
    </w:pPr>
    <w:rPr>
      <w:i/>
      <w:iCs/>
      <w:color w:val="44546A" w:themeColor="text2"/>
      <w:sz w:val="18"/>
      <w:szCs w:val="18"/>
    </w:rPr>
  </w:style>
  <w:style w:type="character" w:styleId="CommentReference">
    <w:name w:val="annotation reference"/>
    <w:basedOn w:val="DefaultParagraphFont"/>
    <w:uiPriority w:val="99"/>
    <w:semiHidden/>
    <w:unhideWhenUsed/>
    <w:rsid w:val="00141CD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238606">
      <w:bodyDiv w:val="1"/>
      <w:marLeft w:val="0"/>
      <w:marRight w:val="0"/>
      <w:marTop w:val="0"/>
      <w:marBottom w:val="0"/>
      <w:divBdr>
        <w:top w:val="none" w:sz="0" w:space="0" w:color="auto"/>
        <w:left w:val="none" w:sz="0" w:space="0" w:color="auto"/>
        <w:bottom w:val="none" w:sz="0" w:space="0" w:color="auto"/>
        <w:right w:val="none" w:sz="0" w:space="0" w:color="auto"/>
      </w:divBdr>
      <w:divsChild>
        <w:div w:id="1484615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jpeg"/><Relationship Id="rId26" Type="http://schemas.openxmlformats.org/officeDocument/2006/relationships/image" Target="media/image14.png"/><Relationship Id="rId39" Type="http://schemas.openxmlformats.org/officeDocument/2006/relationships/image" Target="cid:image061.jpg@01D33541.E3F66B00" TargetMode="External"/><Relationship Id="rId3" Type="http://schemas.openxmlformats.org/officeDocument/2006/relationships/settings" Target="settings.xml"/><Relationship Id="rId21" Type="http://schemas.openxmlformats.org/officeDocument/2006/relationships/image" Target="cid:image018.gif@01D33541.E3F66B00" TargetMode="External"/><Relationship Id="rId34" Type="http://schemas.openxmlformats.org/officeDocument/2006/relationships/image" Target="media/image22.emf"/><Relationship Id="rId42" Type="http://schemas.openxmlformats.org/officeDocument/2006/relationships/image" Target="media/image29.png"/><Relationship Id="rId47" Type="http://schemas.openxmlformats.org/officeDocument/2006/relationships/image" Target="media/image34.emf"/><Relationship Id="rId50" Type="http://schemas.openxmlformats.org/officeDocument/2006/relationships/image" Target="media/image37.jpeg"/><Relationship Id="rId7" Type="http://schemas.openxmlformats.org/officeDocument/2006/relationships/hyperlink" Target="mailto:s.murphy@cgiar.org" TargetMode="Externa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3.gif"/><Relationship Id="rId33" Type="http://schemas.openxmlformats.org/officeDocument/2006/relationships/image" Target="media/image21.emf"/><Relationship Id="rId38" Type="http://schemas.openxmlformats.org/officeDocument/2006/relationships/image" Target="media/image26.jpeg"/><Relationship Id="rId46" Type="http://schemas.openxmlformats.org/officeDocument/2006/relationships/image" Target="media/image33.emf"/><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10.gif"/><Relationship Id="rId29" Type="http://schemas.openxmlformats.org/officeDocument/2006/relationships/image" Target="media/image17.png"/><Relationship Id="rId41" Type="http://schemas.openxmlformats.org/officeDocument/2006/relationships/image" Target="media/image28.gi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24" Type="http://schemas.openxmlformats.org/officeDocument/2006/relationships/image" Target="media/image12.gif"/><Relationship Id="rId32" Type="http://schemas.openxmlformats.org/officeDocument/2006/relationships/image" Target="media/image20.emf"/><Relationship Id="rId37" Type="http://schemas.openxmlformats.org/officeDocument/2006/relationships/image" Target="media/image25.emf"/><Relationship Id="rId40" Type="http://schemas.openxmlformats.org/officeDocument/2006/relationships/image" Target="media/image27.png"/><Relationship Id="rId45" Type="http://schemas.openxmlformats.org/officeDocument/2006/relationships/image" Target="media/image32.emf"/><Relationship Id="rId53"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image" Target="cid:image040.jpg@01D33541.E3F66B00" TargetMode="External"/><Relationship Id="rId28" Type="http://schemas.openxmlformats.org/officeDocument/2006/relationships/image" Target="media/image16.png"/><Relationship Id="rId36" Type="http://schemas.openxmlformats.org/officeDocument/2006/relationships/image" Target="media/image24.emf"/><Relationship Id="rId49" Type="http://schemas.openxmlformats.org/officeDocument/2006/relationships/image" Target="media/image36.emf"/><Relationship Id="rId10" Type="http://schemas.openxmlformats.org/officeDocument/2006/relationships/comments" Target="comments.xml"/><Relationship Id="rId19" Type="http://schemas.openxmlformats.org/officeDocument/2006/relationships/image" Target="cid:image017.jpg@01D33541.E3F66B00" TargetMode="External"/><Relationship Id="rId31" Type="http://schemas.openxmlformats.org/officeDocument/2006/relationships/image" Target="media/image19.png"/><Relationship Id="rId44" Type="http://schemas.openxmlformats.org/officeDocument/2006/relationships/image" Target="media/image31.pn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image" Target="media/image11.jpe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emf"/><Relationship Id="rId43" Type="http://schemas.openxmlformats.org/officeDocument/2006/relationships/image" Target="media/image30.png"/><Relationship Id="rId48" Type="http://schemas.openxmlformats.org/officeDocument/2006/relationships/image" Target="media/image35.emf"/><Relationship Id="rId8" Type="http://schemas.openxmlformats.org/officeDocument/2006/relationships/image" Target="media/image1.png"/><Relationship Id="rId51" Type="http://schemas.openxmlformats.org/officeDocument/2006/relationships/image" Target="cid:image079.jpg@01D33541.E3F66B0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pim.cgiar.org/files/2012/05/Standards-for-Collecting-Sex-Disaggregated-Data-for-Gender-Analysi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30</Pages>
  <Words>5974</Words>
  <Characters>34055</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Murphy, Seamus (WorldFish)</dc:creator>
  <cp:keywords/>
  <dc:description/>
  <cp:lastModifiedBy>Murphy, Seamus (WorldFish)</cp:lastModifiedBy>
  <cp:revision>10</cp:revision>
  <dcterms:created xsi:type="dcterms:W3CDTF">2017-09-29T12:50:00Z</dcterms:created>
  <dcterms:modified xsi:type="dcterms:W3CDTF">2018-10-22T15:43:00Z</dcterms:modified>
</cp:coreProperties>
</file>