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CFA" w:rsidRDefault="00957CFA" w:rsidP="00655442">
      <w:pPr>
        <w:spacing w:line="276" w:lineRule="auto"/>
        <w:jc w:val="center"/>
        <w:rPr>
          <w:rFonts w:ascii="Times New Roman" w:hAnsi="Times New Roman" w:cs="Times New Roman"/>
          <w:b/>
          <w:sz w:val="32"/>
          <w:szCs w:val="32"/>
        </w:rPr>
      </w:pPr>
      <w:bookmarkStart w:id="0" w:name="_GoBack"/>
      <w:bookmarkEnd w:id="0"/>
    </w:p>
    <w:p w:rsidR="00957CFA" w:rsidRDefault="00957CFA" w:rsidP="00655442">
      <w:pPr>
        <w:spacing w:line="276" w:lineRule="auto"/>
        <w:jc w:val="center"/>
        <w:rPr>
          <w:rFonts w:ascii="Times New Roman" w:hAnsi="Times New Roman" w:cs="Times New Roman"/>
          <w:b/>
          <w:sz w:val="32"/>
          <w:szCs w:val="32"/>
        </w:rPr>
      </w:pPr>
    </w:p>
    <w:p w:rsidR="00C64C92" w:rsidRPr="000D1100" w:rsidRDefault="00A978EE" w:rsidP="00655442">
      <w:pPr>
        <w:spacing w:line="276" w:lineRule="auto"/>
        <w:jc w:val="center"/>
        <w:rPr>
          <w:rFonts w:ascii="Times New Roman" w:hAnsi="Times New Roman" w:cs="Times New Roman"/>
          <w:b/>
          <w:sz w:val="32"/>
          <w:szCs w:val="32"/>
        </w:rPr>
      </w:pPr>
      <w:r w:rsidRPr="000D1100">
        <w:rPr>
          <w:rFonts w:ascii="Times New Roman" w:hAnsi="Times New Roman" w:cs="Times New Roman"/>
          <w:b/>
          <w:sz w:val="32"/>
          <w:szCs w:val="32"/>
        </w:rPr>
        <w:t xml:space="preserve">Fish Trade Program Research Methodology </w:t>
      </w:r>
    </w:p>
    <w:p w:rsidR="00A978EE" w:rsidRPr="000D1100" w:rsidRDefault="00A978EE" w:rsidP="00655442">
      <w:pPr>
        <w:spacing w:line="276" w:lineRule="auto"/>
        <w:rPr>
          <w:rFonts w:ascii="Times New Roman" w:hAnsi="Times New Roman" w:cs="Times New Roman"/>
          <w:b/>
          <w:sz w:val="36"/>
          <w:szCs w:val="36"/>
        </w:rPr>
      </w:pPr>
    </w:p>
    <w:p w:rsidR="00C64C92" w:rsidRPr="000D1100" w:rsidRDefault="00C64C92" w:rsidP="00655442">
      <w:pPr>
        <w:spacing w:line="276" w:lineRule="auto"/>
        <w:rPr>
          <w:rFonts w:ascii="Times New Roman" w:hAnsi="Times New Roman" w:cs="Times New Roman"/>
          <w:b/>
        </w:rPr>
      </w:pPr>
    </w:p>
    <w:p w:rsidR="00A978EE" w:rsidRPr="000D1100" w:rsidRDefault="00C64C92" w:rsidP="00655442">
      <w:pPr>
        <w:pStyle w:val="Body1"/>
        <w:spacing w:line="276" w:lineRule="auto"/>
        <w:jc w:val="center"/>
        <w:rPr>
          <w:b/>
          <w:sz w:val="28"/>
          <w:szCs w:val="28"/>
        </w:rPr>
      </w:pPr>
      <w:r w:rsidRPr="000D1100">
        <w:rPr>
          <w:b/>
          <w:sz w:val="28"/>
          <w:szCs w:val="28"/>
        </w:rPr>
        <w:t>WorldFish, NEPAD, AU IBAR</w:t>
      </w:r>
    </w:p>
    <w:p w:rsidR="00A978EE" w:rsidRPr="000D1100" w:rsidRDefault="00A978EE" w:rsidP="00655442">
      <w:pPr>
        <w:pStyle w:val="Body1"/>
        <w:spacing w:line="276" w:lineRule="auto"/>
        <w:jc w:val="center"/>
        <w:rPr>
          <w:b/>
          <w:sz w:val="32"/>
          <w:szCs w:val="32"/>
        </w:rPr>
      </w:pPr>
    </w:p>
    <w:p w:rsidR="00A978EE" w:rsidRPr="000D1100" w:rsidRDefault="00A978EE" w:rsidP="00655442">
      <w:pPr>
        <w:pStyle w:val="Body1"/>
        <w:spacing w:line="276" w:lineRule="auto"/>
        <w:jc w:val="center"/>
        <w:rPr>
          <w:b/>
          <w:sz w:val="32"/>
          <w:szCs w:val="32"/>
        </w:rPr>
      </w:pPr>
    </w:p>
    <w:p w:rsidR="00A978EE" w:rsidRPr="000D1100" w:rsidRDefault="00C64C92" w:rsidP="00655442">
      <w:pPr>
        <w:pStyle w:val="Body1"/>
        <w:spacing w:line="276" w:lineRule="auto"/>
        <w:jc w:val="center"/>
        <w:rPr>
          <w:b/>
          <w:sz w:val="40"/>
          <w:szCs w:val="40"/>
        </w:rPr>
      </w:pPr>
      <w:r w:rsidRPr="000D1100">
        <w:rPr>
          <w:b/>
          <w:sz w:val="36"/>
          <w:szCs w:val="36"/>
        </w:rPr>
        <w:t xml:space="preserve"> </w:t>
      </w:r>
      <w:r w:rsidR="00A978EE" w:rsidRPr="000D1100">
        <w:rPr>
          <w:b/>
          <w:sz w:val="40"/>
          <w:szCs w:val="40"/>
        </w:rPr>
        <w:t>Informal Fish Trade Research Handbook</w:t>
      </w:r>
    </w:p>
    <w:p w:rsidR="00A978EE" w:rsidRPr="000D1100" w:rsidRDefault="00A978EE" w:rsidP="00655442">
      <w:pPr>
        <w:pStyle w:val="Body1"/>
        <w:spacing w:line="276" w:lineRule="auto"/>
        <w:jc w:val="center"/>
        <w:rPr>
          <w:b/>
          <w:sz w:val="36"/>
          <w:szCs w:val="36"/>
        </w:rPr>
      </w:pPr>
    </w:p>
    <w:p w:rsidR="00A978EE" w:rsidRPr="000D1100" w:rsidRDefault="00A978EE" w:rsidP="00655442">
      <w:pPr>
        <w:spacing w:line="276" w:lineRule="auto"/>
        <w:rPr>
          <w:rFonts w:ascii="Times New Roman" w:hAnsi="Times New Roman" w:cs="Times New Roman"/>
          <w:b/>
          <w:sz w:val="36"/>
          <w:szCs w:val="36"/>
        </w:rPr>
      </w:pPr>
    </w:p>
    <w:p w:rsidR="00C64C92" w:rsidRPr="000D1100" w:rsidRDefault="00957CFA" w:rsidP="00957CFA">
      <w:pPr>
        <w:tabs>
          <w:tab w:val="left" w:pos="8010"/>
        </w:tabs>
        <w:spacing w:line="276" w:lineRule="auto"/>
        <w:jc w:val="center"/>
        <w:rPr>
          <w:rFonts w:ascii="Times New Roman" w:hAnsi="Times New Roman" w:cs="Times New Roman"/>
          <w:b/>
          <w:sz w:val="32"/>
          <w:szCs w:val="32"/>
        </w:rPr>
      </w:pPr>
      <w:r>
        <w:rPr>
          <w:rFonts w:ascii="Times New Roman" w:hAnsi="Times New Roman" w:cs="Times New Roman"/>
          <w:b/>
          <w:sz w:val="32"/>
          <w:szCs w:val="32"/>
        </w:rPr>
        <w:t>June 2015</w:t>
      </w:r>
    </w:p>
    <w:p w:rsidR="00C64C92" w:rsidRPr="000D1100" w:rsidRDefault="00C64C92" w:rsidP="00655442">
      <w:pPr>
        <w:spacing w:line="276" w:lineRule="auto"/>
        <w:rPr>
          <w:rFonts w:ascii="Times New Roman" w:hAnsi="Times New Roman" w:cs="Times New Roman"/>
          <w:b/>
          <w:sz w:val="32"/>
          <w:szCs w:val="32"/>
        </w:rPr>
      </w:pPr>
    </w:p>
    <w:p w:rsidR="00C64C92" w:rsidRPr="000D1100" w:rsidRDefault="00C64C92" w:rsidP="00655442">
      <w:pPr>
        <w:spacing w:line="276" w:lineRule="auto"/>
        <w:rPr>
          <w:rFonts w:ascii="Times New Roman" w:hAnsi="Times New Roman" w:cs="Times New Roman"/>
          <w:b/>
          <w:sz w:val="32"/>
          <w:szCs w:val="32"/>
        </w:rPr>
      </w:pPr>
    </w:p>
    <w:p w:rsidR="00C64C92" w:rsidRPr="000D1100" w:rsidRDefault="00C64C92" w:rsidP="00655442">
      <w:pPr>
        <w:spacing w:line="276" w:lineRule="auto"/>
        <w:rPr>
          <w:rFonts w:ascii="Times New Roman" w:hAnsi="Times New Roman" w:cs="Times New Roman"/>
          <w:b/>
          <w:sz w:val="32"/>
          <w:szCs w:val="32"/>
        </w:rPr>
      </w:pPr>
    </w:p>
    <w:p w:rsidR="003457C3" w:rsidRPr="000D1100" w:rsidRDefault="003457C3" w:rsidP="00655442">
      <w:pPr>
        <w:spacing w:line="276" w:lineRule="auto"/>
        <w:rPr>
          <w:rFonts w:ascii="Times New Roman" w:hAnsi="Times New Roman" w:cs="Times New Roman"/>
          <w:b/>
          <w:sz w:val="32"/>
          <w:szCs w:val="32"/>
        </w:rPr>
      </w:pPr>
      <w:r w:rsidRPr="000D1100">
        <w:rPr>
          <w:rFonts w:ascii="Times New Roman" w:hAnsi="Times New Roman" w:cs="Times New Roman"/>
          <w:b/>
          <w:sz w:val="32"/>
          <w:szCs w:val="32"/>
        </w:rPr>
        <w:br w:type="page"/>
      </w:r>
    </w:p>
    <w:p w:rsidR="007979DB" w:rsidRPr="000D1100" w:rsidRDefault="007979DB" w:rsidP="00685765">
      <w:pPr>
        <w:pStyle w:val="Heading1"/>
      </w:pPr>
      <w:r w:rsidRPr="000D1100">
        <w:lastRenderedPageBreak/>
        <w:t>Introduction</w:t>
      </w:r>
    </w:p>
    <w:p w:rsidR="00655442" w:rsidRDefault="00655442" w:rsidP="00655442">
      <w:pPr>
        <w:spacing w:line="276" w:lineRule="auto"/>
        <w:jc w:val="both"/>
        <w:rPr>
          <w:rFonts w:ascii="Times New Roman" w:hAnsi="Times New Roman" w:cs="Times New Roman"/>
        </w:rPr>
      </w:pPr>
      <w:r>
        <w:rPr>
          <w:rFonts w:ascii="Times New Roman" w:hAnsi="Times New Roman" w:cs="Times New Roman"/>
        </w:rPr>
        <w:t xml:space="preserve">The purpose of this document is to present a methodology for undertaking research in informal regional fish trade. It sets out the background and reasoning that have guided the development of the </w:t>
      </w:r>
      <w:r w:rsidR="000A0B79">
        <w:rPr>
          <w:rFonts w:ascii="Times New Roman" w:hAnsi="Times New Roman" w:cs="Times New Roman"/>
        </w:rPr>
        <w:t xml:space="preserve">proposed </w:t>
      </w:r>
      <w:r>
        <w:rPr>
          <w:rFonts w:ascii="Times New Roman" w:hAnsi="Times New Roman" w:cs="Times New Roman"/>
        </w:rPr>
        <w:t>methodology. It also serves as a standard operating procedure for planning, sampling, data collection and analysis of data on informal regional fish trade.</w:t>
      </w:r>
    </w:p>
    <w:p w:rsidR="00655442" w:rsidRDefault="00655442" w:rsidP="00655442">
      <w:pPr>
        <w:spacing w:line="276" w:lineRule="auto"/>
        <w:jc w:val="both"/>
        <w:rPr>
          <w:rFonts w:ascii="Times New Roman" w:hAnsi="Times New Roman" w:cs="Times New Roman"/>
        </w:rPr>
      </w:pPr>
    </w:p>
    <w:p w:rsidR="0057124C" w:rsidRPr="000D1100" w:rsidRDefault="0057124C" w:rsidP="00655442">
      <w:pPr>
        <w:spacing w:line="276" w:lineRule="auto"/>
        <w:jc w:val="both"/>
        <w:rPr>
          <w:rFonts w:ascii="Times New Roman" w:hAnsi="Times New Roman" w:cs="Times New Roman"/>
        </w:rPr>
      </w:pPr>
      <w:r w:rsidRPr="000D1100">
        <w:rPr>
          <w:rFonts w:ascii="Times New Roman" w:hAnsi="Times New Roman" w:cs="Times New Roman"/>
        </w:rPr>
        <w:t xml:space="preserve">Understanding and measuring informal </w:t>
      </w:r>
      <w:r w:rsidR="00655442">
        <w:rPr>
          <w:rFonts w:ascii="Times New Roman" w:hAnsi="Times New Roman" w:cs="Times New Roman"/>
        </w:rPr>
        <w:t xml:space="preserve">regional fish </w:t>
      </w:r>
      <w:r w:rsidRPr="000D1100">
        <w:rPr>
          <w:rFonts w:ascii="Times New Roman" w:hAnsi="Times New Roman" w:cs="Times New Roman"/>
        </w:rPr>
        <w:t xml:space="preserve">trade is </w:t>
      </w:r>
      <w:proofErr w:type="gramStart"/>
      <w:r w:rsidRPr="000D1100">
        <w:rPr>
          <w:rFonts w:ascii="Times New Roman" w:hAnsi="Times New Roman" w:cs="Times New Roman"/>
        </w:rPr>
        <w:t>key</w:t>
      </w:r>
      <w:proofErr w:type="gramEnd"/>
      <w:r w:rsidRPr="000D1100">
        <w:rPr>
          <w:rFonts w:ascii="Times New Roman" w:hAnsi="Times New Roman" w:cs="Times New Roman"/>
        </w:rPr>
        <w:t xml:space="preserve"> to being able to realistically value fish trade. Not only in monetary terms but also in terms of its role in contributing to national and regional development objectives: livelihoods, employment, food security, poverty reduction, foreign exchange generation. </w:t>
      </w:r>
    </w:p>
    <w:p w:rsidR="0057124C" w:rsidRPr="000D1100" w:rsidRDefault="0057124C" w:rsidP="00655442">
      <w:pPr>
        <w:spacing w:line="276" w:lineRule="auto"/>
        <w:jc w:val="both"/>
        <w:rPr>
          <w:rFonts w:ascii="Times New Roman" w:hAnsi="Times New Roman" w:cs="Times New Roman"/>
        </w:rPr>
      </w:pPr>
    </w:p>
    <w:p w:rsidR="00606F85" w:rsidRDefault="000372D5" w:rsidP="00655442">
      <w:pPr>
        <w:spacing w:line="276" w:lineRule="auto"/>
        <w:jc w:val="both"/>
        <w:rPr>
          <w:rFonts w:ascii="Times New Roman" w:hAnsi="Times New Roman" w:cs="Times New Roman"/>
        </w:rPr>
      </w:pPr>
      <w:r w:rsidRPr="000D1100">
        <w:rPr>
          <w:rFonts w:ascii="Times New Roman" w:hAnsi="Times New Roman" w:cs="Times New Roman"/>
        </w:rPr>
        <w:t>According to a scoping review (</w:t>
      </w:r>
      <w:r w:rsidRPr="000A0B79">
        <w:rPr>
          <w:rFonts w:ascii="Times New Roman" w:hAnsi="Times New Roman" w:cs="Times New Roman"/>
          <w:highlight w:val="yellow"/>
        </w:rPr>
        <w:t>Ward 2015</w:t>
      </w:r>
      <w:r w:rsidRPr="000D1100">
        <w:rPr>
          <w:rFonts w:ascii="Times New Roman" w:hAnsi="Times New Roman" w:cs="Times New Roman"/>
        </w:rPr>
        <w:t xml:space="preserve">), informal cross border </w:t>
      </w:r>
      <w:r w:rsidR="006F5A83" w:rsidRPr="000D1100">
        <w:rPr>
          <w:rFonts w:ascii="Times New Roman" w:hAnsi="Times New Roman" w:cs="Times New Roman"/>
        </w:rPr>
        <w:t xml:space="preserve">fish </w:t>
      </w:r>
      <w:r w:rsidRPr="000D1100">
        <w:rPr>
          <w:rFonts w:ascii="Times New Roman" w:hAnsi="Times New Roman" w:cs="Times New Roman"/>
        </w:rPr>
        <w:t xml:space="preserve">trade is thought to be significant but there is a lack of data to back this up. </w:t>
      </w:r>
      <w:r w:rsidR="000A0B79">
        <w:rPr>
          <w:rFonts w:ascii="Times New Roman" w:hAnsi="Times New Roman" w:cs="Times New Roman"/>
        </w:rPr>
        <w:t>This is due to among others limited tools that can be used for its measurement (</w:t>
      </w:r>
      <w:r w:rsidR="000A0B79" w:rsidRPr="000A0B79">
        <w:rPr>
          <w:rFonts w:ascii="Times New Roman" w:hAnsi="Times New Roman" w:cs="Times New Roman"/>
          <w:highlight w:val="yellow"/>
        </w:rPr>
        <w:t>Economic Commission for Africa, 2013</w:t>
      </w:r>
      <w:r w:rsidR="000A0B79">
        <w:rPr>
          <w:rFonts w:ascii="Times New Roman" w:hAnsi="Times New Roman" w:cs="Times New Roman"/>
        </w:rPr>
        <w:t xml:space="preserve">). </w:t>
      </w:r>
      <w:r w:rsidR="0057124C" w:rsidRPr="000D1100">
        <w:rPr>
          <w:rFonts w:ascii="Times New Roman" w:hAnsi="Times New Roman" w:cs="Times New Roman"/>
        </w:rPr>
        <w:t xml:space="preserve">At the </w:t>
      </w:r>
      <w:r w:rsidR="00FD422A" w:rsidRPr="000D1100">
        <w:rPr>
          <w:rFonts w:ascii="Times New Roman" w:hAnsi="Times New Roman" w:cs="Times New Roman"/>
        </w:rPr>
        <w:t xml:space="preserve">launch </w:t>
      </w:r>
      <w:r w:rsidR="00FD422A">
        <w:rPr>
          <w:rFonts w:ascii="Times New Roman" w:hAnsi="Times New Roman" w:cs="Times New Roman"/>
        </w:rPr>
        <w:t xml:space="preserve">of </w:t>
      </w:r>
      <w:r w:rsidR="000A0B79">
        <w:rPr>
          <w:rFonts w:ascii="Times New Roman" w:hAnsi="Times New Roman" w:cs="Times New Roman"/>
        </w:rPr>
        <w:t>a</w:t>
      </w:r>
      <w:r w:rsidR="00FD422A">
        <w:rPr>
          <w:rFonts w:ascii="Times New Roman" w:hAnsi="Times New Roman" w:cs="Times New Roman"/>
        </w:rPr>
        <w:t xml:space="preserve"> Fish Trade program</w:t>
      </w:r>
      <w:r w:rsidR="000A0B79">
        <w:rPr>
          <w:rFonts w:ascii="Times New Roman" w:hAnsi="Times New Roman" w:cs="Times New Roman"/>
        </w:rPr>
        <w:t>—</w:t>
      </w:r>
      <w:r w:rsidR="000A0B79" w:rsidRPr="000A0B79">
        <w:t xml:space="preserve"> </w:t>
      </w:r>
      <w:r w:rsidR="000A0B79" w:rsidRPr="000A0B79">
        <w:rPr>
          <w:rFonts w:ascii="Times New Roman" w:hAnsi="Times New Roman" w:cs="Times New Roman"/>
        </w:rPr>
        <w:t xml:space="preserve">this is </w:t>
      </w:r>
      <w:r w:rsidR="000A0B79">
        <w:rPr>
          <w:rFonts w:ascii="Times New Roman" w:hAnsi="Times New Roman" w:cs="Times New Roman"/>
        </w:rPr>
        <w:t xml:space="preserve">a joint program implemented by the </w:t>
      </w:r>
      <w:r w:rsidR="000A0B79" w:rsidRPr="000A0B79">
        <w:rPr>
          <w:rFonts w:ascii="Times New Roman" w:hAnsi="Times New Roman" w:cs="Times New Roman"/>
        </w:rPr>
        <w:t>WorldFish Center</w:t>
      </w:r>
      <w:r w:rsidR="000A0B79">
        <w:rPr>
          <w:rFonts w:ascii="Times New Roman" w:hAnsi="Times New Roman" w:cs="Times New Roman"/>
        </w:rPr>
        <w:t>,</w:t>
      </w:r>
      <w:r w:rsidR="000A0B79" w:rsidRPr="000A0B79">
        <w:rPr>
          <w:rFonts w:ascii="Times New Roman" w:hAnsi="Times New Roman" w:cs="Times New Roman"/>
        </w:rPr>
        <w:t xml:space="preserve"> </w:t>
      </w:r>
      <w:r w:rsidR="000A0B79">
        <w:rPr>
          <w:rFonts w:ascii="Times New Roman" w:hAnsi="Times New Roman" w:cs="Times New Roman"/>
        </w:rPr>
        <w:t xml:space="preserve">the </w:t>
      </w:r>
      <w:r w:rsidR="000A0B79" w:rsidRPr="000A0B79">
        <w:rPr>
          <w:rFonts w:ascii="Times New Roman" w:hAnsi="Times New Roman" w:cs="Times New Roman"/>
        </w:rPr>
        <w:t>A</w:t>
      </w:r>
      <w:r w:rsidR="000A0B79">
        <w:rPr>
          <w:rFonts w:ascii="Times New Roman" w:hAnsi="Times New Roman" w:cs="Times New Roman"/>
        </w:rPr>
        <w:t xml:space="preserve">frican </w:t>
      </w:r>
      <w:r w:rsidR="000A0B79" w:rsidRPr="000A0B79">
        <w:rPr>
          <w:rFonts w:ascii="Times New Roman" w:hAnsi="Times New Roman" w:cs="Times New Roman"/>
        </w:rPr>
        <w:t>U</w:t>
      </w:r>
      <w:r w:rsidR="000A0B79">
        <w:rPr>
          <w:rFonts w:ascii="Times New Roman" w:hAnsi="Times New Roman" w:cs="Times New Roman"/>
        </w:rPr>
        <w:t xml:space="preserve">nion </w:t>
      </w:r>
      <w:r w:rsidR="000A0B79" w:rsidRPr="000A0B79">
        <w:rPr>
          <w:rFonts w:ascii="Times New Roman" w:hAnsi="Times New Roman" w:cs="Times New Roman"/>
        </w:rPr>
        <w:t>I</w:t>
      </w:r>
      <w:r w:rsidR="000A0B79">
        <w:rPr>
          <w:rFonts w:ascii="Times New Roman" w:hAnsi="Times New Roman" w:cs="Times New Roman"/>
        </w:rPr>
        <w:t>nterAfrican Bureau for Animal Resources (AU-I</w:t>
      </w:r>
      <w:r w:rsidR="000A0B79" w:rsidRPr="000A0B79">
        <w:rPr>
          <w:rFonts w:ascii="Times New Roman" w:hAnsi="Times New Roman" w:cs="Times New Roman"/>
        </w:rPr>
        <w:t>BAR</w:t>
      </w:r>
      <w:r w:rsidR="000A0B79">
        <w:rPr>
          <w:rFonts w:ascii="Times New Roman" w:hAnsi="Times New Roman" w:cs="Times New Roman"/>
        </w:rPr>
        <w:t>)</w:t>
      </w:r>
      <w:r w:rsidR="000A0B79" w:rsidRPr="000A0B79">
        <w:rPr>
          <w:rFonts w:ascii="Times New Roman" w:hAnsi="Times New Roman" w:cs="Times New Roman"/>
        </w:rPr>
        <w:t xml:space="preserve"> and NEPAD Planning and Coordinating Agency (NPCA),</w:t>
      </w:r>
      <w:r w:rsidR="00A92AC4">
        <w:rPr>
          <w:rFonts w:ascii="Times New Roman" w:hAnsi="Times New Roman" w:cs="Times New Roman"/>
        </w:rPr>
        <w:t xml:space="preserve"> which is titled</w:t>
      </w:r>
      <w:r w:rsidR="000A0B79" w:rsidRPr="000A0B79">
        <w:rPr>
          <w:rFonts w:ascii="Times New Roman" w:hAnsi="Times New Roman" w:cs="Times New Roman"/>
        </w:rPr>
        <w:t xml:space="preserve"> </w:t>
      </w:r>
      <w:r w:rsidR="000A0B79" w:rsidRPr="00A92AC4">
        <w:rPr>
          <w:rFonts w:ascii="Times New Roman" w:hAnsi="Times New Roman" w:cs="Times New Roman"/>
          <w:i/>
        </w:rPr>
        <w:t>Improving Food Security and Reducing Poverty through Intra-regional Fish Trade in Sub-Saharan Africa</w:t>
      </w:r>
      <w:r w:rsidR="000A0B79">
        <w:rPr>
          <w:rFonts w:ascii="Times New Roman" w:hAnsi="Times New Roman" w:cs="Times New Roman"/>
        </w:rPr>
        <w:t>—</w:t>
      </w:r>
      <w:r w:rsidR="00FD422A">
        <w:rPr>
          <w:rFonts w:ascii="Times New Roman" w:hAnsi="Times New Roman" w:cs="Times New Roman"/>
        </w:rPr>
        <w:t xml:space="preserve">in </w:t>
      </w:r>
      <w:r w:rsidR="0057124C" w:rsidRPr="000D1100">
        <w:rPr>
          <w:rFonts w:ascii="Times New Roman" w:hAnsi="Times New Roman" w:cs="Times New Roman"/>
        </w:rPr>
        <w:t>Nairobi</w:t>
      </w:r>
      <w:r w:rsidR="00FD422A">
        <w:rPr>
          <w:rFonts w:ascii="Times New Roman" w:hAnsi="Times New Roman" w:cs="Times New Roman"/>
        </w:rPr>
        <w:t>,</w:t>
      </w:r>
      <w:r w:rsidR="0057124C" w:rsidRPr="000D1100">
        <w:rPr>
          <w:rFonts w:ascii="Times New Roman" w:hAnsi="Times New Roman" w:cs="Times New Roman"/>
        </w:rPr>
        <w:t xml:space="preserve"> </w:t>
      </w:r>
      <w:r w:rsidR="00FD422A" w:rsidRPr="000D1100">
        <w:rPr>
          <w:rFonts w:ascii="Times New Roman" w:hAnsi="Times New Roman" w:cs="Times New Roman"/>
        </w:rPr>
        <w:t>March 2015</w:t>
      </w:r>
      <w:r w:rsidR="00FD422A">
        <w:rPr>
          <w:rFonts w:ascii="Times New Roman" w:hAnsi="Times New Roman" w:cs="Times New Roman"/>
        </w:rPr>
        <w:t>,</w:t>
      </w:r>
      <w:r w:rsidR="00FD422A" w:rsidRPr="000D1100">
        <w:rPr>
          <w:rFonts w:ascii="Times New Roman" w:hAnsi="Times New Roman" w:cs="Times New Roman"/>
        </w:rPr>
        <w:t xml:space="preserve"> </w:t>
      </w:r>
      <w:r w:rsidR="0057124C" w:rsidRPr="000D1100">
        <w:rPr>
          <w:rFonts w:ascii="Times New Roman" w:hAnsi="Times New Roman" w:cs="Times New Roman"/>
        </w:rPr>
        <w:t>workshop</w:t>
      </w:r>
      <w:r w:rsidR="00FD422A">
        <w:rPr>
          <w:rFonts w:ascii="Times New Roman" w:hAnsi="Times New Roman" w:cs="Times New Roman"/>
        </w:rPr>
        <w:t xml:space="preserve"> participants echoed the</w:t>
      </w:r>
      <w:r w:rsidR="00606F85" w:rsidRPr="000D1100">
        <w:rPr>
          <w:rFonts w:ascii="Times New Roman" w:hAnsi="Times New Roman" w:cs="Times New Roman"/>
        </w:rPr>
        <w:t xml:space="preserve"> importance of informal </w:t>
      </w:r>
      <w:r w:rsidR="00A92AC4">
        <w:rPr>
          <w:rFonts w:ascii="Times New Roman" w:hAnsi="Times New Roman" w:cs="Times New Roman"/>
        </w:rPr>
        <w:t xml:space="preserve">regional </w:t>
      </w:r>
      <w:r w:rsidR="00FD422A">
        <w:rPr>
          <w:rFonts w:ascii="Times New Roman" w:hAnsi="Times New Roman" w:cs="Times New Roman"/>
        </w:rPr>
        <w:t xml:space="preserve">fish </w:t>
      </w:r>
      <w:r w:rsidR="00606F85" w:rsidRPr="000D1100">
        <w:rPr>
          <w:rFonts w:ascii="Times New Roman" w:hAnsi="Times New Roman" w:cs="Times New Roman"/>
        </w:rPr>
        <w:t xml:space="preserve">trade and </w:t>
      </w:r>
      <w:r w:rsidR="00FD422A">
        <w:rPr>
          <w:rFonts w:ascii="Times New Roman" w:hAnsi="Times New Roman" w:cs="Times New Roman"/>
        </w:rPr>
        <w:t>the need to u</w:t>
      </w:r>
      <w:r w:rsidR="00606F85" w:rsidRPr="000D1100">
        <w:rPr>
          <w:rFonts w:ascii="Times New Roman" w:hAnsi="Times New Roman" w:cs="Times New Roman"/>
        </w:rPr>
        <w:t xml:space="preserve">nderstand </w:t>
      </w:r>
      <w:r w:rsidR="00A92AC4">
        <w:rPr>
          <w:rFonts w:ascii="Times New Roman" w:hAnsi="Times New Roman" w:cs="Times New Roman"/>
        </w:rPr>
        <w:t xml:space="preserve">its volume and </w:t>
      </w:r>
      <w:r w:rsidR="00FD422A">
        <w:rPr>
          <w:rFonts w:ascii="Times New Roman" w:hAnsi="Times New Roman" w:cs="Times New Roman"/>
        </w:rPr>
        <w:t>how it is undertaken</w:t>
      </w:r>
      <w:r w:rsidR="00606F85" w:rsidRPr="000D1100">
        <w:rPr>
          <w:rFonts w:ascii="Times New Roman" w:hAnsi="Times New Roman" w:cs="Times New Roman"/>
        </w:rPr>
        <w:t xml:space="preserve">. </w:t>
      </w:r>
      <w:r w:rsidR="00FD422A">
        <w:rPr>
          <w:rFonts w:ascii="Times New Roman" w:hAnsi="Times New Roman" w:cs="Times New Roman"/>
        </w:rPr>
        <w:t xml:space="preserve">This requires a comprehensive and sound methodology. </w:t>
      </w:r>
      <w:r w:rsidR="00606F85" w:rsidRPr="000D1100">
        <w:rPr>
          <w:rFonts w:ascii="Times New Roman" w:hAnsi="Times New Roman" w:cs="Times New Roman"/>
        </w:rPr>
        <w:t>Evidence suggests therefore that developing a replicable and practical methodology for investigating informal trade and generating data and associated policy recommendations would be a valuable output from the Fish Trade program</w:t>
      </w:r>
      <w:r w:rsidR="00FD422A">
        <w:rPr>
          <w:rFonts w:ascii="Times New Roman" w:hAnsi="Times New Roman" w:cs="Times New Roman"/>
        </w:rPr>
        <w:t>.</w:t>
      </w:r>
    </w:p>
    <w:p w:rsidR="00FD422A" w:rsidRDefault="00FD422A" w:rsidP="00655442">
      <w:pPr>
        <w:spacing w:line="276" w:lineRule="auto"/>
        <w:jc w:val="both"/>
        <w:rPr>
          <w:rFonts w:ascii="Times New Roman" w:hAnsi="Times New Roman" w:cs="Times New Roman"/>
        </w:rPr>
      </w:pPr>
    </w:p>
    <w:p w:rsidR="003C4C13" w:rsidRDefault="003C4C13" w:rsidP="00685765">
      <w:pPr>
        <w:pStyle w:val="Heading1"/>
      </w:pPr>
      <w:r>
        <w:t>Process of developing this methodology</w:t>
      </w:r>
    </w:p>
    <w:p w:rsidR="00606F85" w:rsidRPr="000D1100" w:rsidRDefault="00FD422A" w:rsidP="00655442">
      <w:pPr>
        <w:spacing w:line="276" w:lineRule="auto"/>
        <w:jc w:val="both"/>
        <w:rPr>
          <w:rFonts w:ascii="Times New Roman" w:hAnsi="Times New Roman" w:cs="Times New Roman"/>
        </w:rPr>
      </w:pPr>
      <w:proofErr w:type="gramStart"/>
      <w:r>
        <w:rPr>
          <w:rFonts w:ascii="Times New Roman" w:hAnsi="Times New Roman" w:cs="Times New Roman"/>
        </w:rPr>
        <w:t xml:space="preserve">The development of this methodology begun </w:t>
      </w:r>
      <w:r w:rsidR="00F5647A">
        <w:rPr>
          <w:rFonts w:ascii="Times New Roman" w:hAnsi="Times New Roman" w:cs="Times New Roman"/>
        </w:rPr>
        <w:t>from a write</w:t>
      </w:r>
      <w:r w:rsidR="007962BB">
        <w:rPr>
          <w:rFonts w:ascii="Times New Roman" w:hAnsi="Times New Roman" w:cs="Times New Roman"/>
        </w:rPr>
        <w:t>shop</w:t>
      </w:r>
      <w:r w:rsidR="00F5647A">
        <w:rPr>
          <w:rFonts w:ascii="Times New Roman" w:hAnsi="Times New Roman" w:cs="Times New Roman"/>
        </w:rPr>
        <w:t xml:space="preserve"> in Lilongwe, Malawi, in April 2015 (</w:t>
      </w:r>
      <w:r w:rsidR="00756A92">
        <w:rPr>
          <w:rFonts w:ascii="Times New Roman" w:hAnsi="Times New Roman" w:cs="Times New Roman"/>
        </w:rPr>
        <w:t>Chimatiro, Banda and Kaunda 2015</w:t>
      </w:r>
      <w:r w:rsidR="00F5647A">
        <w:rPr>
          <w:rFonts w:ascii="Times New Roman" w:hAnsi="Times New Roman" w:cs="Times New Roman"/>
        </w:rPr>
        <w:t>)</w:t>
      </w:r>
      <w:r w:rsidR="007962BB">
        <w:rPr>
          <w:rFonts w:ascii="Times New Roman" w:hAnsi="Times New Roman" w:cs="Times New Roman"/>
        </w:rPr>
        <w:t>.</w:t>
      </w:r>
      <w:proofErr w:type="gramEnd"/>
      <w:r w:rsidR="007962BB">
        <w:rPr>
          <w:rFonts w:ascii="Times New Roman" w:hAnsi="Times New Roman" w:cs="Times New Roman"/>
        </w:rPr>
        <w:t xml:space="preserve"> </w:t>
      </w:r>
      <w:r w:rsidR="00F5647A">
        <w:rPr>
          <w:rFonts w:ascii="Times New Roman" w:hAnsi="Times New Roman" w:cs="Times New Roman"/>
        </w:rPr>
        <w:t>A small group of participants in the writeshop</w:t>
      </w:r>
      <w:r w:rsidR="003C4C13">
        <w:rPr>
          <w:rFonts w:ascii="Times New Roman" w:hAnsi="Times New Roman" w:cs="Times New Roman"/>
        </w:rPr>
        <w:t xml:space="preserve"> </w:t>
      </w:r>
      <w:r w:rsidR="00F5647A">
        <w:rPr>
          <w:rFonts w:ascii="Times New Roman" w:hAnsi="Times New Roman" w:cs="Times New Roman"/>
        </w:rPr>
        <w:t>formed a discussion group and generated initial ideas which have been used to develop further the methodology</w:t>
      </w:r>
      <w:r>
        <w:rPr>
          <w:rFonts w:ascii="Times New Roman" w:hAnsi="Times New Roman" w:cs="Times New Roman"/>
        </w:rPr>
        <w:t xml:space="preserve">. </w:t>
      </w:r>
      <w:r w:rsidR="00A92AC4">
        <w:rPr>
          <w:rFonts w:ascii="Times New Roman" w:hAnsi="Times New Roman" w:cs="Times New Roman"/>
        </w:rPr>
        <w:t xml:space="preserve">The </w:t>
      </w:r>
      <w:r w:rsidR="00F5647A">
        <w:rPr>
          <w:rFonts w:ascii="Times New Roman" w:hAnsi="Times New Roman" w:cs="Times New Roman"/>
        </w:rPr>
        <w:t xml:space="preserve">author then consulted several people and project documents, </w:t>
      </w:r>
      <w:r w:rsidR="00782901">
        <w:rPr>
          <w:rFonts w:ascii="Times New Roman" w:hAnsi="Times New Roman" w:cs="Times New Roman"/>
        </w:rPr>
        <w:t>previous</w:t>
      </w:r>
      <w:r w:rsidR="00F5647A">
        <w:rPr>
          <w:rFonts w:ascii="Times New Roman" w:hAnsi="Times New Roman" w:cs="Times New Roman"/>
        </w:rPr>
        <w:t xml:space="preserve"> similar methodologies and other </w:t>
      </w:r>
      <w:r w:rsidR="00782901">
        <w:rPr>
          <w:rFonts w:ascii="Times New Roman" w:hAnsi="Times New Roman" w:cs="Times New Roman"/>
        </w:rPr>
        <w:t xml:space="preserve">relevant </w:t>
      </w:r>
      <w:r w:rsidR="00F5647A">
        <w:rPr>
          <w:rFonts w:ascii="Times New Roman" w:hAnsi="Times New Roman" w:cs="Times New Roman"/>
        </w:rPr>
        <w:t>literature</w:t>
      </w:r>
      <w:r w:rsidR="00782901">
        <w:rPr>
          <w:rFonts w:ascii="Times New Roman" w:hAnsi="Times New Roman" w:cs="Times New Roman"/>
        </w:rPr>
        <w:t xml:space="preserve">. These consultations were used to develop the research tools, formulate research questions, a questionnaire and analysis for each question. The development field tools were then tested in </w:t>
      </w:r>
      <w:proofErr w:type="spellStart"/>
      <w:r w:rsidR="00782901">
        <w:rPr>
          <w:rFonts w:ascii="Times New Roman" w:hAnsi="Times New Roman" w:cs="Times New Roman"/>
        </w:rPr>
        <w:t>Mwanza</w:t>
      </w:r>
      <w:proofErr w:type="spellEnd"/>
      <w:r w:rsidR="00782901">
        <w:rPr>
          <w:rFonts w:ascii="Times New Roman" w:hAnsi="Times New Roman" w:cs="Times New Roman"/>
        </w:rPr>
        <w:t xml:space="preserve"> and </w:t>
      </w:r>
      <w:proofErr w:type="spellStart"/>
      <w:r w:rsidR="00782901">
        <w:rPr>
          <w:rFonts w:ascii="Times New Roman" w:hAnsi="Times New Roman" w:cs="Times New Roman"/>
        </w:rPr>
        <w:t>Sirare</w:t>
      </w:r>
      <w:proofErr w:type="spellEnd"/>
      <w:r w:rsidR="00782901">
        <w:rPr>
          <w:rFonts w:ascii="Times New Roman" w:hAnsi="Times New Roman" w:cs="Times New Roman"/>
        </w:rPr>
        <w:t xml:space="preserve"> Tanzania.</w:t>
      </w:r>
      <w:r w:rsidR="00A92AC4">
        <w:rPr>
          <w:rFonts w:ascii="Times New Roman" w:hAnsi="Times New Roman" w:cs="Times New Roman"/>
        </w:rPr>
        <w:t xml:space="preserve"> Mwanza city on the shores of Lake Victoria is a hub of fisheries activities. In this city fish from the Tanzanian side of the lake is brought here </w:t>
      </w:r>
      <w:r w:rsidR="00782901">
        <w:rPr>
          <w:rFonts w:ascii="Times New Roman" w:hAnsi="Times New Roman" w:cs="Times New Roman"/>
        </w:rPr>
        <w:t xml:space="preserve">from all regions bordering the lake </w:t>
      </w:r>
      <w:r w:rsidR="00A92AC4">
        <w:rPr>
          <w:rFonts w:ascii="Times New Roman" w:hAnsi="Times New Roman" w:cs="Times New Roman"/>
        </w:rPr>
        <w:t xml:space="preserve">for export to the regional </w:t>
      </w:r>
      <w:r w:rsidR="00782901">
        <w:rPr>
          <w:rFonts w:ascii="Times New Roman" w:hAnsi="Times New Roman" w:cs="Times New Roman"/>
        </w:rPr>
        <w:t xml:space="preserve">(across the borders) </w:t>
      </w:r>
      <w:r w:rsidR="00A92AC4">
        <w:rPr>
          <w:rFonts w:ascii="Times New Roman" w:hAnsi="Times New Roman" w:cs="Times New Roman"/>
        </w:rPr>
        <w:t>markets including Democra</w:t>
      </w:r>
      <w:r w:rsidR="00782901">
        <w:rPr>
          <w:rFonts w:ascii="Times New Roman" w:hAnsi="Times New Roman" w:cs="Times New Roman"/>
        </w:rPr>
        <w:t>tic Republic of Congo (DRC), Bu</w:t>
      </w:r>
      <w:r w:rsidR="00A92AC4">
        <w:rPr>
          <w:rFonts w:ascii="Times New Roman" w:hAnsi="Times New Roman" w:cs="Times New Roman"/>
        </w:rPr>
        <w:t>rundi, Rwanda, Kenya, Uganda, South Sudan, Malawi and Zambia. Mara region borders Kenya where f</w:t>
      </w:r>
      <w:r w:rsidR="00782901">
        <w:rPr>
          <w:rFonts w:ascii="Times New Roman" w:hAnsi="Times New Roman" w:cs="Times New Roman"/>
        </w:rPr>
        <w:t xml:space="preserve">ish crosses to the </w:t>
      </w:r>
      <w:r w:rsidR="00782901">
        <w:rPr>
          <w:rFonts w:ascii="Times New Roman" w:hAnsi="Times New Roman" w:cs="Times New Roman"/>
        </w:rPr>
        <w:lastRenderedPageBreak/>
        <w:t>Kenyan</w:t>
      </w:r>
      <w:r w:rsidR="00A92AC4">
        <w:rPr>
          <w:rFonts w:ascii="Times New Roman" w:hAnsi="Times New Roman" w:cs="Times New Roman"/>
        </w:rPr>
        <w:t>.</w:t>
      </w:r>
      <w:r w:rsidR="00782901">
        <w:rPr>
          <w:rFonts w:ascii="Times New Roman" w:hAnsi="Times New Roman" w:cs="Times New Roman"/>
        </w:rPr>
        <w:t xml:space="preserve"> The testing was undertaken by a group consisting of a statistician (lecturer at the University of Dar es Salaam), the author and three former university of Dar es salaam students conversant with the area and fisheries of Tanzania.</w:t>
      </w:r>
    </w:p>
    <w:p w:rsidR="0057124C" w:rsidRPr="000D1100" w:rsidRDefault="0057124C" w:rsidP="00655442">
      <w:pPr>
        <w:spacing w:line="276" w:lineRule="auto"/>
        <w:rPr>
          <w:rFonts w:ascii="Times New Roman" w:hAnsi="Times New Roman" w:cs="Times New Roman"/>
        </w:rPr>
      </w:pPr>
    </w:p>
    <w:p w:rsidR="0057124C" w:rsidRDefault="0057124C" w:rsidP="00655442">
      <w:pPr>
        <w:spacing w:line="276" w:lineRule="auto"/>
        <w:rPr>
          <w:rFonts w:ascii="Times New Roman" w:hAnsi="Times New Roman" w:cs="Times New Roman"/>
        </w:rPr>
      </w:pPr>
    </w:p>
    <w:p w:rsidR="001528FB" w:rsidRDefault="00782901" w:rsidP="00655442">
      <w:pPr>
        <w:spacing w:line="276" w:lineRule="auto"/>
        <w:rPr>
          <w:rFonts w:ascii="Times New Roman" w:hAnsi="Times New Roman" w:cs="Times New Roman"/>
        </w:rPr>
      </w:pPr>
      <w:r w:rsidRPr="00782901">
        <w:rPr>
          <w:rFonts w:ascii="Times New Roman" w:hAnsi="Times New Roman" w:cs="Times New Roman"/>
          <w:highlight w:val="yellow"/>
        </w:rPr>
        <w:t>Photos</w:t>
      </w:r>
    </w:p>
    <w:p w:rsidR="001528FB" w:rsidRPr="000D1100" w:rsidRDefault="001528FB" w:rsidP="00655442">
      <w:pPr>
        <w:spacing w:line="276" w:lineRule="auto"/>
        <w:rPr>
          <w:rFonts w:ascii="Times New Roman" w:hAnsi="Times New Roman" w:cs="Times New Roman"/>
        </w:rPr>
      </w:pPr>
    </w:p>
    <w:p w:rsidR="00FC7FAB" w:rsidRPr="000D1100" w:rsidRDefault="00137DA6" w:rsidP="00B738A7">
      <w:pPr>
        <w:pStyle w:val="Heading2"/>
      </w:pPr>
      <w:r>
        <w:t>Operational d</w:t>
      </w:r>
      <w:r w:rsidR="00FC7FAB" w:rsidRPr="000D1100">
        <w:t>efinition of informal</w:t>
      </w:r>
      <w:r>
        <w:t xml:space="preserve"> regional fish trade in Africa</w:t>
      </w:r>
    </w:p>
    <w:p w:rsidR="003A349B" w:rsidRDefault="0059145F" w:rsidP="003A349B">
      <w:pPr>
        <w:spacing w:line="276" w:lineRule="auto"/>
        <w:rPr>
          <w:rFonts w:ascii="Times New Roman" w:hAnsi="Times New Roman" w:cs="Times New Roman"/>
        </w:rPr>
      </w:pPr>
      <w:r w:rsidRPr="00EB33E2">
        <w:rPr>
          <w:rFonts w:ascii="Times New Roman" w:hAnsi="Times New Roman" w:cs="Times New Roman"/>
        </w:rPr>
        <w:t xml:space="preserve">Informal </w:t>
      </w:r>
      <w:r w:rsidR="00137DA6" w:rsidRPr="00EB33E2">
        <w:rPr>
          <w:rFonts w:ascii="Times New Roman" w:hAnsi="Times New Roman" w:cs="Times New Roman"/>
        </w:rPr>
        <w:t xml:space="preserve">regional fish </w:t>
      </w:r>
      <w:r w:rsidRPr="00EB33E2">
        <w:rPr>
          <w:rFonts w:ascii="Times New Roman" w:hAnsi="Times New Roman" w:cs="Times New Roman"/>
        </w:rPr>
        <w:t xml:space="preserve">trade </w:t>
      </w:r>
      <w:r w:rsidR="00ED7A9C">
        <w:rPr>
          <w:rFonts w:ascii="Times New Roman" w:hAnsi="Times New Roman" w:cs="Times New Roman"/>
        </w:rPr>
        <w:t xml:space="preserve">can have different meaning to different people. It </w:t>
      </w:r>
      <w:r w:rsidR="00137DA6" w:rsidRPr="00EB33E2">
        <w:rPr>
          <w:rFonts w:ascii="Times New Roman" w:hAnsi="Times New Roman" w:cs="Times New Roman"/>
        </w:rPr>
        <w:t xml:space="preserve">should </w:t>
      </w:r>
      <w:r w:rsidR="00ED7A9C">
        <w:rPr>
          <w:rFonts w:ascii="Times New Roman" w:hAnsi="Times New Roman" w:cs="Times New Roman"/>
        </w:rPr>
        <w:t xml:space="preserve">however </w:t>
      </w:r>
      <w:r w:rsidR="00137DA6" w:rsidRPr="00EB33E2">
        <w:rPr>
          <w:rFonts w:ascii="Times New Roman" w:hAnsi="Times New Roman" w:cs="Times New Roman"/>
        </w:rPr>
        <w:t xml:space="preserve">be understood </w:t>
      </w:r>
      <w:r w:rsidR="00EB33E2">
        <w:rPr>
          <w:rFonts w:ascii="Times New Roman" w:hAnsi="Times New Roman" w:cs="Times New Roman"/>
        </w:rPr>
        <w:t>within</w:t>
      </w:r>
      <w:r w:rsidR="00137DA6" w:rsidRPr="00EB33E2">
        <w:rPr>
          <w:rFonts w:ascii="Times New Roman" w:hAnsi="Times New Roman" w:cs="Times New Roman"/>
        </w:rPr>
        <w:t xml:space="preserve"> the </w:t>
      </w:r>
      <w:r w:rsidR="00EB33E2">
        <w:rPr>
          <w:rFonts w:ascii="Times New Roman" w:hAnsi="Times New Roman" w:cs="Times New Roman"/>
        </w:rPr>
        <w:t xml:space="preserve">framework of </w:t>
      </w:r>
      <w:r w:rsidR="00137DA6" w:rsidRPr="00EB33E2">
        <w:rPr>
          <w:rFonts w:ascii="Times New Roman" w:hAnsi="Times New Roman" w:cs="Times New Roman"/>
        </w:rPr>
        <w:t>informal regional trade</w:t>
      </w:r>
      <w:r w:rsidR="00ED7A9C">
        <w:rPr>
          <w:rFonts w:ascii="Times New Roman" w:hAnsi="Times New Roman" w:cs="Times New Roman"/>
        </w:rPr>
        <w:t>.</w:t>
      </w:r>
      <w:r w:rsidR="00137DA6" w:rsidRPr="00EB33E2">
        <w:rPr>
          <w:rFonts w:ascii="Times New Roman" w:hAnsi="Times New Roman" w:cs="Times New Roman"/>
        </w:rPr>
        <w:t xml:space="preserve"> </w:t>
      </w:r>
      <w:r w:rsidR="00EB33E2">
        <w:rPr>
          <w:rFonts w:ascii="Times New Roman" w:hAnsi="Times New Roman" w:cs="Times New Roman"/>
        </w:rPr>
        <w:t xml:space="preserve">Although </w:t>
      </w:r>
      <w:r w:rsidR="003010EE">
        <w:rPr>
          <w:rFonts w:ascii="Times New Roman" w:hAnsi="Times New Roman" w:cs="Times New Roman"/>
        </w:rPr>
        <w:t>it</w:t>
      </w:r>
      <w:r w:rsidR="00EB33E2">
        <w:rPr>
          <w:rFonts w:ascii="Times New Roman" w:hAnsi="Times New Roman" w:cs="Times New Roman"/>
        </w:rPr>
        <w:t xml:space="preserve"> is understood in </w:t>
      </w:r>
      <w:r w:rsidR="003010EE">
        <w:rPr>
          <w:rFonts w:ascii="Times New Roman" w:hAnsi="Times New Roman" w:cs="Times New Roman"/>
        </w:rPr>
        <w:t>different</w:t>
      </w:r>
      <w:r w:rsidR="00EB33E2">
        <w:rPr>
          <w:rFonts w:ascii="Times New Roman" w:hAnsi="Times New Roman" w:cs="Times New Roman"/>
        </w:rPr>
        <w:t xml:space="preserve"> ways </w:t>
      </w:r>
      <w:r w:rsidR="003010EE">
        <w:rPr>
          <w:rFonts w:ascii="Times New Roman" w:hAnsi="Times New Roman" w:cs="Times New Roman"/>
        </w:rPr>
        <w:t>(</w:t>
      </w:r>
      <w:proofErr w:type="spellStart"/>
      <w:r w:rsidR="003010EE" w:rsidRPr="00ED7A9C">
        <w:rPr>
          <w:rFonts w:ascii="Times New Roman" w:hAnsi="Times New Roman" w:cs="Times New Roman"/>
          <w:highlight w:val="yellow"/>
        </w:rPr>
        <w:t>Kadonya</w:t>
      </w:r>
      <w:proofErr w:type="spellEnd"/>
      <w:r w:rsidR="003010EE" w:rsidRPr="00ED7A9C">
        <w:rPr>
          <w:rFonts w:ascii="Times New Roman" w:hAnsi="Times New Roman" w:cs="Times New Roman"/>
          <w:highlight w:val="yellow"/>
        </w:rPr>
        <w:t xml:space="preserve">, </w:t>
      </w:r>
      <w:proofErr w:type="spellStart"/>
      <w:r w:rsidR="003010EE" w:rsidRPr="00ED7A9C">
        <w:rPr>
          <w:rFonts w:ascii="Times New Roman" w:hAnsi="Times New Roman" w:cs="Times New Roman"/>
          <w:highlight w:val="yellow"/>
        </w:rPr>
        <w:t>Madihi</w:t>
      </w:r>
      <w:proofErr w:type="spellEnd"/>
      <w:r w:rsidR="003010EE" w:rsidRPr="00ED7A9C">
        <w:rPr>
          <w:rFonts w:ascii="Times New Roman" w:hAnsi="Times New Roman" w:cs="Times New Roman"/>
          <w:highlight w:val="yellow"/>
        </w:rPr>
        <w:t xml:space="preserve"> and </w:t>
      </w:r>
      <w:proofErr w:type="spellStart"/>
      <w:r w:rsidR="003010EE" w:rsidRPr="00ED7A9C">
        <w:rPr>
          <w:rFonts w:ascii="Times New Roman" w:hAnsi="Times New Roman" w:cs="Times New Roman"/>
          <w:highlight w:val="yellow"/>
        </w:rPr>
        <w:t>Mtwana</w:t>
      </w:r>
      <w:proofErr w:type="spellEnd"/>
      <w:r w:rsidR="003010EE" w:rsidRPr="00ED7A9C">
        <w:rPr>
          <w:rFonts w:ascii="Times New Roman" w:hAnsi="Times New Roman" w:cs="Times New Roman"/>
          <w:highlight w:val="yellow"/>
        </w:rPr>
        <w:t xml:space="preserve">, 2002; </w:t>
      </w:r>
      <w:proofErr w:type="spellStart"/>
      <w:r w:rsidR="003010EE" w:rsidRPr="00ED7A9C">
        <w:rPr>
          <w:rFonts w:ascii="Times New Roman" w:hAnsi="Times New Roman" w:cs="Times New Roman"/>
          <w:highlight w:val="yellow"/>
        </w:rPr>
        <w:t>Heintz</w:t>
      </w:r>
      <w:proofErr w:type="spellEnd"/>
      <w:r w:rsidR="003010EE" w:rsidRPr="00ED7A9C">
        <w:rPr>
          <w:rFonts w:ascii="Times New Roman" w:hAnsi="Times New Roman" w:cs="Times New Roman"/>
          <w:highlight w:val="yellow"/>
        </w:rPr>
        <w:t xml:space="preserve">, 2012; Chen, 2007; Schneider, </w:t>
      </w:r>
      <w:proofErr w:type="spellStart"/>
      <w:r w:rsidR="003010EE" w:rsidRPr="00ED7A9C">
        <w:rPr>
          <w:rFonts w:ascii="Times New Roman" w:hAnsi="Times New Roman" w:cs="Times New Roman"/>
          <w:highlight w:val="yellow"/>
        </w:rPr>
        <w:t>Buehn</w:t>
      </w:r>
      <w:proofErr w:type="spellEnd"/>
      <w:r w:rsidR="003010EE" w:rsidRPr="00ED7A9C">
        <w:rPr>
          <w:rFonts w:ascii="Times New Roman" w:hAnsi="Times New Roman" w:cs="Times New Roman"/>
          <w:highlight w:val="yellow"/>
        </w:rPr>
        <w:t xml:space="preserve"> and Montenegro, 2010; Chen, 2012</w:t>
      </w:r>
      <w:proofErr w:type="gramStart"/>
      <w:r w:rsidR="003010EE" w:rsidRPr="00ED7A9C">
        <w:rPr>
          <w:rFonts w:ascii="Times New Roman" w:hAnsi="Times New Roman" w:cs="Times New Roman"/>
          <w:highlight w:val="yellow"/>
        </w:rPr>
        <w:t>;Gerxhani</w:t>
      </w:r>
      <w:proofErr w:type="gramEnd"/>
      <w:r w:rsidR="003010EE" w:rsidRPr="00ED7A9C">
        <w:rPr>
          <w:rFonts w:ascii="Times New Roman" w:hAnsi="Times New Roman" w:cs="Times New Roman"/>
          <w:highlight w:val="yellow"/>
        </w:rPr>
        <w:t>, 1999</w:t>
      </w:r>
      <w:r w:rsidR="003010EE">
        <w:rPr>
          <w:rFonts w:ascii="Times New Roman" w:hAnsi="Times New Roman" w:cs="Times New Roman"/>
        </w:rPr>
        <w:t xml:space="preserve">) </w:t>
      </w:r>
      <w:r w:rsidR="00EB33E2">
        <w:rPr>
          <w:rFonts w:ascii="Times New Roman" w:hAnsi="Times New Roman" w:cs="Times New Roman"/>
        </w:rPr>
        <w:t xml:space="preserve">for this case we find the characterization given by </w:t>
      </w:r>
      <w:r w:rsidR="00EB33E2" w:rsidRPr="00EB33E2">
        <w:rPr>
          <w:rFonts w:ascii="Times New Roman" w:hAnsi="Times New Roman" w:cs="Times New Roman"/>
          <w:highlight w:val="yellow"/>
        </w:rPr>
        <w:t xml:space="preserve">Lesser and </w:t>
      </w:r>
      <w:proofErr w:type="spellStart"/>
      <w:r w:rsidR="00EB33E2" w:rsidRPr="00EB33E2">
        <w:rPr>
          <w:rFonts w:ascii="Times New Roman" w:hAnsi="Times New Roman" w:cs="Times New Roman"/>
          <w:highlight w:val="yellow"/>
        </w:rPr>
        <w:t>Moisé-Leeman</w:t>
      </w:r>
      <w:proofErr w:type="spellEnd"/>
      <w:r w:rsidR="00EB33E2" w:rsidRPr="00EB33E2">
        <w:rPr>
          <w:rFonts w:ascii="Times New Roman" w:hAnsi="Times New Roman" w:cs="Times New Roman"/>
          <w:highlight w:val="yellow"/>
        </w:rPr>
        <w:t xml:space="preserve"> (2009)</w:t>
      </w:r>
      <w:r w:rsidR="00EB33E2">
        <w:rPr>
          <w:rFonts w:ascii="Times New Roman" w:hAnsi="Times New Roman" w:cs="Times New Roman"/>
        </w:rPr>
        <w:t xml:space="preserve"> to be relevant. They describe </w:t>
      </w:r>
      <w:r w:rsidR="00EB33E2" w:rsidRPr="00EB33E2">
        <w:rPr>
          <w:rFonts w:ascii="Times New Roman" w:hAnsi="Times New Roman" w:cs="Times New Roman"/>
        </w:rPr>
        <w:t xml:space="preserve">informal </w:t>
      </w:r>
      <w:r w:rsidR="00EB33E2">
        <w:rPr>
          <w:rFonts w:ascii="Times New Roman" w:hAnsi="Times New Roman" w:cs="Times New Roman"/>
        </w:rPr>
        <w:t>regional</w:t>
      </w:r>
      <w:r w:rsidR="00EB33E2" w:rsidRPr="00EB33E2">
        <w:rPr>
          <w:rFonts w:ascii="Times New Roman" w:hAnsi="Times New Roman" w:cs="Times New Roman"/>
        </w:rPr>
        <w:t xml:space="preserve"> trade as comprising legitimately produced </w:t>
      </w:r>
      <w:r w:rsidR="00EB33E2">
        <w:rPr>
          <w:rFonts w:ascii="Times New Roman" w:hAnsi="Times New Roman" w:cs="Times New Roman"/>
        </w:rPr>
        <w:t>commodities in one country</w:t>
      </w:r>
      <w:r w:rsidR="00EB33E2" w:rsidRPr="00EB33E2">
        <w:rPr>
          <w:rFonts w:ascii="Times New Roman" w:hAnsi="Times New Roman" w:cs="Times New Roman"/>
        </w:rPr>
        <w:t>, which</w:t>
      </w:r>
      <w:r w:rsidR="00EB33E2">
        <w:rPr>
          <w:rFonts w:ascii="Times New Roman" w:hAnsi="Times New Roman" w:cs="Times New Roman"/>
        </w:rPr>
        <w:t xml:space="preserve"> does not go through the normal </w:t>
      </w:r>
      <w:r w:rsidR="00EB33E2" w:rsidRPr="00EB33E2">
        <w:rPr>
          <w:rFonts w:ascii="Times New Roman" w:hAnsi="Times New Roman" w:cs="Times New Roman"/>
        </w:rPr>
        <w:t xml:space="preserve">government </w:t>
      </w:r>
      <w:r w:rsidR="00EB33E2">
        <w:rPr>
          <w:rFonts w:ascii="Times New Roman" w:hAnsi="Times New Roman" w:cs="Times New Roman"/>
        </w:rPr>
        <w:t xml:space="preserve">laid </w:t>
      </w:r>
      <w:r w:rsidR="003A349B">
        <w:rPr>
          <w:rFonts w:ascii="Times New Roman" w:hAnsi="Times New Roman" w:cs="Times New Roman"/>
        </w:rPr>
        <w:t>down channels</w:t>
      </w:r>
      <w:r w:rsidR="00EB33E2" w:rsidRPr="00EB33E2">
        <w:rPr>
          <w:rFonts w:ascii="Times New Roman" w:hAnsi="Times New Roman" w:cs="Times New Roman"/>
        </w:rPr>
        <w:t xml:space="preserve">, </w:t>
      </w:r>
      <w:r w:rsidR="003A349B">
        <w:rPr>
          <w:rFonts w:ascii="Times New Roman" w:hAnsi="Times New Roman" w:cs="Times New Roman"/>
        </w:rPr>
        <w:t xml:space="preserve">and in the process </w:t>
      </w:r>
      <w:r w:rsidR="00EB33E2" w:rsidRPr="00EB33E2">
        <w:rPr>
          <w:rFonts w:ascii="Times New Roman" w:hAnsi="Times New Roman" w:cs="Times New Roman"/>
        </w:rPr>
        <w:t xml:space="preserve">avoiding </w:t>
      </w:r>
      <w:r w:rsidR="003A349B">
        <w:rPr>
          <w:rFonts w:ascii="Times New Roman" w:hAnsi="Times New Roman" w:cs="Times New Roman"/>
        </w:rPr>
        <w:t>paying of government</w:t>
      </w:r>
      <w:r w:rsidR="00EB33E2" w:rsidRPr="00EB33E2">
        <w:rPr>
          <w:rFonts w:ascii="Times New Roman" w:hAnsi="Times New Roman" w:cs="Times New Roman"/>
        </w:rPr>
        <w:t xml:space="preserve"> tax</w:t>
      </w:r>
      <w:r w:rsidR="003A349B">
        <w:rPr>
          <w:rFonts w:ascii="Times New Roman" w:hAnsi="Times New Roman" w:cs="Times New Roman"/>
        </w:rPr>
        <w:t>es</w:t>
      </w:r>
      <w:r w:rsidR="00EB33E2" w:rsidRPr="00EB33E2">
        <w:rPr>
          <w:rFonts w:ascii="Times New Roman" w:hAnsi="Times New Roman" w:cs="Times New Roman"/>
        </w:rPr>
        <w:t xml:space="preserve"> and </w:t>
      </w:r>
      <w:r w:rsidR="00ED7A9C">
        <w:rPr>
          <w:rFonts w:ascii="Times New Roman" w:hAnsi="Times New Roman" w:cs="Times New Roman"/>
        </w:rPr>
        <w:t xml:space="preserve">does not </w:t>
      </w:r>
      <w:r w:rsidR="003A349B">
        <w:rPr>
          <w:rFonts w:ascii="Times New Roman" w:hAnsi="Times New Roman" w:cs="Times New Roman"/>
        </w:rPr>
        <w:t xml:space="preserve">meet </w:t>
      </w:r>
      <w:r w:rsidR="00EB33E2" w:rsidRPr="00EB33E2">
        <w:rPr>
          <w:rFonts w:ascii="Times New Roman" w:hAnsi="Times New Roman" w:cs="Times New Roman"/>
        </w:rPr>
        <w:t xml:space="preserve">regulatory </w:t>
      </w:r>
      <w:r w:rsidR="003A349B">
        <w:rPr>
          <w:rFonts w:ascii="Times New Roman" w:hAnsi="Times New Roman" w:cs="Times New Roman"/>
        </w:rPr>
        <w:t>requirements</w:t>
      </w:r>
      <w:r w:rsidR="00EB33E2" w:rsidRPr="00EB33E2">
        <w:rPr>
          <w:rFonts w:ascii="Times New Roman" w:hAnsi="Times New Roman" w:cs="Times New Roman"/>
        </w:rPr>
        <w:t xml:space="preserve">. </w:t>
      </w:r>
      <w:r w:rsidR="003A349B">
        <w:rPr>
          <w:rFonts w:ascii="Times New Roman" w:hAnsi="Times New Roman" w:cs="Times New Roman"/>
        </w:rPr>
        <w:t xml:space="preserve">These commodities passes through </w:t>
      </w:r>
      <w:r w:rsidR="00EB33E2" w:rsidRPr="00EB33E2">
        <w:rPr>
          <w:rFonts w:ascii="Times New Roman" w:hAnsi="Times New Roman" w:cs="Times New Roman"/>
        </w:rPr>
        <w:t>unofficial routes and avoid customs controls, as well as those that pass through official</w:t>
      </w:r>
      <w:r w:rsidR="003A349B">
        <w:rPr>
          <w:rFonts w:ascii="Times New Roman" w:hAnsi="Times New Roman" w:cs="Times New Roman"/>
        </w:rPr>
        <w:t xml:space="preserve"> </w:t>
      </w:r>
      <w:r w:rsidR="00EB33E2" w:rsidRPr="00EB33E2">
        <w:rPr>
          <w:rFonts w:ascii="Times New Roman" w:hAnsi="Times New Roman" w:cs="Times New Roman"/>
        </w:rPr>
        <w:t>routes with border crossing points and customs offices yet involve illegal practices</w:t>
      </w:r>
      <w:r w:rsidR="003A349B">
        <w:rPr>
          <w:rFonts w:ascii="Times New Roman" w:hAnsi="Times New Roman" w:cs="Times New Roman"/>
        </w:rPr>
        <w:t xml:space="preserve">. These practices include but not limited to what </w:t>
      </w:r>
      <w:proofErr w:type="spellStart"/>
      <w:r w:rsidR="0025069D">
        <w:rPr>
          <w:rFonts w:ascii="Times New Roman" w:hAnsi="Times New Roman" w:cs="Times New Roman"/>
        </w:rPr>
        <w:t>Macamo</w:t>
      </w:r>
      <w:proofErr w:type="spellEnd"/>
      <w:r w:rsidR="0025069D">
        <w:rPr>
          <w:rFonts w:ascii="Times New Roman" w:hAnsi="Times New Roman" w:cs="Times New Roman"/>
        </w:rPr>
        <w:t xml:space="preserve">, (1998) in </w:t>
      </w:r>
      <w:r w:rsidR="003A349B">
        <w:rPr>
          <w:rFonts w:ascii="Times New Roman" w:hAnsi="Times New Roman" w:cs="Times New Roman"/>
        </w:rPr>
        <w:t>E</w:t>
      </w:r>
      <w:r w:rsidR="0025069D">
        <w:rPr>
          <w:rFonts w:ascii="Times New Roman" w:hAnsi="Times New Roman" w:cs="Times New Roman"/>
        </w:rPr>
        <w:t>CA (2013) has</w:t>
      </w:r>
      <w:r w:rsidR="003A349B">
        <w:rPr>
          <w:rFonts w:ascii="Times New Roman" w:hAnsi="Times New Roman" w:cs="Times New Roman"/>
        </w:rPr>
        <w:t xml:space="preserve"> called</w:t>
      </w:r>
    </w:p>
    <w:p w:rsidR="003A349B" w:rsidRDefault="003A349B" w:rsidP="0025069D">
      <w:pPr>
        <w:spacing w:line="276" w:lineRule="auto"/>
        <w:ind w:left="720" w:hanging="720"/>
        <w:rPr>
          <w:rFonts w:ascii="Times New Roman" w:hAnsi="Times New Roman" w:cs="Times New Roman"/>
        </w:rPr>
      </w:pPr>
      <w:r>
        <w:rPr>
          <w:rFonts w:ascii="Times New Roman" w:hAnsi="Times New Roman" w:cs="Times New Roman"/>
        </w:rPr>
        <w:t>a.</w:t>
      </w:r>
      <w:r>
        <w:rPr>
          <w:rFonts w:ascii="Times New Roman" w:hAnsi="Times New Roman" w:cs="Times New Roman"/>
        </w:rPr>
        <w:tab/>
        <w:t>U</w:t>
      </w:r>
      <w:r w:rsidRPr="003A349B">
        <w:rPr>
          <w:rFonts w:ascii="Times New Roman" w:hAnsi="Times New Roman" w:cs="Times New Roman"/>
        </w:rPr>
        <w:t xml:space="preserve">nder-invoicing </w:t>
      </w:r>
      <w:r w:rsidR="0025069D">
        <w:rPr>
          <w:rFonts w:ascii="Times New Roman" w:hAnsi="Times New Roman" w:cs="Times New Roman"/>
        </w:rPr>
        <w:t>which implies that traders</w:t>
      </w:r>
      <w:r w:rsidRPr="003A349B">
        <w:rPr>
          <w:rFonts w:ascii="Times New Roman" w:hAnsi="Times New Roman" w:cs="Times New Roman"/>
        </w:rPr>
        <w:t xml:space="preserve"> report lower quantit</w:t>
      </w:r>
      <w:r w:rsidR="0025069D">
        <w:rPr>
          <w:rFonts w:ascii="Times New Roman" w:hAnsi="Times New Roman" w:cs="Times New Roman"/>
        </w:rPr>
        <w:t xml:space="preserve">ies in terms of </w:t>
      </w:r>
      <w:r w:rsidR="0025069D" w:rsidRPr="003A349B">
        <w:rPr>
          <w:rFonts w:ascii="Times New Roman" w:hAnsi="Times New Roman" w:cs="Times New Roman"/>
        </w:rPr>
        <w:t xml:space="preserve">weight or value </w:t>
      </w:r>
      <w:r w:rsidR="0025069D">
        <w:rPr>
          <w:rFonts w:ascii="Times New Roman" w:hAnsi="Times New Roman" w:cs="Times New Roman"/>
        </w:rPr>
        <w:t xml:space="preserve">for them to pay less or </w:t>
      </w:r>
      <w:r w:rsidRPr="003A349B">
        <w:rPr>
          <w:rFonts w:ascii="Times New Roman" w:hAnsi="Times New Roman" w:cs="Times New Roman"/>
        </w:rPr>
        <w:t>lower import tariffs</w:t>
      </w:r>
    </w:p>
    <w:p w:rsidR="003A349B" w:rsidRDefault="003A349B" w:rsidP="0025069D">
      <w:pPr>
        <w:spacing w:line="276" w:lineRule="auto"/>
        <w:ind w:left="72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r>
      <w:proofErr w:type="spellStart"/>
      <w:r>
        <w:rPr>
          <w:rFonts w:ascii="Times New Roman" w:hAnsi="Times New Roman" w:cs="Times New Roman"/>
        </w:rPr>
        <w:t>M</w:t>
      </w:r>
      <w:r w:rsidRPr="003A349B">
        <w:rPr>
          <w:rFonts w:ascii="Times New Roman" w:hAnsi="Times New Roman" w:cs="Times New Roman"/>
        </w:rPr>
        <w:t>is</w:t>
      </w:r>
      <w:proofErr w:type="spellEnd"/>
      <w:r w:rsidR="0025069D">
        <w:rPr>
          <w:rFonts w:ascii="Times New Roman" w:hAnsi="Times New Roman" w:cs="Times New Roman"/>
        </w:rPr>
        <w:t>-</w:t>
      </w:r>
      <w:r w:rsidRPr="003A349B">
        <w:rPr>
          <w:rFonts w:ascii="Times New Roman" w:hAnsi="Times New Roman" w:cs="Times New Roman"/>
        </w:rPr>
        <w:t xml:space="preserve">classification </w:t>
      </w:r>
      <w:r w:rsidR="0025069D">
        <w:rPr>
          <w:rFonts w:ascii="Times New Roman" w:hAnsi="Times New Roman" w:cs="Times New Roman"/>
        </w:rPr>
        <w:t xml:space="preserve">which involves </w:t>
      </w:r>
      <w:r w:rsidRPr="003A349B">
        <w:rPr>
          <w:rFonts w:ascii="Times New Roman" w:hAnsi="Times New Roman" w:cs="Times New Roman"/>
        </w:rPr>
        <w:t xml:space="preserve">falsifying the description of </w:t>
      </w:r>
      <w:r w:rsidR="0025069D">
        <w:rPr>
          <w:rFonts w:ascii="Times New Roman" w:hAnsi="Times New Roman" w:cs="Times New Roman"/>
        </w:rPr>
        <w:t>goods</w:t>
      </w:r>
      <w:r w:rsidRPr="003A349B">
        <w:rPr>
          <w:rFonts w:ascii="Times New Roman" w:hAnsi="Times New Roman" w:cs="Times New Roman"/>
        </w:rPr>
        <w:t xml:space="preserve"> </w:t>
      </w:r>
      <w:r w:rsidR="0025069D">
        <w:rPr>
          <w:rFonts w:ascii="Times New Roman" w:hAnsi="Times New Roman" w:cs="Times New Roman"/>
        </w:rPr>
        <w:t xml:space="preserve">traded. The aim of this is to </w:t>
      </w:r>
      <w:r w:rsidRPr="003A349B">
        <w:rPr>
          <w:rFonts w:ascii="Times New Roman" w:hAnsi="Times New Roman" w:cs="Times New Roman"/>
        </w:rPr>
        <w:t>misclassif</w:t>
      </w:r>
      <w:r w:rsidR="0025069D">
        <w:rPr>
          <w:rFonts w:ascii="Times New Roman" w:hAnsi="Times New Roman" w:cs="Times New Roman"/>
        </w:rPr>
        <w:t>y the</w:t>
      </w:r>
      <w:r w:rsidRPr="003A349B">
        <w:rPr>
          <w:rFonts w:ascii="Times New Roman" w:hAnsi="Times New Roman" w:cs="Times New Roman"/>
        </w:rPr>
        <w:t xml:space="preserve"> products </w:t>
      </w:r>
      <w:r w:rsidR="0025069D">
        <w:rPr>
          <w:rFonts w:ascii="Times New Roman" w:hAnsi="Times New Roman" w:cs="Times New Roman"/>
        </w:rPr>
        <w:t xml:space="preserve">for purposes of subjecting them to </w:t>
      </w:r>
      <w:r w:rsidRPr="003A349B">
        <w:rPr>
          <w:rFonts w:ascii="Times New Roman" w:hAnsi="Times New Roman" w:cs="Times New Roman"/>
        </w:rPr>
        <w:t>lower tariffs,</w:t>
      </w:r>
      <w:r w:rsidR="00ED7A9C">
        <w:rPr>
          <w:rFonts w:ascii="Times New Roman" w:hAnsi="Times New Roman" w:cs="Times New Roman"/>
        </w:rPr>
        <w:t xml:space="preserve"> and</w:t>
      </w:r>
    </w:p>
    <w:p w:rsidR="003A349B" w:rsidRDefault="003A349B" w:rsidP="003A349B">
      <w:pPr>
        <w:spacing w:line="276" w:lineRule="auto"/>
        <w:ind w:left="720" w:hanging="720"/>
        <w:rPr>
          <w:rFonts w:ascii="Times New Roman" w:hAnsi="Times New Roman" w:cs="Times New Roman"/>
        </w:rPr>
      </w:pPr>
      <w:proofErr w:type="gramStart"/>
      <w:r>
        <w:rPr>
          <w:rFonts w:ascii="Times New Roman" w:hAnsi="Times New Roman" w:cs="Times New Roman"/>
        </w:rPr>
        <w:t>c</w:t>
      </w:r>
      <w:proofErr w:type="gramEnd"/>
      <w:r>
        <w:rPr>
          <w:rFonts w:ascii="Times New Roman" w:hAnsi="Times New Roman" w:cs="Times New Roman"/>
        </w:rPr>
        <w:tab/>
      </w:r>
      <w:proofErr w:type="spellStart"/>
      <w:r w:rsidR="0025069D">
        <w:rPr>
          <w:rFonts w:ascii="Times New Roman" w:hAnsi="Times New Roman" w:cs="Times New Roman"/>
        </w:rPr>
        <w:t>Mis</w:t>
      </w:r>
      <w:proofErr w:type="spellEnd"/>
      <w:r w:rsidR="0025069D">
        <w:rPr>
          <w:rFonts w:ascii="Times New Roman" w:hAnsi="Times New Roman" w:cs="Times New Roman"/>
        </w:rPr>
        <w:t xml:space="preserve">-declaration of </w:t>
      </w:r>
      <w:r w:rsidRPr="003A349B">
        <w:rPr>
          <w:rFonts w:ascii="Times New Roman" w:hAnsi="Times New Roman" w:cs="Times New Roman"/>
        </w:rPr>
        <w:t>origin, with or</w:t>
      </w:r>
      <w:r>
        <w:rPr>
          <w:rFonts w:ascii="Times New Roman" w:hAnsi="Times New Roman" w:cs="Times New Roman"/>
        </w:rPr>
        <w:t xml:space="preserve"> </w:t>
      </w:r>
      <w:r w:rsidRPr="003A349B">
        <w:rPr>
          <w:rFonts w:ascii="Times New Roman" w:hAnsi="Times New Roman" w:cs="Times New Roman"/>
        </w:rPr>
        <w:t>without clandestine operations such as secret deals involving formal importers, exporters, customs</w:t>
      </w:r>
      <w:r>
        <w:rPr>
          <w:rFonts w:ascii="Times New Roman" w:hAnsi="Times New Roman" w:cs="Times New Roman"/>
        </w:rPr>
        <w:t xml:space="preserve"> </w:t>
      </w:r>
      <w:r w:rsidRPr="003A349B">
        <w:rPr>
          <w:rFonts w:ascii="Times New Roman" w:hAnsi="Times New Roman" w:cs="Times New Roman"/>
        </w:rPr>
        <w:t xml:space="preserve">and other public officials </w:t>
      </w:r>
    </w:p>
    <w:p w:rsidR="00761172" w:rsidRDefault="00761172" w:rsidP="00655442">
      <w:pPr>
        <w:spacing w:line="276" w:lineRule="auto"/>
        <w:rPr>
          <w:rFonts w:ascii="Times New Roman" w:hAnsi="Times New Roman" w:cs="Times New Roman"/>
        </w:rPr>
      </w:pPr>
    </w:p>
    <w:p w:rsidR="006E22CC" w:rsidRDefault="00761172" w:rsidP="00655442">
      <w:pPr>
        <w:spacing w:line="276" w:lineRule="auto"/>
        <w:rPr>
          <w:rFonts w:ascii="Times New Roman" w:hAnsi="Times New Roman" w:cs="Times New Roman"/>
        </w:rPr>
      </w:pPr>
      <w:r>
        <w:rPr>
          <w:rFonts w:ascii="Times New Roman" w:hAnsi="Times New Roman" w:cs="Times New Roman"/>
        </w:rPr>
        <w:t>Table 1: Characterization of informal regional trade</w:t>
      </w:r>
    </w:p>
    <w:p w:rsidR="00761172" w:rsidRPr="000D1100" w:rsidRDefault="00761172" w:rsidP="00655442">
      <w:pPr>
        <w:spacing w:line="276" w:lineRule="auto"/>
        <w:rPr>
          <w:rFonts w:ascii="Times New Roman" w:hAnsi="Times New Roman" w:cs="Times New Roman"/>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3330"/>
        <w:gridCol w:w="4230"/>
      </w:tblGrid>
      <w:tr w:rsidR="009C5282" w:rsidRPr="000D1100" w:rsidTr="00761172">
        <w:trPr>
          <w:trHeight w:val="109"/>
          <w:tblHeader/>
        </w:trPr>
        <w:tc>
          <w:tcPr>
            <w:tcW w:w="2250" w:type="dxa"/>
            <w:shd w:val="clear" w:color="auto" w:fill="A6A6A6" w:themeFill="background1" w:themeFillShade="A6"/>
          </w:tcPr>
          <w:p w:rsidR="002F3407" w:rsidRPr="000D1100" w:rsidRDefault="002F3407" w:rsidP="00655442">
            <w:pPr>
              <w:pStyle w:val="Default"/>
              <w:spacing w:line="276" w:lineRule="auto"/>
              <w:rPr>
                <w:b/>
                <w:sz w:val="23"/>
                <w:szCs w:val="23"/>
              </w:rPr>
            </w:pPr>
            <w:r w:rsidRPr="000D1100">
              <w:rPr>
                <w:b/>
                <w:sz w:val="23"/>
                <w:szCs w:val="23"/>
              </w:rPr>
              <w:t xml:space="preserve">Definition </w:t>
            </w:r>
          </w:p>
        </w:tc>
        <w:tc>
          <w:tcPr>
            <w:tcW w:w="3330" w:type="dxa"/>
            <w:shd w:val="clear" w:color="auto" w:fill="A6A6A6" w:themeFill="background1" w:themeFillShade="A6"/>
          </w:tcPr>
          <w:p w:rsidR="002F3407" w:rsidRPr="000D1100" w:rsidRDefault="002F3407" w:rsidP="002F3407">
            <w:pPr>
              <w:pStyle w:val="Default"/>
              <w:spacing w:line="276" w:lineRule="auto"/>
              <w:rPr>
                <w:b/>
                <w:sz w:val="23"/>
                <w:szCs w:val="23"/>
              </w:rPr>
            </w:pPr>
            <w:r w:rsidRPr="000D1100">
              <w:rPr>
                <w:b/>
                <w:sz w:val="23"/>
                <w:szCs w:val="23"/>
              </w:rPr>
              <w:t xml:space="preserve">Research application </w:t>
            </w:r>
          </w:p>
        </w:tc>
        <w:tc>
          <w:tcPr>
            <w:tcW w:w="4230" w:type="dxa"/>
            <w:shd w:val="clear" w:color="auto" w:fill="A6A6A6" w:themeFill="background1" w:themeFillShade="A6"/>
          </w:tcPr>
          <w:p w:rsidR="002F3407" w:rsidRPr="000D1100" w:rsidRDefault="002F3407" w:rsidP="00655442">
            <w:pPr>
              <w:pStyle w:val="Default"/>
              <w:spacing w:line="276" w:lineRule="auto"/>
              <w:rPr>
                <w:b/>
                <w:sz w:val="23"/>
                <w:szCs w:val="23"/>
              </w:rPr>
            </w:pPr>
            <w:r>
              <w:rPr>
                <w:b/>
                <w:sz w:val="23"/>
                <w:szCs w:val="23"/>
              </w:rPr>
              <w:t>L</w:t>
            </w:r>
            <w:r w:rsidRPr="000D1100">
              <w:rPr>
                <w:b/>
                <w:sz w:val="23"/>
                <w:szCs w:val="23"/>
              </w:rPr>
              <w:t>imitations</w:t>
            </w:r>
          </w:p>
        </w:tc>
      </w:tr>
      <w:tr w:rsidR="009C5282" w:rsidRPr="000D1100" w:rsidTr="00761172">
        <w:trPr>
          <w:trHeight w:val="799"/>
        </w:trPr>
        <w:tc>
          <w:tcPr>
            <w:tcW w:w="2250" w:type="dxa"/>
          </w:tcPr>
          <w:p w:rsidR="002F3407" w:rsidRPr="000D1100" w:rsidRDefault="002F3407" w:rsidP="00655442">
            <w:pPr>
              <w:pStyle w:val="Default"/>
              <w:spacing w:line="276" w:lineRule="auto"/>
              <w:rPr>
                <w:sz w:val="23"/>
                <w:szCs w:val="23"/>
              </w:rPr>
            </w:pPr>
            <w:r w:rsidRPr="000D1100">
              <w:rPr>
                <w:sz w:val="23"/>
                <w:szCs w:val="23"/>
              </w:rPr>
              <w:t xml:space="preserve">Registration status of enterprises (enterprise-based) </w:t>
            </w:r>
          </w:p>
        </w:tc>
        <w:tc>
          <w:tcPr>
            <w:tcW w:w="3330" w:type="dxa"/>
          </w:tcPr>
          <w:p w:rsidR="002F3407" w:rsidRPr="000D1100" w:rsidRDefault="002F3407" w:rsidP="002F3407">
            <w:pPr>
              <w:pStyle w:val="Default"/>
              <w:spacing w:line="276" w:lineRule="auto"/>
              <w:rPr>
                <w:sz w:val="23"/>
                <w:szCs w:val="23"/>
              </w:rPr>
            </w:pPr>
            <w:r w:rsidRPr="000D1100">
              <w:rPr>
                <w:sz w:val="23"/>
                <w:szCs w:val="23"/>
              </w:rPr>
              <w:t xml:space="preserve">Enterprises that operate </w:t>
            </w:r>
            <w:r>
              <w:rPr>
                <w:sz w:val="23"/>
                <w:szCs w:val="23"/>
              </w:rPr>
              <w:t xml:space="preserve">with or </w:t>
            </w:r>
            <w:r w:rsidRPr="000D1100">
              <w:rPr>
                <w:sz w:val="23"/>
                <w:szCs w:val="23"/>
              </w:rPr>
              <w:t xml:space="preserve">without government recognition or regulation (both de facto and de jure). Used to assess lack of access to government services and absence of regulation. </w:t>
            </w:r>
          </w:p>
        </w:tc>
        <w:tc>
          <w:tcPr>
            <w:tcW w:w="4230" w:type="dxa"/>
          </w:tcPr>
          <w:p w:rsidR="002F3407" w:rsidRPr="000D1100" w:rsidRDefault="002F3407" w:rsidP="00655442">
            <w:pPr>
              <w:pStyle w:val="Default"/>
              <w:spacing w:line="276" w:lineRule="auto"/>
              <w:rPr>
                <w:sz w:val="23"/>
                <w:szCs w:val="23"/>
              </w:rPr>
            </w:pPr>
            <w:r>
              <w:rPr>
                <w:sz w:val="23"/>
                <w:szCs w:val="23"/>
              </w:rPr>
              <w:t>R</w:t>
            </w:r>
            <w:r w:rsidRPr="000D1100">
              <w:rPr>
                <w:sz w:val="23"/>
                <w:szCs w:val="23"/>
              </w:rPr>
              <w:t>egistration with a government authority may not represent a meaningful distinction with regard to actual practices.</w:t>
            </w:r>
          </w:p>
        </w:tc>
      </w:tr>
      <w:tr w:rsidR="009C5282" w:rsidRPr="000D1100" w:rsidTr="00761172">
        <w:trPr>
          <w:trHeight w:val="523"/>
        </w:trPr>
        <w:tc>
          <w:tcPr>
            <w:tcW w:w="2250" w:type="dxa"/>
          </w:tcPr>
          <w:p w:rsidR="002F3407" w:rsidRPr="000D1100" w:rsidRDefault="002F3407" w:rsidP="00655442">
            <w:pPr>
              <w:pStyle w:val="Default"/>
              <w:spacing w:line="276" w:lineRule="auto"/>
              <w:rPr>
                <w:sz w:val="23"/>
                <w:szCs w:val="23"/>
              </w:rPr>
            </w:pPr>
            <w:r w:rsidRPr="000D1100">
              <w:rPr>
                <w:sz w:val="23"/>
                <w:szCs w:val="23"/>
              </w:rPr>
              <w:t xml:space="preserve">Existence of social protections linked to </w:t>
            </w:r>
            <w:r w:rsidRPr="000D1100">
              <w:rPr>
                <w:sz w:val="23"/>
                <w:szCs w:val="23"/>
              </w:rPr>
              <w:lastRenderedPageBreak/>
              <w:t xml:space="preserve">employment (employment-based) </w:t>
            </w:r>
          </w:p>
        </w:tc>
        <w:tc>
          <w:tcPr>
            <w:tcW w:w="3330" w:type="dxa"/>
          </w:tcPr>
          <w:p w:rsidR="002F3407" w:rsidRPr="000D1100" w:rsidRDefault="002F3407" w:rsidP="002F3407">
            <w:pPr>
              <w:pStyle w:val="Default"/>
              <w:spacing w:line="276" w:lineRule="auto"/>
              <w:rPr>
                <w:sz w:val="23"/>
                <w:szCs w:val="23"/>
              </w:rPr>
            </w:pPr>
            <w:r w:rsidRPr="000D1100">
              <w:rPr>
                <w:sz w:val="23"/>
                <w:szCs w:val="23"/>
              </w:rPr>
              <w:lastRenderedPageBreak/>
              <w:t xml:space="preserve">Attempts to capture precarious, vulnerable, and unprotected </w:t>
            </w:r>
            <w:r w:rsidRPr="000D1100">
              <w:rPr>
                <w:sz w:val="23"/>
                <w:szCs w:val="23"/>
              </w:rPr>
              <w:lastRenderedPageBreak/>
              <w:t xml:space="preserve">forms of employment. </w:t>
            </w:r>
          </w:p>
        </w:tc>
        <w:tc>
          <w:tcPr>
            <w:tcW w:w="4230" w:type="dxa"/>
          </w:tcPr>
          <w:p w:rsidR="002F3407" w:rsidRPr="000D1100" w:rsidRDefault="002F3407" w:rsidP="00655442">
            <w:pPr>
              <w:pStyle w:val="Default"/>
              <w:spacing w:line="276" w:lineRule="auto"/>
              <w:rPr>
                <w:sz w:val="23"/>
                <w:szCs w:val="23"/>
              </w:rPr>
            </w:pPr>
            <w:r>
              <w:rPr>
                <w:sz w:val="23"/>
                <w:szCs w:val="23"/>
              </w:rPr>
              <w:lastRenderedPageBreak/>
              <w:t>O</w:t>
            </w:r>
            <w:r w:rsidRPr="000D1100">
              <w:rPr>
                <w:sz w:val="23"/>
                <w:szCs w:val="23"/>
              </w:rPr>
              <w:t>ften applies only to paid employees. Different criteria needed for self-</w:t>
            </w:r>
            <w:r w:rsidRPr="000D1100">
              <w:rPr>
                <w:sz w:val="23"/>
                <w:szCs w:val="23"/>
              </w:rPr>
              <w:lastRenderedPageBreak/>
              <w:t>employment. The nature of social protection varies across countries.</w:t>
            </w:r>
          </w:p>
        </w:tc>
      </w:tr>
      <w:tr w:rsidR="009C5282" w:rsidRPr="000D1100" w:rsidTr="00761172">
        <w:trPr>
          <w:trHeight w:val="661"/>
        </w:trPr>
        <w:tc>
          <w:tcPr>
            <w:tcW w:w="2250" w:type="dxa"/>
          </w:tcPr>
          <w:p w:rsidR="002F3407" w:rsidRPr="000D1100" w:rsidRDefault="002F3407" w:rsidP="00655442">
            <w:pPr>
              <w:pStyle w:val="Default"/>
              <w:spacing w:line="276" w:lineRule="auto"/>
              <w:rPr>
                <w:sz w:val="23"/>
                <w:szCs w:val="23"/>
              </w:rPr>
            </w:pPr>
            <w:r w:rsidRPr="000D1100">
              <w:rPr>
                <w:sz w:val="23"/>
                <w:szCs w:val="23"/>
              </w:rPr>
              <w:lastRenderedPageBreak/>
              <w:t xml:space="preserve">Size of enterprises (enterprise-based) </w:t>
            </w:r>
          </w:p>
        </w:tc>
        <w:tc>
          <w:tcPr>
            <w:tcW w:w="3330" w:type="dxa"/>
          </w:tcPr>
          <w:p w:rsidR="002F3407" w:rsidRPr="000D1100" w:rsidRDefault="002F3407" w:rsidP="00796869">
            <w:pPr>
              <w:pStyle w:val="Default"/>
              <w:spacing w:line="276" w:lineRule="auto"/>
              <w:rPr>
                <w:sz w:val="23"/>
                <w:szCs w:val="23"/>
              </w:rPr>
            </w:pPr>
            <w:r w:rsidRPr="000D1100">
              <w:rPr>
                <w:sz w:val="23"/>
                <w:szCs w:val="23"/>
              </w:rPr>
              <w:t xml:space="preserve">Often used as a proxy for informal enterprises. Potentially useful for analyzing the economics of small-scale firms. </w:t>
            </w:r>
          </w:p>
        </w:tc>
        <w:tc>
          <w:tcPr>
            <w:tcW w:w="4230" w:type="dxa"/>
          </w:tcPr>
          <w:p w:rsidR="002F3407" w:rsidRPr="000D1100" w:rsidRDefault="00796869" w:rsidP="00655442">
            <w:pPr>
              <w:pStyle w:val="Default"/>
              <w:spacing w:line="276" w:lineRule="auto"/>
              <w:rPr>
                <w:sz w:val="23"/>
                <w:szCs w:val="23"/>
              </w:rPr>
            </w:pPr>
            <w:r>
              <w:rPr>
                <w:sz w:val="23"/>
                <w:szCs w:val="23"/>
              </w:rPr>
              <w:t>S</w:t>
            </w:r>
            <w:r w:rsidRPr="000D1100">
              <w:rPr>
                <w:sz w:val="23"/>
                <w:szCs w:val="23"/>
              </w:rPr>
              <w:t>ize is an imperfect proxy for other aspects of informality. Size often defined only in terms of number of paid employees.</w:t>
            </w:r>
          </w:p>
        </w:tc>
      </w:tr>
      <w:tr w:rsidR="009C5282" w:rsidRPr="000D1100" w:rsidTr="00761172">
        <w:trPr>
          <w:trHeight w:val="661"/>
        </w:trPr>
        <w:tc>
          <w:tcPr>
            <w:tcW w:w="2250" w:type="dxa"/>
          </w:tcPr>
          <w:p w:rsidR="002F3407" w:rsidRPr="000D1100" w:rsidRDefault="002F3407" w:rsidP="00655442">
            <w:pPr>
              <w:pStyle w:val="Default"/>
              <w:spacing w:line="276" w:lineRule="auto"/>
              <w:rPr>
                <w:sz w:val="23"/>
                <w:szCs w:val="23"/>
              </w:rPr>
            </w:pPr>
            <w:r w:rsidRPr="000D1100">
              <w:rPr>
                <w:sz w:val="23"/>
                <w:szCs w:val="23"/>
              </w:rPr>
              <w:t xml:space="preserve">Illegal labor practices (employment-based) </w:t>
            </w:r>
          </w:p>
        </w:tc>
        <w:tc>
          <w:tcPr>
            <w:tcW w:w="3330" w:type="dxa"/>
          </w:tcPr>
          <w:p w:rsidR="002F3407" w:rsidRPr="000D1100" w:rsidRDefault="002F3407" w:rsidP="009C5282">
            <w:pPr>
              <w:pStyle w:val="Default"/>
              <w:spacing w:line="276" w:lineRule="auto"/>
              <w:rPr>
                <w:sz w:val="23"/>
                <w:szCs w:val="23"/>
              </w:rPr>
            </w:pPr>
            <w:r w:rsidRPr="000D1100">
              <w:rPr>
                <w:sz w:val="23"/>
                <w:szCs w:val="23"/>
              </w:rPr>
              <w:t xml:space="preserve">Attempts to specifically measure the extent to which labour laws are violated by employers. </w:t>
            </w:r>
          </w:p>
        </w:tc>
        <w:tc>
          <w:tcPr>
            <w:tcW w:w="4230" w:type="dxa"/>
          </w:tcPr>
          <w:p w:rsidR="002F3407" w:rsidRPr="000D1100" w:rsidRDefault="009C5282" w:rsidP="00655442">
            <w:pPr>
              <w:pStyle w:val="Default"/>
              <w:spacing w:line="276" w:lineRule="auto"/>
              <w:rPr>
                <w:sz w:val="23"/>
                <w:szCs w:val="23"/>
              </w:rPr>
            </w:pPr>
            <w:r>
              <w:rPr>
                <w:sz w:val="23"/>
                <w:szCs w:val="23"/>
              </w:rPr>
              <w:t>I</w:t>
            </w:r>
            <w:r w:rsidRPr="000D1100">
              <w:rPr>
                <w:sz w:val="23"/>
                <w:szCs w:val="23"/>
              </w:rPr>
              <w:t>llegality is underreported in statistical sources. Legal forms of employment may be precarious and lack protections. Labour laws are different across countries.</w:t>
            </w:r>
          </w:p>
        </w:tc>
      </w:tr>
      <w:tr w:rsidR="009C5282" w:rsidRPr="000D1100" w:rsidTr="00761172">
        <w:trPr>
          <w:trHeight w:val="1213"/>
        </w:trPr>
        <w:tc>
          <w:tcPr>
            <w:tcW w:w="2250" w:type="dxa"/>
          </w:tcPr>
          <w:p w:rsidR="00777BFE" w:rsidRPr="000D1100" w:rsidRDefault="002F3407" w:rsidP="00777BFE">
            <w:pPr>
              <w:pStyle w:val="ListParagraph"/>
              <w:numPr>
                <w:ilvl w:val="0"/>
                <w:numId w:val="17"/>
              </w:numPr>
              <w:spacing w:line="276" w:lineRule="auto"/>
              <w:rPr>
                <w:rFonts w:ascii="Times New Roman" w:hAnsi="Times New Roman" w:cs="Times New Roman"/>
              </w:rPr>
            </w:pPr>
            <w:r w:rsidRPr="000D1100">
              <w:rPr>
                <w:sz w:val="23"/>
                <w:szCs w:val="23"/>
              </w:rPr>
              <w:t>Tax evasion and avoidance (enterprise</w:t>
            </w:r>
            <w:r w:rsidR="00777BFE" w:rsidRPr="000D1100">
              <w:rPr>
                <w:rFonts w:ascii="Times New Roman" w:hAnsi="Times New Roman" w:cs="Times New Roman"/>
              </w:rPr>
              <w:t xml:space="preserve"> </w:t>
            </w:r>
          </w:p>
          <w:p w:rsidR="002F3407" w:rsidRPr="000D1100" w:rsidRDefault="002F3407" w:rsidP="00655442">
            <w:pPr>
              <w:pStyle w:val="Default"/>
              <w:spacing w:line="276" w:lineRule="auto"/>
              <w:rPr>
                <w:sz w:val="23"/>
                <w:szCs w:val="23"/>
              </w:rPr>
            </w:pPr>
            <w:r w:rsidRPr="000D1100">
              <w:rPr>
                <w:sz w:val="23"/>
                <w:szCs w:val="23"/>
              </w:rPr>
              <w:t xml:space="preserve">-based) </w:t>
            </w:r>
          </w:p>
        </w:tc>
        <w:tc>
          <w:tcPr>
            <w:tcW w:w="3330" w:type="dxa"/>
          </w:tcPr>
          <w:p w:rsidR="002F3407" w:rsidRPr="000D1100" w:rsidRDefault="002F3407" w:rsidP="009C5282">
            <w:pPr>
              <w:pStyle w:val="Default"/>
              <w:spacing w:line="276" w:lineRule="auto"/>
              <w:rPr>
                <w:sz w:val="23"/>
                <w:szCs w:val="23"/>
              </w:rPr>
            </w:pPr>
            <w:r w:rsidRPr="000D1100">
              <w:rPr>
                <w:sz w:val="23"/>
                <w:szCs w:val="23"/>
              </w:rPr>
              <w:t>Used in studies of the costs and benefits of informality. May be used as a proxy for other types of regulatory avoidance/evasion. Potentially useful for measuring fiscal leakages due to informality</w:t>
            </w:r>
            <w:proofErr w:type="gramStart"/>
            <w:r w:rsidRPr="000D1100">
              <w:rPr>
                <w:sz w:val="23"/>
                <w:szCs w:val="23"/>
              </w:rPr>
              <w:t>..</w:t>
            </w:r>
            <w:proofErr w:type="gramEnd"/>
            <w:r w:rsidRPr="000D1100">
              <w:rPr>
                <w:sz w:val="23"/>
                <w:szCs w:val="23"/>
              </w:rPr>
              <w:t xml:space="preserve"> </w:t>
            </w:r>
          </w:p>
        </w:tc>
        <w:tc>
          <w:tcPr>
            <w:tcW w:w="4230" w:type="dxa"/>
          </w:tcPr>
          <w:p w:rsidR="002F3407" w:rsidRPr="000D1100" w:rsidRDefault="009C5282" w:rsidP="00655442">
            <w:pPr>
              <w:pStyle w:val="Default"/>
              <w:spacing w:line="276" w:lineRule="auto"/>
              <w:rPr>
                <w:sz w:val="23"/>
                <w:szCs w:val="23"/>
              </w:rPr>
            </w:pPr>
            <w:r>
              <w:rPr>
                <w:sz w:val="23"/>
                <w:szCs w:val="23"/>
              </w:rPr>
              <w:t>T</w:t>
            </w:r>
            <w:r w:rsidRPr="000D1100">
              <w:rPr>
                <w:sz w:val="23"/>
                <w:szCs w:val="23"/>
              </w:rPr>
              <w:t>ax evasion/avoidance may also be widespread among firms that would otherwise be considered formal. May not capture labour market vulnerability/lack of social protection. Use as a proxy for other regulatory evasion may not be well-founded. Often fails to take into account taxes which informal firms do pay</w:t>
            </w:r>
          </w:p>
        </w:tc>
      </w:tr>
      <w:tr w:rsidR="009C5282" w:rsidRPr="000D1100" w:rsidTr="00761172">
        <w:trPr>
          <w:trHeight w:val="247"/>
        </w:trPr>
        <w:tc>
          <w:tcPr>
            <w:tcW w:w="2250" w:type="dxa"/>
          </w:tcPr>
          <w:p w:rsidR="002F3407" w:rsidRPr="000D1100" w:rsidRDefault="002F3407" w:rsidP="00655442">
            <w:pPr>
              <w:pStyle w:val="Default"/>
              <w:spacing w:line="276" w:lineRule="auto"/>
              <w:rPr>
                <w:sz w:val="23"/>
                <w:szCs w:val="23"/>
              </w:rPr>
            </w:pPr>
            <w:r w:rsidRPr="000D1100">
              <w:rPr>
                <w:sz w:val="23"/>
                <w:szCs w:val="23"/>
              </w:rPr>
              <w:t xml:space="preserve">Non-contribution by employers to social security </w:t>
            </w:r>
          </w:p>
        </w:tc>
        <w:tc>
          <w:tcPr>
            <w:tcW w:w="3330" w:type="dxa"/>
          </w:tcPr>
          <w:p w:rsidR="002F3407" w:rsidRPr="000D1100" w:rsidRDefault="002F3407" w:rsidP="009C5282">
            <w:pPr>
              <w:pStyle w:val="Default"/>
              <w:spacing w:line="276" w:lineRule="auto"/>
              <w:rPr>
                <w:sz w:val="23"/>
                <w:szCs w:val="23"/>
              </w:rPr>
            </w:pPr>
            <w:r w:rsidRPr="000D1100">
              <w:rPr>
                <w:sz w:val="23"/>
                <w:szCs w:val="23"/>
              </w:rPr>
              <w:t xml:space="preserve">Similar to tax evasion/avoidance, but with a more explicit connection to social protections. </w:t>
            </w:r>
          </w:p>
        </w:tc>
        <w:tc>
          <w:tcPr>
            <w:tcW w:w="4230" w:type="dxa"/>
          </w:tcPr>
          <w:p w:rsidR="002F3407" w:rsidRPr="000D1100" w:rsidRDefault="009C5282" w:rsidP="009C5282">
            <w:pPr>
              <w:pStyle w:val="Default"/>
              <w:spacing w:line="276" w:lineRule="auto"/>
              <w:rPr>
                <w:sz w:val="23"/>
                <w:szCs w:val="23"/>
              </w:rPr>
            </w:pPr>
            <w:r>
              <w:rPr>
                <w:sz w:val="23"/>
                <w:szCs w:val="23"/>
              </w:rPr>
              <w:t>This is d</w:t>
            </w:r>
            <w:r w:rsidRPr="000D1100">
              <w:rPr>
                <w:sz w:val="23"/>
                <w:szCs w:val="23"/>
              </w:rPr>
              <w:t xml:space="preserve">ifferent </w:t>
            </w:r>
            <w:r>
              <w:rPr>
                <w:sz w:val="23"/>
                <w:szCs w:val="23"/>
              </w:rPr>
              <w:t xml:space="preserve">in different </w:t>
            </w:r>
            <w:r w:rsidRPr="000D1100">
              <w:rPr>
                <w:sz w:val="23"/>
                <w:szCs w:val="23"/>
              </w:rPr>
              <w:t>countries</w:t>
            </w:r>
          </w:p>
        </w:tc>
      </w:tr>
    </w:tbl>
    <w:p w:rsidR="0090557E" w:rsidRPr="000D1100" w:rsidRDefault="009C5282" w:rsidP="00655442">
      <w:pPr>
        <w:spacing w:line="276" w:lineRule="auto"/>
        <w:rPr>
          <w:rFonts w:ascii="Times New Roman" w:hAnsi="Times New Roman" w:cs="Times New Roman"/>
        </w:rPr>
      </w:pPr>
      <w:r w:rsidRPr="000D1100">
        <w:rPr>
          <w:rFonts w:ascii="Times New Roman" w:hAnsi="Times New Roman" w:cs="Times New Roman"/>
        </w:rPr>
        <w:t>Modified</w:t>
      </w:r>
      <w:r w:rsidR="006E22CC" w:rsidRPr="000D1100">
        <w:rPr>
          <w:rFonts w:ascii="Times New Roman" w:hAnsi="Times New Roman" w:cs="Times New Roman"/>
        </w:rPr>
        <w:t xml:space="preserve"> from </w:t>
      </w:r>
      <w:proofErr w:type="spellStart"/>
      <w:r w:rsidR="006E22CC" w:rsidRPr="000D1100">
        <w:rPr>
          <w:rFonts w:ascii="Times New Roman" w:hAnsi="Times New Roman" w:cs="Times New Roman"/>
        </w:rPr>
        <w:t>Heinzt</w:t>
      </w:r>
      <w:proofErr w:type="spellEnd"/>
      <w:r w:rsidR="006E22CC" w:rsidRPr="000D1100">
        <w:rPr>
          <w:rFonts w:ascii="Times New Roman" w:hAnsi="Times New Roman" w:cs="Times New Roman"/>
        </w:rPr>
        <w:t>, 2012</w:t>
      </w:r>
    </w:p>
    <w:p w:rsidR="006E22CC" w:rsidRPr="000D1100" w:rsidRDefault="006E22CC" w:rsidP="00655442">
      <w:pPr>
        <w:spacing w:line="276" w:lineRule="auto"/>
        <w:rPr>
          <w:rFonts w:ascii="Times New Roman" w:hAnsi="Times New Roman" w:cs="Times New Roman"/>
        </w:rPr>
      </w:pPr>
    </w:p>
    <w:p w:rsidR="00A97697" w:rsidRPr="000D1100" w:rsidRDefault="00A97697" w:rsidP="00685765">
      <w:pPr>
        <w:pStyle w:val="Heading1"/>
      </w:pPr>
      <w:r w:rsidRPr="000D1100">
        <w:t>Key Principles</w:t>
      </w:r>
      <w:r w:rsidR="00CD2693">
        <w:t xml:space="preserve"> to guide the study</w:t>
      </w:r>
    </w:p>
    <w:p w:rsidR="00A97697" w:rsidRPr="000D1100" w:rsidRDefault="00761172" w:rsidP="00655442">
      <w:pPr>
        <w:spacing w:line="276" w:lineRule="auto"/>
        <w:rPr>
          <w:rFonts w:ascii="Times New Roman" w:hAnsi="Times New Roman" w:cs="Times New Roman"/>
        </w:rPr>
      </w:pPr>
      <w:r>
        <w:rPr>
          <w:rFonts w:ascii="Times New Roman" w:hAnsi="Times New Roman" w:cs="Times New Roman"/>
        </w:rPr>
        <w:t xml:space="preserve">Undertaking an informal regional fish trade </w:t>
      </w:r>
      <w:r w:rsidR="00A97697" w:rsidRPr="000D1100">
        <w:rPr>
          <w:rFonts w:ascii="Times New Roman" w:hAnsi="Times New Roman" w:cs="Times New Roman"/>
        </w:rPr>
        <w:t xml:space="preserve">research is </w:t>
      </w:r>
      <w:r w:rsidR="00777BFE">
        <w:rPr>
          <w:rFonts w:ascii="Times New Roman" w:hAnsi="Times New Roman" w:cs="Times New Roman"/>
        </w:rPr>
        <w:t xml:space="preserve">equivalent to undertaking an </w:t>
      </w:r>
      <w:r w:rsidR="00A97697" w:rsidRPr="000D1100">
        <w:rPr>
          <w:rFonts w:ascii="Times New Roman" w:hAnsi="Times New Roman" w:cs="Times New Roman"/>
        </w:rPr>
        <w:t>investigati</w:t>
      </w:r>
      <w:r w:rsidR="00777BFE">
        <w:rPr>
          <w:rFonts w:ascii="Times New Roman" w:hAnsi="Times New Roman" w:cs="Times New Roman"/>
        </w:rPr>
        <w:t>o</w:t>
      </w:r>
      <w:r w:rsidR="00A97697" w:rsidRPr="000D1100">
        <w:rPr>
          <w:rFonts w:ascii="Times New Roman" w:hAnsi="Times New Roman" w:cs="Times New Roman"/>
        </w:rPr>
        <w:t xml:space="preserve">n </w:t>
      </w:r>
      <w:r w:rsidR="00777BFE">
        <w:rPr>
          <w:rFonts w:ascii="Times New Roman" w:hAnsi="Times New Roman" w:cs="Times New Roman"/>
        </w:rPr>
        <w:t xml:space="preserve">on </w:t>
      </w:r>
      <w:r w:rsidR="00C66FAD">
        <w:rPr>
          <w:rFonts w:ascii="Times New Roman" w:hAnsi="Times New Roman" w:cs="Times New Roman"/>
        </w:rPr>
        <w:t xml:space="preserve">law-breaking and </w:t>
      </w:r>
      <w:r w:rsidR="00777BFE">
        <w:rPr>
          <w:rFonts w:ascii="Times New Roman" w:hAnsi="Times New Roman" w:cs="Times New Roman"/>
        </w:rPr>
        <w:t xml:space="preserve">or </w:t>
      </w:r>
      <w:r w:rsidR="00C66FAD">
        <w:rPr>
          <w:rFonts w:ascii="Times New Roman" w:hAnsi="Times New Roman" w:cs="Times New Roman"/>
        </w:rPr>
        <w:t xml:space="preserve">similar to investigating </w:t>
      </w:r>
      <w:r w:rsidR="00A97697" w:rsidRPr="000D1100">
        <w:rPr>
          <w:rFonts w:ascii="Times New Roman" w:hAnsi="Times New Roman" w:cs="Times New Roman"/>
        </w:rPr>
        <w:t xml:space="preserve">criminality. </w:t>
      </w:r>
      <w:r w:rsidR="00777BFE">
        <w:rPr>
          <w:rFonts w:ascii="Times New Roman" w:hAnsi="Times New Roman" w:cs="Times New Roman"/>
        </w:rPr>
        <w:t xml:space="preserve">Participants in the informal trade do not want to be known and they also don’t want their operations exposed. </w:t>
      </w:r>
      <w:r w:rsidR="00A97697" w:rsidRPr="000D1100">
        <w:rPr>
          <w:rFonts w:ascii="Times New Roman" w:hAnsi="Times New Roman" w:cs="Times New Roman"/>
        </w:rPr>
        <w:t>Due to th</w:t>
      </w:r>
      <w:r w:rsidR="00C66FAD">
        <w:rPr>
          <w:rFonts w:ascii="Times New Roman" w:hAnsi="Times New Roman" w:cs="Times New Roman"/>
        </w:rPr>
        <w:t>is</w:t>
      </w:r>
      <w:r w:rsidR="00A97697" w:rsidRPr="000D1100">
        <w:rPr>
          <w:rFonts w:ascii="Times New Roman" w:hAnsi="Times New Roman" w:cs="Times New Roman"/>
        </w:rPr>
        <w:t xml:space="preserve"> nature </w:t>
      </w:r>
      <w:r w:rsidR="00C66FAD">
        <w:rPr>
          <w:rFonts w:ascii="Times New Roman" w:hAnsi="Times New Roman" w:cs="Times New Roman"/>
        </w:rPr>
        <w:t xml:space="preserve">of the </w:t>
      </w:r>
      <w:r w:rsidR="00777BFE">
        <w:rPr>
          <w:rFonts w:ascii="Times New Roman" w:hAnsi="Times New Roman" w:cs="Times New Roman"/>
        </w:rPr>
        <w:t>activity</w:t>
      </w:r>
      <w:r w:rsidR="00C66FAD">
        <w:rPr>
          <w:rFonts w:ascii="Times New Roman" w:hAnsi="Times New Roman" w:cs="Times New Roman"/>
        </w:rPr>
        <w:t>, it is important that researchers take into consideration</w:t>
      </w:r>
      <w:r w:rsidR="00A97697" w:rsidRPr="000D1100">
        <w:rPr>
          <w:rFonts w:ascii="Times New Roman" w:hAnsi="Times New Roman" w:cs="Times New Roman"/>
        </w:rPr>
        <w:t xml:space="preserve"> the following principles:</w:t>
      </w:r>
    </w:p>
    <w:p w:rsidR="00A97697" w:rsidRPr="000D1100" w:rsidRDefault="00A97697" w:rsidP="00655442">
      <w:pPr>
        <w:spacing w:line="276" w:lineRule="auto"/>
        <w:rPr>
          <w:rFonts w:ascii="Times New Roman" w:hAnsi="Times New Roman" w:cs="Times New Roman"/>
        </w:rPr>
      </w:pPr>
    </w:p>
    <w:p w:rsidR="00777BFE" w:rsidRPr="00777BFE" w:rsidRDefault="00777BFE" w:rsidP="009428E8">
      <w:pPr>
        <w:pStyle w:val="ListParagraph"/>
        <w:numPr>
          <w:ilvl w:val="0"/>
          <w:numId w:val="36"/>
        </w:numPr>
        <w:spacing w:line="276" w:lineRule="auto"/>
        <w:ind w:left="1210" w:hanging="576"/>
        <w:rPr>
          <w:rFonts w:ascii="Times New Roman" w:hAnsi="Times New Roman" w:cs="Times New Roman"/>
        </w:rPr>
      </w:pPr>
      <w:r w:rsidRPr="00777BFE">
        <w:rPr>
          <w:rFonts w:ascii="Times New Roman" w:hAnsi="Times New Roman" w:cs="Times New Roman"/>
          <w:i/>
        </w:rPr>
        <w:t>Confidentiality</w:t>
      </w:r>
      <w:r w:rsidRPr="00777BFE">
        <w:rPr>
          <w:rFonts w:ascii="Times New Roman" w:hAnsi="Times New Roman" w:cs="Times New Roman"/>
        </w:rPr>
        <w:t xml:space="preserve"> and </w:t>
      </w:r>
      <w:r w:rsidRPr="00777BFE">
        <w:rPr>
          <w:rFonts w:ascii="Times New Roman" w:hAnsi="Times New Roman" w:cs="Times New Roman"/>
          <w:i/>
        </w:rPr>
        <w:t>ethical</w:t>
      </w:r>
      <w:r w:rsidRPr="00777BFE">
        <w:rPr>
          <w:rFonts w:ascii="Times New Roman" w:hAnsi="Times New Roman" w:cs="Times New Roman"/>
        </w:rPr>
        <w:t xml:space="preserve">. Guarantee that information provided by participants would not incriminate interviewees or their accomplices. It should also guarantee that information obtained would </w:t>
      </w:r>
      <w:r>
        <w:rPr>
          <w:rFonts w:ascii="Times New Roman" w:hAnsi="Times New Roman" w:cs="Times New Roman"/>
        </w:rPr>
        <w:t>not fall into the “wrong” hands.</w:t>
      </w:r>
    </w:p>
    <w:p w:rsidR="00777BFE" w:rsidRDefault="00777BFE" w:rsidP="009428E8">
      <w:pPr>
        <w:pStyle w:val="ListParagraph"/>
        <w:numPr>
          <w:ilvl w:val="0"/>
          <w:numId w:val="36"/>
        </w:numPr>
        <w:spacing w:line="276" w:lineRule="auto"/>
        <w:ind w:left="1210" w:hanging="576"/>
        <w:jc w:val="both"/>
        <w:rPr>
          <w:rFonts w:ascii="Times New Roman" w:hAnsi="Times New Roman" w:cs="Times New Roman"/>
        </w:rPr>
      </w:pPr>
      <w:r w:rsidRPr="000D1100">
        <w:rPr>
          <w:rFonts w:ascii="Times New Roman" w:hAnsi="Times New Roman" w:cs="Times New Roman"/>
        </w:rPr>
        <w:t xml:space="preserve">Need to establish and build relationship of </w:t>
      </w:r>
      <w:r w:rsidRPr="00272C88">
        <w:rPr>
          <w:rFonts w:ascii="Times New Roman" w:hAnsi="Times New Roman" w:cs="Times New Roman"/>
          <w:i/>
        </w:rPr>
        <w:t>trust</w:t>
      </w:r>
      <w:r w:rsidRPr="000D1100">
        <w:rPr>
          <w:rFonts w:ascii="Times New Roman" w:hAnsi="Times New Roman" w:cs="Times New Roman"/>
        </w:rPr>
        <w:t xml:space="preserve"> and rapport with the research targets</w:t>
      </w:r>
      <w:r>
        <w:rPr>
          <w:rFonts w:ascii="Times New Roman" w:hAnsi="Times New Roman" w:cs="Times New Roman"/>
        </w:rPr>
        <w:t xml:space="preserve"> </w:t>
      </w:r>
    </w:p>
    <w:p w:rsidR="00A97697" w:rsidRPr="000D1100" w:rsidRDefault="00C66FAD" w:rsidP="009428E8">
      <w:pPr>
        <w:pStyle w:val="ListParagraph"/>
        <w:numPr>
          <w:ilvl w:val="0"/>
          <w:numId w:val="36"/>
        </w:numPr>
        <w:spacing w:line="276" w:lineRule="auto"/>
        <w:ind w:left="1210" w:hanging="576"/>
        <w:jc w:val="both"/>
        <w:rPr>
          <w:rFonts w:ascii="Times New Roman" w:hAnsi="Times New Roman" w:cs="Times New Roman"/>
        </w:rPr>
      </w:pPr>
      <w:r>
        <w:rPr>
          <w:rFonts w:ascii="Times New Roman" w:hAnsi="Times New Roman" w:cs="Times New Roman"/>
        </w:rPr>
        <w:t>The</w:t>
      </w:r>
      <w:r w:rsidR="00A97697" w:rsidRPr="000D1100">
        <w:rPr>
          <w:rFonts w:ascii="Times New Roman" w:hAnsi="Times New Roman" w:cs="Times New Roman"/>
        </w:rPr>
        <w:t xml:space="preserve"> study </w:t>
      </w:r>
      <w:r>
        <w:rPr>
          <w:rFonts w:ascii="Times New Roman" w:hAnsi="Times New Roman" w:cs="Times New Roman"/>
        </w:rPr>
        <w:t>should be</w:t>
      </w:r>
      <w:r w:rsidR="00A97697" w:rsidRPr="000D1100">
        <w:rPr>
          <w:rFonts w:ascii="Times New Roman" w:hAnsi="Times New Roman" w:cs="Times New Roman"/>
        </w:rPr>
        <w:t xml:space="preserve"> </w:t>
      </w:r>
      <w:r w:rsidR="00A97697" w:rsidRPr="00272C88">
        <w:rPr>
          <w:rFonts w:ascii="Times New Roman" w:hAnsi="Times New Roman" w:cs="Times New Roman"/>
          <w:i/>
        </w:rPr>
        <w:t>participatory</w:t>
      </w:r>
      <w:r w:rsidR="00A97697" w:rsidRPr="000D1100">
        <w:rPr>
          <w:rFonts w:ascii="Times New Roman" w:hAnsi="Times New Roman" w:cs="Times New Roman"/>
        </w:rPr>
        <w:t>. Various stakeholders should be involved in the design, implementation and validation of results.</w:t>
      </w:r>
    </w:p>
    <w:p w:rsidR="00A97697" w:rsidRPr="000D1100" w:rsidRDefault="00A97697" w:rsidP="009428E8">
      <w:pPr>
        <w:pStyle w:val="ListParagraph"/>
        <w:numPr>
          <w:ilvl w:val="0"/>
          <w:numId w:val="36"/>
        </w:numPr>
        <w:spacing w:line="276" w:lineRule="auto"/>
        <w:ind w:left="1210" w:hanging="576"/>
        <w:jc w:val="both"/>
        <w:rPr>
          <w:rFonts w:ascii="Times New Roman" w:hAnsi="Times New Roman" w:cs="Times New Roman"/>
        </w:rPr>
      </w:pPr>
      <w:r w:rsidRPr="000D1100">
        <w:rPr>
          <w:rFonts w:ascii="Times New Roman" w:hAnsi="Times New Roman" w:cs="Times New Roman"/>
        </w:rPr>
        <w:lastRenderedPageBreak/>
        <w:t xml:space="preserve">The methods should systematically use </w:t>
      </w:r>
      <w:r w:rsidR="00C66FAD">
        <w:rPr>
          <w:rFonts w:ascii="Times New Roman" w:hAnsi="Times New Roman" w:cs="Times New Roman"/>
        </w:rPr>
        <w:t xml:space="preserve">both </w:t>
      </w:r>
      <w:r w:rsidRPr="00272C88">
        <w:rPr>
          <w:rFonts w:ascii="Times New Roman" w:hAnsi="Times New Roman" w:cs="Times New Roman"/>
          <w:i/>
        </w:rPr>
        <w:t>qualitative</w:t>
      </w:r>
      <w:r w:rsidRPr="000D1100">
        <w:rPr>
          <w:rFonts w:ascii="Times New Roman" w:hAnsi="Times New Roman" w:cs="Times New Roman"/>
        </w:rPr>
        <w:t xml:space="preserve"> and </w:t>
      </w:r>
      <w:r w:rsidRPr="00272C88">
        <w:rPr>
          <w:rFonts w:ascii="Times New Roman" w:hAnsi="Times New Roman" w:cs="Times New Roman"/>
          <w:i/>
        </w:rPr>
        <w:t>quantitative</w:t>
      </w:r>
      <w:r w:rsidRPr="000D1100">
        <w:rPr>
          <w:rFonts w:ascii="Times New Roman" w:hAnsi="Times New Roman" w:cs="Times New Roman"/>
        </w:rPr>
        <w:t xml:space="preserve"> methods</w:t>
      </w:r>
      <w:r w:rsidR="00C66FAD">
        <w:rPr>
          <w:rFonts w:ascii="Times New Roman" w:hAnsi="Times New Roman" w:cs="Times New Roman"/>
        </w:rPr>
        <w:t>. This is important because there are situations during the study where one method would be more relevant than the other.</w:t>
      </w:r>
    </w:p>
    <w:p w:rsidR="00A97697" w:rsidRPr="000D1100" w:rsidRDefault="00A97697" w:rsidP="009428E8">
      <w:pPr>
        <w:pStyle w:val="ListParagraph"/>
        <w:numPr>
          <w:ilvl w:val="0"/>
          <w:numId w:val="36"/>
        </w:numPr>
        <w:spacing w:line="276" w:lineRule="auto"/>
        <w:ind w:left="1210" w:hanging="576"/>
        <w:rPr>
          <w:rFonts w:ascii="Times New Roman" w:hAnsi="Times New Roman" w:cs="Times New Roman"/>
        </w:rPr>
      </w:pPr>
      <w:r w:rsidRPr="000D1100">
        <w:rPr>
          <w:rFonts w:ascii="Times New Roman" w:hAnsi="Times New Roman" w:cs="Times New Roman"/>
        </w:rPr>
        <w:t>The</w:t>
      </w:r>
      <w:r w:rsidR="00C66FAD">
        <w:rPr>
          <w:rFonts w:ascii="Times New Roman" w:hAnsi="Times New Roman" w:cs="Times New Roman"/>
        </w:rPr>
        <w:t xml:space="preserve"> study should be</w:t>
      </w:r>
      <w:r w:rsidRPr="000D1100">
        <w:rPr>
          <w:rFonts w:ascii="Times New Roman" w:hAnsi="Times New Roman" w:cs="Times New Roman"/>
        </w:rPr>
        <w:t xml:space="preserve"> </w:t>
      </w:r>
      <w:r w:rsidR="00272C88">
        <w:rPr>
          <w:rFonts w:ascii="Times New Roman" w:hAnsi="Times New Roman" w:cs="Times New Roman"/>
        </w:rPr>
        <w:t xml:space="preserve">open to </w:t>
      </w:r>
      <w:r w:rsidRPr="00272C88">
        <w:rPr>
          <w:rFonts w:ascii="Times New Roman" w:hAnsi="Times New Roman" w:cs="Times New Roman"/>
          <w:i/>
        </w:rPr>
        <w:t>innovative</w:t>
      </w:r>
      <w:r w:rsidRPr="000D1100">
        <w:rPr>
          <w:rFonts w:ascii="Times New Roman" w:hAnsi="Times New Roman" w:cs="Times New Roman"/>
        </w:rPr>
        <w:t xml:space="preserve"> approaches given the nature of this </w:t>
      </w:r>
      <w:r w:rsidR="00272C88">
        <w:rPr>
          <w:rFonts w:ascii="Times New Roman" w:hAnsi="Times New Roman" w:cs="Times New Roman"/>
        </w:rPr>
        <w:t>activity. This could</w:t>
      </w:r>
      <w:r w:rsidRPr="000D1100">
        <w:rPr>
          <w:rFonts w:ascii="Times New Roman" w:hAnsi="Times New Roman" w:cs="Times New Roman"/>
        </w:rPr>
        <w:t xml:space="preserve"> </w:t>
      </w:r>
      <w:r w:rsidR="00272C88">
        <w:rPr>
          <w:rFonts w:ascii="Times New Roman" w:hAnsi="Times New Roman" w:cs="Times New Roman"/>
        </w:rPr>
        <w:t>ena</w:t>
      </w:r>
      <w:r w:rsidRPr="000D1100">
        <w:rPr>
          <w:rFonts w:ascii="Times New Roman" w:hAnsi="Times New Roman" w:cs="Times New Roman"/>
        </w:rPr>
        <w:t>b</w:t>
      </w:r>
      <w:r w:rsidR="00272C88">
        <w:rPr>
          <w:rFonts w:ascii="Times New Roman" w:hAnsi="Times New Roman" w:cs="Times New Roman"/>
        </w:rPr>
        <w:t>l</w:t>
      </w:r>
      <w:r w:rsidRPr="000D1100">
        <w:rPr>
          <w:rFonts w:ascii="Times New Roman" w:hAnsi="Times New Roman" w:cs="Times New Roman"/>
        </w:rPr>
        <w:t>e captur</w:t>
      </w:r>
      <w:r w:rsidR="00272C88">
        <w:rPr>
          <w:rFonts w:ascii="Times New Roman" w:hAnsi="Times New Roman" w:cs="Times New Roman"/>
        </w:rPr>
        <w:t>ing</w:t>
      </w:r>
      <w:r w:rsidRPr="000D1100">
        <w:rPr>
          <w:rFonts w:ascii="Times New Roman" w:hAnsi="Times New Roman" w:cs="Times New Roman"/>
        </w:rPr>
        <w:t xml:space="preserve"> and estimat</w:t>
      </w:r>
      <w:r w:rsidR="00272C88">
        <w:rPr>
          <w:rFonts w:ascii="Times New Roman" w:hAnsi="Times New Roman" w:cs="Times New Roman"/>
        </w:rPr>
        <w:t>ing</w:t>
      </w:r>
      <w:r w:rsidRPr="000D1100">
        <w:rPr>
          <w:rFonts w:ascii="Times New Roman" w:hAnsi="Times New Roman" w:cs="Times New Roman"/>
        </w:rPr>
        <w:t xml:space="preserve"> the volumes of fish traded. </w:t>
      </w:r>
    </w:p>
    <w:p w:rsidR="00A97697" w:rsidRPr="000D1100" w:rsidRDefault="00A97697" w:rsidP="009428E8">
      <w:pPr>
        <w:pStyle w:val="ListParagraph"/>
        <w:numPr>
          <w:ilvl w:val="0"/>
          <w:numId w:val="36"/>
        </w:numPr>
        <w:spacing w:line="276" w:lineRule="auto"/>
        <w:ind w:left="1210" w:hanging="576"/>
        <w:rPr>
          <w:rFonts w:ascii="Times New Roman" w:hAnsi="Times New Roman" w:cs="Times New Roman"/>
        </w:rPr>
      </w:pPr>
      <w:r w:rsidRPr="00272C88">
        <w:rPr>
          <w:rFonts w:ascii="Times New Roman" w:hAnsi="Times New Roman" w:cs="Times New Roman"/>
          <w:i/>
        </w:rPr>
        <w:t>Transparency</w:t>
      </w:r>
      <w:r w:rsidRPr="000D1100">
        <w:rPr>
          <w:rFonts w:ascii="Times New Roman" w:hAnsi="Times New Roman" w:cs="Times New Roman"/>
        </w:rPr>
        <w:t xml:space="preserve"> among interest group that those being interviewed are not going to jeopardizes the activities of the group</w:t>
      </w:r>
    </w:p>
    <w:p w:rsidR="00A97697" w:rsidRDefault="00A97697" w:rsidP="009428E8">
      <w:pPr>
        <w:pStyle w:val="ListParagraph"/>
        <w:numPr>
          <w:ilvl w:val="0"/>
          <w:numId w:val="36"/>
        </w:numPr>
        <w:spacing w:line="276" w:lineRule="auto"/>
        <w:ind w:left="1210" w:hanging="576"/>
        <w:rPr>
          <w:rFonts w:ascii="Times New Roman" w:hAnsi="Times New Roman" w:cs="Times New Roman"/>
        </w:rPr>
      </w:pPr>
      <w:r w:rsidRPr="00272C88">
        <w:rPr>
          <w:rFonts w:ascii="Times New Roman" w:hAnsi="Times New Roman" w:cs="Times New Roman"/>
          <w:i/>
        </w:rPr>
        <w:t>Gender sensitivity</w:t>
      </w:r>
      <w:r w:rsidRPr="000D1100">
        <w:rPr>
          <w:rFonts w:ascii="Times New Roman" w:hAnsi="Times New Roman" w:cs="Times New Roman"/>
        </w:rPr>
        <w:t xml:space="preserve"> in selection of interviewees and/or survey participants</w:t>
      </w:r>
    </w:p>
    <w:p w:rsidR="000D5A7B" w:rsidRPr="000D1100" w:rsidRDefault="000D5A7B" w:rsidP="000D5A7B">
      <w:pPr>
        <w:pStyle w:val="ListParagraph"/>
        <w:spacing w:line="276" w:lineRule="auto"/>
        <w:ind w:left="360"/>
        <w:rPr>
          <w:rFonts w:ascii="Times New Roman" w:hAnsi="Times New Roman" w:cs="Times New Roman"/>
        </w:rPr>
      </w:pPr>
    </w:p>
    <w:p w:rsidR="009428E8" w:rsidRDefault="008D3B85" w:rsidP="00685765">
      <w:pPr>
        <w:pStyle w:val="Heading1"/>
      </w:pPr>
      <w:r>
        <w:t>Tools and approaches</w:t>
      </w:r>
    </w:p>
    <w:p w:rsidR="009428E8" w:rsidRPr="000D1100" w:rsidRDefault="009428E8" w:rsidP="00B738A7">
      <w:pPr>
        <w:pStyle w:val="Heading2"/>
        <w:numPr>
          <w:ilvl w:val="1"/>
          <w:numId w:val="37"/>
        </w:numPr>
      </w:pPr>
      <w:r>
        <w:t>Key r</w:t>
      </w:r>
      <w:r w:rsidRPr="000D1100">
        <w:t xml:space="preserve">esearch </w:t>
      </w:r>
      <w:r>
        <w:t>q</w:t>
      </w:r>
      <w:r w:rsidRPr="000D1100">
        <w:t>uestions</w:t>
      </w:r>
    </w:p>
    <w:p w:rsidR="009428E8" w:rsidRPr="000D1100" w:rsidRDefault="009428E8" w:rsidP="009428E8">
      <w:pPr>
        <w:pStyle w:val="ListParagraph"/>
        <w:numPr>
          <w:ilvl w:val="0"/>
          <w:numId w:val="18"/>
        </w:numPr>
        <w:spacing w:line="276" w:lineRule="auto"/>
        <w:ind w:right="-46" w:hanging="450"/>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What Species of fish are being traded within the corridor including capture and aquaculture (inventory)?</w:t>
      </w:r>
    </w:p>
    <w:p w:rsidR="009428E8" w:rsidRPr="000D1100" w:rsidRDefault="009428E8" w:rsidP="009428E8">
      <w:pPr>
        <w:pStyle w:val="ListParagraph"/>
        <w:numPr>
          <w:ilvl w:val="0"/>
          <w:numId w:val="18"/>
        </w:numPr>
        <w:spacing w:line="276" w:lineRule="auto"/>
        <w:ind w:right="-46" w:hanging="450"/>
        <w:jc w:val="both"/>
        <w:rPr>
          <w:rFonts w:ascii="Times New Roman" w:hAnsi="Times New Roman" w:cs="Times New Roman"/>
          <w:bCs/>
          <w:color w:val="000000" w:themeColor="text1"/>
          <w:kern w:val="24"/>
        </w:rPr>
      </w:pPr>
      <w:r w:rsidRPr="000D1100">
        <w:rPr>
          <w:rFonts w:ascii="Times New Roman" w:hAnsi="Times New Roman" w:cs="Times New Roman"/>
        </w:rPr>
        <w:t>Who are involved in the regional fish trade (Socio-economic characteristics)?</w:t>
      </w:r>
    </w:p>
    <w:p w:rsidR="009428E8" w:rsidRPr="000D1100" w:rsidRDefault="009428E8" w:rsidP="009428E8">
      <w:pPr>
        <w:pStyle w:val="ListParagraph"/>
        <w:numPr>
          <w:ilvl w:val="0"/>
          <w:numId w:val="18"/>
        </w:numPr>
        <w:spacing w:line="276" w:lineRule="auto"/>
        <w:ind w:right="-46" w:hanging="450"/>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Where do these fish come from (capture / aquaculture/imports)?</w:t>
      </w:r>
    </w:p>
    <w:p w:rsidR="009428E8" w:rsidRPr="000D1100" w:rsidRDefault="009428E8" w:rsidP="009428E8">
      <w:pPr>
        <w:pStyle w:val="ListParagraph"/>
        <w:numPr>
          <w:ilvl w:val="0"/>
          <w:numId w:val="18"/>
        </w:numPr>
        <w:spacing w:line="276" w:lineRule="auto"/>
        <w:ind w:right="-46" w:hanging="450"/>
        <w:jc w:val="both"/>
        <w:rPr>
          <w:rFonts w:ascii="Times New Roman" w:hAnsi="Times New Roman" w:cs="Times New Roman"/>
          <w:bCs/>
          <w:color w:val="000000" w:themeColor="text1"/>
          <w:kern w:val="24"/>
        </w:rPr>
      </w:pPr>
      <w:r w:rsidRPr="000D1100">
        <w:rPr>
          <w:rFonts w:ascii="Times New Roman" w:hAnsi="Times New Roman" w:cs="Times New Roman"/>
        </w:rPr>
        <w:t>What are the informal fish trade channels?</w:t>
      </w:r>
    </w:p>
    <w:p w:rsidR="009428E8" w:rsidRPr="000D1100" w:rsidRDefault="009428E8" w:rsidP="009428E8">
      <w:pPr>
        <w:pStyle w:val="ListParagraph"/>
        <w:numPr>
          <w:ilvl w:val="0"/>
          <w:numId w:val="18"/>
        </w:numPr>
        <w:spacing w:line="276" w:lineRule="auto"/>
        <w:ind w:right="-46" w:hanging="450"/>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What fish products are traded and how are these processed?</w:t>
      </w:r>
    </w:p>
    <w:p w:rsidR="009428E8" w:rsidRPr="000D1100" w:rsidRDefault="009428E8" w:rsidP="009428E8">
      <w:pPr>
        <w:pStyle w:val="ListParagraph"/>
        <w:numPr>
          <w:ilvl w:val="0"/>
          <w:numId w:val="18"/>
        </w:numPr>
        <w:spacing w:line="276" w:lineRule="auto"/>
        <w:ind w:hanging="450"/>
        <w:rPr>
          <w:rFonts w:ascii="Times New Roman" w:hAnsi="Times New Roman" w:cs="Times New Roman"/>
        </w:rPr>
      </w:pPr>
      <w:r w:rsidRPr="000D1100">
        <w:rPr>
          <w:rFonts w:ascii="Times New Roman" w:hAnsi="Times New Roman" w:cs="Times New Roman"/>
        </w:rPr>
        <w:t>How many are engaged in informal fish trade?</w:t>
      </w:r>
    </w:p>
    <w:p w:rsidR="009428E8" w:rsidRPr="000D1100" w:rsidRDefault="009428E8" w:rsidP="009428E8">
      <w:pPr>
        <w:pStyle w:val="ListParagraph"/>
        <w:numPr>
          <w:ilvl w:val="0"/>
          <w:numId w:val="18"/>
        </w:numPr>
        <w:spacing w:line="276" w:lineRule="auto"/>
        <w:ind w:right="-46" w:hanging="450"/>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What volumes of each product type are traded at different points in the chain and at different times?</w:t>
      </w:r>
    </w:p>
    <w:p w:rsidR="009428E8" w:rsidRPr="000D1100" w:rsidRDefault="009428E8" w:rsidP="009428E8">
      <w:pPr>
        <w:pStyle w:val="ListParagraph"/>
        <w:numPr>
          <w:ilvl w:val="0"/>
          <w:numId w:val="18"/>
        </w:numPr>
        <w:spacing w:line="276" w:lineRule="auto"/>
        <w:ind w:right="-46" w:hanging="450"/>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What is the value of products at different points in the chain?</w:t>
      </w:r>
    </w:p>
    <w:p w:rsidR="009428E8" w:rsidRPr="000D1100" w:rsidRDefault="009428E8" w:rsidP="009428E8">
      <w:pPr>
        <w:pStyle w:val="ListParagraph"/>
        <w:numPr>
          <w:ilvl w:val="0"/>
          <w:numId w:val="18"/>
        </w:numPr>
        <w:spacing w:line="276" w:lineRule="auto"/>
        <w:ind w:hanging="450"/>
        <w:rPr>
          <w:rFonts w:ascii="Times New Roman" w:hAnsi="Times New Roman" w:cs="Times New Roman"/>
        </w:rPr>
      </w:pPr>
      <w:r w:rsidRPr="000D1100">
        <w:rPr>
          <w:rFonts w:ascii="Times New Roman" w:hAnsi="Times New Roman" w:cs="Times New Roman"/>
        </w:rPr>
        <w:t>What are the estimated costs of operations for taking fish through the informal channels?</w:t>
      </w:r>
    </w:p>
    <w:p w:rsidR="009428E8" w:rsidRPr="000D1100" w:rsidRDefault="009428E8" w:rsidP="009428E8">
      <w:pPr>
        <w:pStyle w:val="ListParagraph"/>
        <w:numPr>
          <w:ilvl w:val="0"/>
          <w:numId w:val="18"/>
        </w:numPr>
        <w:spacing w:line="276" w:lineRule="auto"/>
        <w:ind w:right="-46" w:hanging="450"/>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How seasonal and what are the long terms trends of value, supply, demand?</w:t>
      </w:r>
    </w:p>
    <w:p w:rsidR="009428E8" w:rsidRPr="000D1100" w:rsidRDefault="009428E8" w:rsidP="009428E8">
      <w:pPr>
        <w:pStyle w:val="ListParagraph"/>
        <w:numPr>
          <w:ilvl w:val="0"/>
          <w:numId w:val="18"/>
        </w:numPr>
        <w:spacing w:line="276" w:lineRule="auto"/>
        <w:ind w:right="-46" w:hanging="450"/>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Where are the main markets (wholesale) and locations of high consumption?</w:t>
      </w:r>
    </w:p>
    <w:p w:rsidR="009428E8" w:rsidRPr="000D1100" w:rsidRDefault="009428E8" w:rsidP="009428E8">
      <w:pPr>
        <w:pStyle w:val="ListParagraph"/>
        <w:numPr>
          <w:ilvl w:val="0"/>
          <w:numId w:val="18"/>
        </w:numPr>
        <w:spacing w:line="276" w:lineRule="auto"/>
        <w:ind w:right="-46" w:hanging="450"/>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How are gender roles and responsibilities at key locations associated with main activities</w:t>
      </w:r>
      <w:r w:rsidRPr="000D1100">
        <w:rPr>
          <w:rFonts w:ascii="Times New Roman" w:hAnsi="Times New Roman" w:cs="Times New Roman"/>
        </w:rPr>
        <w:t xml:space="preserve"> </w:t>
      </w:r>
    </w:p>
    <w:p w:rsidR="009428E8" w:rsidRPr="000D1100" w:rsidRDefault="009428E8" w:rsidP="009428E8">
      <w:pPr>
        <w:pStyle w:val="ListParagraph"/>
        <w:numPr>
          <w:ilvl w:val="0"/>
          <w:numId w:val="18"/>
        </w:numPr>
        <w:spacing w:line="276" w:lineRule="auto"/>
        <w:ind w:right="-46" w:hanging="450"/>
        <w:jc w:val="both"/>
        <w:rPr>
          <w:rFonts w:ascii="Times New Roman" w:hAnsi="Times New Roman" w:cs="Times New Roman"/>
          <w:bCs/>
          <w:color w:val="000000" w:themeColor="text1"/>
          <w:kern w:val="24"/>
        </w:rPr>
      </w:pPr>
      <w:r w:rsidRPr="000D1100">
        <w:rPr>
          <w:rFonts w:ascii="Times New Roman" w:hAnsi="Times New Roman" w:cs="Times New Roman"/>
        </w:rPr>
        <w:t>How do policies and regulations influence informal fish trade?</w:t>
      </w:r>
    </w:p>
    <w:p w:rsidR="009D1EB6" w:rsidRPr="000D1100" w:rsidRDefault="009D1EB6" w:rsidP="00B738A7">
      <w:pPr>
        <w:pStyle w:val="Heading2"/>
      </w:pPr>
      <w:r w:rsidRPr="000D1100">
        <w:t>Hypothesis</w:t>
      </w:r>
    </w:p>
    <w:p w:rsidR="009D1EB6" w:rsidRPr="000D1100" w:rsidRDefault="009428E8" w:rsidP="00655442">
      <w:pPr>
        <w:spacing w:line="276" w:lineRule="auto"/>
        <w:rPr>
          <w:rFonts w:ascii="Times New Roman" w:hAnsi="Times New Roman" w:cs="Times New Roman"/>
        </w:rPr>
      </w:pPr>
      <w:r>
        <w:rPr>
          <w:rFonts w:ascii="Times New Roman" w:hAnsi="Times New Roman" w:cs="Times New Roman"/>
        </w:rPr>
        <w:t>I</w:t>
      </w:r>
      <w:r w:rsidR="009D1EB6" w:rsidRPr="000D1100">
        <w:rPr>
          <w:rFonts w:ascii="Times New Roman" w:hAnsi="Times New Roman" w:cs="Times New Roman"/>
        </w:rPr>
        <w:t xml:space="preserve">nformal </w:t>
      </w:r>
      <w:r>
        <w:rPr>
          <w:rFonts w:ascii="Times New Roman" w:hAnsi="Times New Roman" w:cs="Times New Roman"/>
        </w:rPr>
        <w:t xml:space="preserve">regional </w:t>
      </w:r>
      <w:r w:rsidR="00EC49FC" w:rsidRPr="000D1100">
        <w:rPr>
          <w:rFonts w:ascii="Times New Roman" w:hAnsi="Times New Roman" w:cs="Times New Roman"/>
        </w:rPr>
        <w:t xml:space="preserve">fish </w:t>
      </w:r>
      <w:r w:rsidR="009D1EB6" w:rsidRPr="000D1100">
        <w:rPr>
          <w:rFonts w:ascii="Times New Roman" w:hAnsi="Times New Roman" w:cs="Times New Roman"/>
        </w:rPr>
        <w:t xml:space="preserve">trade </w:t>
      </w:r>
      <w:r w:rsidR="00EC49FC" w:rsidRPr="000D1100">
        <w:rPr>
          <w:rFonts w:ascii="Times New Roman" w:hAnsi="Times New Roman" w:cs="Times New Roman"/>
        </w:rPr>
        <w:t>contribute</w:t>
      </w:r>
      <w:r>
        <w:rPr>
          <w:rFonts w:ascii="Times New Roman" w:hAnsi="Times New Roman" w:cs="Times New Roman"/>
        </w:rPr>
        <w:t>s</w:t>
      </w:r>
      <w:r w:rsidR="00EC49FC" w:rsidRPr="000D1100">
        <w:rPr>
          <w:rFonts w:ascii="Times New Roman" w:hAnsi="Times New Roman" w:cs="Times New Roman"/>
        </w:rPr>
        <w:t xml:space="preserve"> significantly to national and regi</w:t>
      </w:r>
      <w:r>
        <w:rPr>
          <w:rFonts w:ascii="Times New Roman" w:hAnsi="Times New Roman" w:cs="Times New Roman"/>
        </w:rPr>
        <w:t>onal development objectives.</w:t>
      </w:r>
    </w:p>
    <w:p w:rsidR="008D3B85" w:rsidRDefault="008D3B85" w:rsidP="00685765">
      <w:pPr>
        <w:pStyle w:val="Heading1"/>
      </w:pPr>
      <w:r>
        <w:lastRenderedPageBreak/>
        <w:t xml:space="preserve">Research </w:t>
      </w:r>
      <w:r w:rsidR="00712254">
        <w:t>methods</w:t>
      </w:r>
    </w:p>
    <w:p w:rsidR="003870E5" w:rsidRDefault="003870E5" w:rsidP="00AD6DED">
      <w:pPr>
        <w:spacing w:before="240" w:after="240" w:line="276" w:lineRule="auto"/>
        <w:jc w:val="both"/>
        <w:rPr>
          <w:bCs/>
        </w:rPr>
      </w:pPr>
      <w:r>
        <w:rPr>
          <w:lang w:val="en-ZW"/>
        </w:rPr>
        <w:t>The study should adopt</w:t>
      </w:r>
      <w:r w:rsidRPr="003870E5">
        <w:rPr>
          <w:lang w:val="en-ZW"/>
        </w:rPr>
        <w:t xml:space="preserve"> an innovative methodology</w:t>
      </w:r>
      <w:r>
        <w:rPr>
          <w:lang w:val="en-ZW"/>
        </w:rPr>
        <w:t xml:space="preserve"> that is distinctive in scope and organization. As proposed in the key principles, this study requires an integrated methodology which links </w:t>
      </w:r>
      <w:r w:rsidRPr="003870E5">
        <w:rPr>
          <w:lang w:val="en-ZW"/>
        </w:rPr>
        <w:t>partnership and collaborative formation</w:t>
      </w:r>
      <w:r>
        <w:rPr>
          <w:lang w:val="en-ZW"/>
        </w:rPr>
        <w:t xml:space="preserve"> at various </w:t>
      </w:r>
      <w:r w:rsidRPr="00F378FA">
        <w:rPr>
          <w:lang w:val="en-ZW"/>
        </w:rPr>
        <w:t xml:space="preserve">levels, </w:t>
      </w:r>
      <w:r>
        <w:rPr>
          <w:lang w:val="en-ZW"/>
        </w:rPr>
        <w:t xml:space="preserve">research, </w:t>
      </w:r>
      <w:r w:rsidRPr="00F378FA">
        <w:rPr>
          <w:lang w:val="en-ZW"/>
        </w:rPr>
        <w:t>capacity building, policy influence, communication and dissemination</w:t>
      </w:r>
      <w:r>
        <w:rPr>
          <w:lang w:val="en-ZW"/>
        </w:rPr>
        <w:t xml:space="preserve">. </w:t>
      </w:r>
      <w:r>
        <w:rPr>
          <w:bCs/>
        </w:rPr>
        <w:t xml:space="preserve">These include desk literature reviews and analysis, fieldwork and surveys, participatory diagnosis, value chain and gender transformative approaches. It is strongly proposed that a </w:t>
      </w:r>
      <w:r w:rsidRPr="003870E5">
        <w:t>systematic combination of qualitative and quantitative methods should be employed</w:t>
      </w:r>
      <w:r w:rsidRPr="00770BC7">
        <w:t xml:space="preserve"> in the collection of primary and secondary data.</w:t>
      </w:r>
      <w:r>
        <w:t xml:space="preserve"> T</w:t>
      </w:r>
      <w:r w:rsidR="00635B47">
        <w:t xml:space="preserve">able </w:t>
      </w:r>
      <w:r w:rsidR="00712254">
        <w:t>2</w:t>
      </w:r>
      <w:r w:rsidR="00635B47">
        <w:t xml:space="preserve"> summariz</w:t>
      </w:r>
      <w:r>
        <w:t xml:space="preserve">es the key features of the overall methodology for </w:t>
      </w:r>
      <w:r w:rsidR="00635B47">
        <w:t>informal regional f</w:t>
      </w:r>
      <w:r>
        <w:t>ish</w:t>
      </w:r>
      <w:r w:rsidR="00635B47">
        <w:t xml:space="preserve"> t</w:t>
      </w:r>
      <w:r>
        <w:t>rade</w:t>
      </w:r>
      <w:r w:rsidR="00635B47">
        <w:t>. The proposed tools should be read in line with ideas in the Fish Trade Program proposal which include:</w:t>
      </w:r>
    </w:p>
    <w:p w:rsidR="003870E5" w:rsidRPr="00AD6DED" w:rsidRDefault="003870E5" w:rsidP="00AD6DED">
      <w:pPr>
        <w:spacing w:before="240" w:after="240" w:line="276" w:lineRule="auto"/>
        <w:jc w:val="both"/>
        <w:rPr>
          <w:rFonts w:ascii="Times New Roman" w:hAnsi="Times New Roman" w:cs="Times New Roman"/>
          <w:bCs/>
          <w:i/>
        </w:rPr>
      </w:pPr>
      <w:r w:rsidRPr="00AD6DED">
        <w:rPr>
          <w:rFonts w:ascii="Times New Roman" w:hAnsi="Times New Roman" w:cs="Times New Roman"/>
          <w:bCs/>
          <w:i/>
        </w:rPr>
        <w:t>Desk Literature Reviews and Analysis</w:t>
      </w:r>
    </w:p>
    <w:p w:rsidR="003870E5" w:rsidRPr="00AD6DED" w:rsidRDefault="003870E5" w:rsidP="00AD6DED">
      <w:pPr>
        <w:spacing w:before="240" w:after="240" w:line="276" w:lineRule="auto"/>
        <w:jc w:val="both"/>
        <w:rPr>
          <w:rFonts w:ascii="Times New Roman" w:hAnsi="Times New Roman" w:cs="Times New Roman"/>
          <w:bCs/>
        </w:rPr>
      </w:pPr>
      <w:r w:rsidRPr="00AD6DED">
        <w:rPr>
          <w:rFonts w:ascii="Times New Roman" w:hAnsi="Times New Roman" w:cs="Times New Roman"/>
          <w:bCs/>
        </w:rPr>
        <w:t xml:space="preserve">Desk reviews and analysis of existing documents </w:t>
      </w:r>
      <w:r w:rsidR="00AD6DED">
        <w:rPr>
          <w:rFonts w:ascii="Times New Roman" w:hAnsi="Times New Roman" w:cs="Times New Roman"/>
          <w:bCs/>
        </w:rPr>
        <w:t>is deemed relevant</w:t>
      </w:r>
      <w:r w:rsidRPr="00AD6DED">
        <w:rPr>
          <w:rFonts w:ascii="Times New Roman" w:hAnsi="Times New Roman" w:cs="Times New Roman"/>
          <w:bCs/>
        </w:rPr>
        <w:t xml:space="preserve">. This </w:t>
      </w:r>
      <w:r w:rsidR="00AD6DED">
        <w:rPr>
          <w:rFonts w:ascii="Times New Roman" w:hAnsi="Times New Roman" w:cs="Times New Roman"/>
          <w:bCs/>
        </w:rPr>
        <w:t>can</w:t>
      </w:r>
      <w:r w:rsidRPr="00AD6DED">
        <w:rPr>
          <w:rFonts w:ascii="Times New Roman" w:hAnsi="Times New Roman" w:cs="Times New Roman"/>
          <w:bCs/>
        </w:rPr>
        <w:t xml:space="preserve"> comprise of literature search, evaluation, analysis and interpretation. Information generated from these reviews will inform the field work and </w:t>
      </w:r>
      <w:r w:rsidR="00AD6DED">
        <w:rPr>
          <w:rFonts w:ascii="Times New Roman" w:hAnsi="Times New Roman" w:cs="Times New Roman"/>
          <w:bCs/>
        </w:rPr>
        <w:t>also assist in providing information on policy and institutional structures existing.</w:t>
      </w:r>
      <w:r w:rsidRPr="00AD6DED">
        <w:rPr>
          <w:rFonts w:ascii="Times New Roman" w:hAnsi="Times New Roman" w:cs="Times New Roman"/>
          <w:bCs/>
        </w:rPr>
        <w:t xml:space="preserve"> </w:t>
      </w:r>
    </w:p>
    <w:p w:rsidR="003870E5" w:rsidRPr="00AD6DED" w:rsidRDefault="003870E5" w:rsidP="00AD6DED">
      <w:pPr>
        <w:spacing w:before="240" w:after="240" w:line="276" w:lineRule="auto"/>
        <w:jc w:val="both"/>
        <w:rPr>
          <w:rFonts w:ascii="Times New Roman" w:hAnsi="Times New Roman" w:cs="Times New Roman"/>
          <w:bCs/>
          <w:i/>
        </w:rPr>
      </w:pPr>
      <w:r w:rsidRPr="00AD6DED">
        <w:rPr>
          <w:rFonts w:ascii="Times New Roman" w:hAnsi="Times New Roman" w:cs="Times New Roman"/>
          <w:bCs/>
          <w:i/>
        </w:rPr>
        <w:t xml:space="preserve">Fieldwork and Surveys </w:t>
      </w:r>
    </w:p>
    <w:p w:rsidR="003870E5" w:rsidRPr="00AD6DED" w:rsidRDefault="00AD6DED" w:rsidP="00AD6DED">
      <w:pPr>
        <w:spacing w:before="240" w:after="240" w:line="276" w:lineRule="auto"/>
        <w:jc w:val="both"/>
        <w:rPr>
          <w:rFonts w:ascii="Times New Roman" w:hAnsi="Times New Roman" w:cs="Times New Roman"/>
        </w:rPr>
      </w:pPr>
      <w:r>
        <w:rPr>
          <w:rFonts w:ascii="Times New Roman" w:hAnsi="Times New Roman" w:cs="Times New Roman"/>
          <w:bCs/>
        </w:rPr>
        <w:t>C</w:t>
      </w:r>
      <w:r w:rsidR="003870E5" w:rsidRPr="00AD6DED">
        <w:rPr>
          <w:rFonts w:ascii="Times New Roman" w:hAnsi="Times New Roman" w:cs="Times New Roman"/>
          <w:bCs/>
        </w:rPr>
        <w:t xml:space="preserve">ollecting data on the structure, products, and value of fish trade </w:t>
      </w:r>
      <w:r>
        <w:rPr>
          <w:rFonts w:ascii="Times New Roman" w:hAnsi="Times New Roman" w:cs="Times New Roman"/>
          <w:bCs/>
        </w:rPr>
        <w:t>is the focus</w:t>
      </w:r>
      <w:r w:rsidR="003870E5" w:rsidRPr="00AD6DED">
        <w:rPr>
          <w:rFonts w:ascii="Times New Roman" w:hAnsi="Times New Roman" w:cs="Times New Roman"/>
          <w:bCs/>
        </w:rPr>
        <w:t xml:space="preserve"> of th</w:t>
      </w:r>
      <w:r>
        <w:rPr>
          <w:rFonts w:ascii="Times New Roman" w:hAnsi="Times New Roman" w:cs="Times New Roman"/>
          <w:bCs/>
        </w:rPr>
        <w:t>is study</w:t>
      </w:r>
      <w:r w:rsidR="003870E5" w:rsidRPr="00AD6DED">
        <w:rPr>
          <w:rFonts w:ascii="Times New Roman" w:hAnsi="Times New Roman" w:cs="Times New Roman"/>
          <w:bCs/>
        </w:rPr>
        <w:t xml:space="preserve">. </w:t>
      </w:r>
      <w:r w:rsidR="003870E5" w:rsidRPr="00AD6DED">
        <w:rPr>
          <w:rFonts w:ascii="Times New Roman" w:hAnsi="Times New Roman" w:cs="Times New Roman"/>
        </w:rPr>
        <w:t xml:space="preserve">This is aimed at generating rich data from selected trade corridors focused on understanding dynamics, drivers and trends in </w:t>
      </w:r>
      <w:r w:rsidRPr="00AD6DED">
        <w:rPr>
          <w:rFonts w:ascii="Times New Roman" w:hAnsi="Times New Roman" w:cs="Times New Roman"/>
        </w:rPr>
        <w:t xml:space="preserve">regional informal </w:t>
      </w:r>
      <w:r w:rsidR="003870E5" w:rsidRPr="00AD6DED">
        <w:rPr>
          <w:rFonts w:ascii="Times New Roman" w:hAnsi="Times New Roman" w:cs="Times New Roman"/>
        </w:rPr>
        <w:t>fish trade and volume</w:t>
      </w:r>
      <w:r w:rsidRPr="00AD6DED">
        <w:rPr>
          <w:rFonts w:ascii="Times New Roman" w:hAnsi="Times New Roman" w:cs="Times New Roman"/>
        </w:rPr>
        <w:t>s</w:t>
      </w:r>
      <w:r w:rsidR="003870E5" w:rsidRPr="00AD6DED">
        <w:rPr>
          <w:rFonts w:ascii="Times New Roman" w:hAnsi="Times New Roman" w:cs="Times New Roman"/>
        </w:rPr>
        <w:t>, paying particular attention to policy and institutional issues, access to markets for different stakeholders, and implications for livelihoods and poverty reduction. A number of survey</w:t>
      </w:r>
      <w:r w:rsidR="003870E5" w:rsidRPr="002E4A6C">
        <w:rPr>
          <w:rFonts w:ascii="Times New Roman" w:hAnsi="Times New Roman" w:cs="Times New Roman"/>
        </w:rPr>
        <w:t xml:space="preserve"> techniques, inclusive of qualitative and quantitative methods </w:t>
      </w:r>
      <w:r w:rsidRPr="002E4A6C">
        <w:rPr>
          <w:rFonts w:ascii="Times New Roman" w:hAnsi="Times New Roman" w:cs="Times New Roman"/>
        </w:rPr>
        <w:t>are proposed</w:t>
      </w:r>
      <w:r w:rsidR="003870E5" w:rsidRPr="002E4A6C">
        <w:rPr>
          <w:rFonts w:ascii="Times New Roman" w:hAnsi="Times New Roman" w:cs="Times New Roman"/>
        </w:rPr>
        <w:t xml:space="preserve"> </w:t>
      </w:r>
      <w:r w:rsidRPr="002E4A6C">
        <w:rPr>
          <w:rFonts w:ascii="Times New Roman" w:hAnsi="Times New Roman" w:cs="Times New Roman"/>
        </w:rPr>
        <w:t xml:space="preserve">to </w:t>
      </w:r>
      <w:r w:rsidR="003870E5" w:rsidRPr="002E4A6C">
        <w:rPr>
          <w:rFonts w:ascii="Times New Roman" w:hAnsi="Times New Roman" w:cs="Times New Roman"/>
        </w:rPr>
        <w:t xml:space="preserve">be used to gather different but complementary data on various aspects of fish trade. Data on </w:t>
      </w:r>
      <w:r w:rsidRPr="002E4A6C">
        <w:rPr>
          <w:rFonts w:ascii="Times New Roman" w:hAnsi="Times New Roman" w:cs="Times New Roman"/>
        </w:rPr>
        <w:t xml:space="preserve">trade channels, species and fish products traded, people involved in the trade </w:t>
      </w:r>
      <w:r w:rsidR="003870E5" w:rsidRPr="002E4A6C">
        <w:rPr>
          <w:rFonts w:ascii="Times New Roman" w:hAnsi="Times New Roman" w:cs="Times New Roman"/>
        </w:rPr>
        <w:t>structure and operations of</w:t>
      </w:r>
      <w:r w:rsidRPr="002E4A6C">
        <w:rPr>
          <w:rFonts w:ascii="Times New Roman" w:hAnsi="Times New Roman" w:cs="Times New Roman"/>
        </w:rPr>
        <w:t xml:space="preserve"> the trade should be</w:t>
      </w:r>
      <w:r w:rsidR="003870E5" w:rsidRPr="002E4A6C">
        <w:rPr>
          <w:rFonts w:ascii="Times New Roman" w:hAnsi="Times New Roman" w:cs="Times New Roman"/>
        </w:rPr>
        <w:t xml:space="preserve"> </w:t>
      </w:r>
      <w:r w:rsidR="002E4A6C" w:rsidRPr="002E4A6C">
        <w:rPr>
          <w:rFonts w:ascii="Times New Roman" w:hAnsi="Times New Roman" w:cs="Times New Roman"/>
        </w:rPr>
        <w:t xml:space="preserve">collected </w:t>
      </w:r>
      <w:r w:rsidR="003870E5" w:rsidRPr="002E4A6C">
        <w:rPr>
          <w:rFonts w:ascii="Times New Roman" w:hAnsi="Times New Roman" w:cs="Times New Roman"/>
        </w:rPr>
        <w:t>through semi-structured interviews, key informants interviews and questionnaires</w:t>
      </w:r>
      <w:r w:rsidR="007844C1">
        <w:rPr>
          <w:rFonts w:ascii="Times New Roman" w:hAnsi="Times New Roman" w:cs="Times New Roman"/>
        </w:rPr>
        <w:t xml:space="preserve"> (See appendix 1)</w:t>
      </w:r>
      <w:r w:rsidR="003870E5" w:rsidRPr="002E4A6C">
        <w:rPr>
          <w:rFonts w:ascii="Times New Roman" w:hAnsi="Times New Roman" w:cs="Times New Roman"/>
        </w:rPr>
        <w:t xml:space="preserve">, focus group discussions </w:t>
      </w:r>
      <w:r w:rsidR="007844C1">
        <w:rPr>
          <w:rFonts w:ascii="Times New Roman" w:hAnsi="Times New Roman" w:cs="Times New Roman"/>
        </w:rPr>
        <w:t xml:space="preserve">(See appendix 2) </w:t>
      </w:r>
      <w:r w:rsidR="003870E5" w:rsidRPr="002E4A6C">
        <w:rPr>
          <w:rFonts w:ascii="Times New Roman" w:hAnsi="Times New Roman" w:cs="Times New Roman"/>
        </w:rPr>
        <w:t xml:space="preserve">and Participatory </w:t>
      </w:r>
      <w:r w:rsidR="002E4A6C" w:rsidRPr="002E4A6C">
        <w:rPr>
          <w:rFonts w:ascii="Times New Roman" w:hAnsi="Times New Roman" w:cs="Times New Roman"/>
        </w:rPr>
        <w:t>methods</w:t>
      </w:r>
      <w:r w:rsidR="003870E5" w:rsidRPr="002E4A6C">
        <w:rPr>
          <w:rFonts w:ascii="Times New Roman" w:hAnsi="Times New Roman" w:cs="Times New Roman"/>
        </w:rPr>
        <w:t>.</w:t>
      </w:r>
      <w:r w:rsidR="003870E5" w:rsidRPr="00AD6DED">
        <w:rPr>
          <w:rFonts w:ascii="Times New Roman" w:hAnsi="Times New Roman" w:cs="Times New Roman"/>
        </w:rPr>
        <w:t xml:space="preserve"> Secondary data </w:t>
      </w:r>
      <w:r w:rsidR="002E4A6C">
        <w:rPr>
          <w:rFonts w:ascii="Times New Roman" w:hAnsi="Times New Roman" w:cs="Times New Roman"/>
        </w:rPr>
        <w:t xml:space="preserve">can be collected </w:t>
      </w:r>
      <w:r w:rsidR="003870E5" w:rsidRPr="00AD6DED">
        <w:rPr>
          <w:rFonts w:ascii="Times New Roman" w:hAnsi="Times New Roman" w:cs="Times New Roman"/>
        </w:rPr>
        <w:t>from records of income</w:t>
      </w:r>
      <w:r w:rsidR="002E4A6C">
        <w:rPr>
          <w:rFonts w:ascii="Times New Roman" w:hAnsi="Times New Roman" w:cs="Times New Roman"/>
        </w:rPr>
        <w:t>s</w:t>
      </w:r>
      <w:r w:rsidR="003870E5" w:rsidRPr="00AD6DED">
        <w:rPr>
          <w:rFonts w:ascii="Times New Roman" w:hAnsi="Times New Roman" w:cs="Times New Roman"/>
        </w:rPr>
        <w:t xml:space="preserve"> from fish trade activities will al</w:t>
      </w:r>
      <w:r w:rsidR="003870E5" w:rsidRPr="002E4A6C">
        <w:rPr>
          <w:rFonts w:ascii="Times New Roman" w:hAnsi="Times New Roman" w:cs="Times New Roman"/>
        </w:rPr>
        <w:t xml:space="preserve">so be </w:t>
      </w:r>
      <w:r w:rsidR="002E4A6C" w:rsidRPr="002E4A6C">
        <w:rPr>
          <w:rFonts w:ascii="Times New Roman" w:hAnsi="Times New Roman" w:cs="Times New Roman"/>
        </w:rPr>
        <w:t>collected</w:t>
      </w:r>
      <w:r w:rsidR="003870E5" w:rsidRPr="002E4A6C">
        <w:rPr>
          <w:rFonts w:ascii="Times New Roman" w:hAnsi="Times New Roman" w:cs="Times New Roman"/>
        </w:rPr>
        <w:t xml:space="preserve"> where relevant. An examination of policy documents on fish trade combined with semi-structured interviews with policymakers will be conducted with the view to understand policy and institutional processes within the sector and likely links to food securit</w:t>
      </w:r>
      <w:r w:rsidR="003870E5" w:rsidRPr="00AD6DED">
        <w:rPr>
          <w:rFonts w:ascii="Times New Roman" w:hAnsi="Times New Roman" w:cs="Times New Roman"/>
        </w:rPr>
        <w:t>y and poverty reduction.</w:t>
      </w:r>
    </w:p>
    <w:p w:rsidR="003870E5" w:rsidRPr="00AD6DED" w:rsidRDefault="003870E5" w:rsidP="00AD6DED">
      <w:pPr>
        <w:autoSpaceDE w:val="0"/>
        <w:autoSpaceDN w:val="0"/>
        <w:adjustRightInd w:val="0"/>
        <w:spacing w:before="240" w:after="240" w:line="276" w:lineRule="auto"/>
        <w:jc w:val="both"/>
        <w:rPr>
          <w:rFonts w:ascii="Times New Roman" w:hAnsi="Times New Roman" w:cs="Times New Roman"/>
          <w:i/>
        </w:rPr>
      </w:pPr>
      <w:r w:rsidRPr="00AD6DED">
        <w:rPr>
          <w:rFonts w:ascii="Times New Roman" w:hAnsi="Times New Roman" w:cs="Times New Roman"/>
          <w:i/>
        </w:rPr>
        <w:t>Geographical Information Systems (GIS)</w:t>
      </w:r>
    </w:p>
    <w:p w:rsidR="003870E5" w:rsidRPr="00AD6DED" w:rsidRDefault="003870E5" w:rsidP="00AD6DED">
      <w:pPr>
        <w:autoSpaceDE w:val="0"/>
        <w:autoSpaceDN w:val="0"/>
        <w:adjustRightInd w:val="0"/>
        <w:spacing w:before="240" w:after="240" w:line="276" w:lineRule="auto"/>
        <w:jc w:val="both"/>
        <w:rPr>
          <w:rFonts w:ascii="Times New Roman" w:hAnsi="Times New Roman" w:cs="Times New Roman"/>
        </w:rPr>
      </w:pPr>
      <w:r w:rsidRPr="00AD6DED">
        <w:rPr>
          <w:rFonts w:ascii="Times New Roman" w:hAnsi="Times New Roman" w:cs="Times New Roman"/>
        </w:rPr>
        <w:lastRenderedPageBreak/>
        <w:t xml:space="preserve">Geographical Information Systems (GIS) </w:t>
      </w:r>
      <w:r w:rsidR="002E4A6C">
        <w:rPr>
          <w:rFonts w:ascii="Times New Roman" w:hAnsi="Times New Roman" w:cs="Times New Roman"/>
        </w:rPr>
        <w:t xml:space="preserve">is </w:t>
      </w:r>
      <w:r w:rsidR="003B2505">
        <w:rPr>
          <w:rFonts w:ascii="Times New Roman" w:hAnsi="Times New Roman" w:cs="Times New Roman"/>
        </w:rPr>
        <w:t xml:space="preserve">inevitable </w:t>
      </w:r>
      <w:r w:rsidRPr="00AD6DED">
        <w:rPr>
          <w:rFonts w:ascii="Times New Roman" w:hAnsi="Times New Roman" w:cs="Times New Roman"/>
        </w:rPr>
        <w:t>to collate, analyze and present information relat</w:t>
      </w:r>
      <w:r w:rsidR="003B2505">
        <w:rPr>
          <w:rFonts w:ascii="Times New Roman" w:hAnsi="Times New Roman" w:cs="Times New Roman"/>
        </w:rPr>
        <w:t>ed</w:t>
      </w:r>
      <w:r w:rsidRPr="00AD6DED">
        <w:rPr>
          <w:rFonts w:ascii="Times New Roman" w:hAnsi="Times New Roman" w:cs="Times New Roman"/>
        </w:rPr>
        <w:t xml:space="preserve"> to movement of fish and fish products</w:t>
      </w:r>
      <w:r w:rsidR="003B2505">
        <w:rPr>
          <w:rFonts w:ascii="Times New Roman" w:hAnsi="Times New Roman" w:cs="Times New Roman"/>
        </w:rPr>
        <w:t>.</w:t>
      </w:r>
      <w:r w:rsidRPr="00AD6DED">
        <w:rPr>
          <w:rFonts w:ascii="Times New Roman" w:hAnsi="Times New Roman" w:cs="Times New Roman"/>
        </w:rPr>
        <w:t xml:space="preserve"> GIS maps representing a diversity of </w:t>
      </w:r>
      <w:r w:rsidR="003B2505">
        <w:rPr>
          <w:rFonts w:ascii="Times New Roman" w:hAnsi="Times New Roman" w:cs="Times New Roman"/>
        </w:rPr>
        <w:t>trade routes should</w:t>
      </w:r>
      <w:r w:rsidRPr="00AD6DED">
        <w:rPr>
          <w:rFonts w:ascii="Times New Roman" w:hAnsi="Times New Roman" w:cs="Times New Roman"/>
        </w:rPr>
        <w:t xml:space="preserve"> be generated</w:t>
      </w:r>
      <w:r w:rsidR="003B2505">
        <w:rPr>
          <w:rFonts w:ascii="Times New Roman" w:hAnsi="Times New Roman" w:cs="Times New Roman"/>
        </w:rPr>
        <w:t xml:space="preserve"> </w:t>
      </w:r>
      <w:r w:rsidRPr="003B2505">
        <w:rPr>
          <w:rFonts w:ascii="Times New Roman" w:hAnsi="Times New Roman" w:cs="Times New Roman"/>
        </w:rPr>
        <w:t>with the full involvement of individual traders and associations w</w:t>
      </w:r>
      <w:r w:rsidRPr="00AD6DED">
        <w:rPr>
          <w:rFonts w:ascii="Times New Roman" w:hAnsi="Times New Roman" w:cs="Times New Roman"/>
        </w:rPr>
        <w:t>ho will help in the mapping and validating the movement of fish and fish products in the region.</w:t>
      </w:r>
    </w:p>
    <w:p w:rsidR="003870E5" w:rsidRPr="00AD6DED" w:rsidRDefault="003870E5" w:rsidP="00AD6DED">
      <w:pPr>
        <w:spacing w:before="240" w:after="240" w:line="276" w:lineRule="auto"/>
        <w:jc w:val="both"/>
        <w:rPr>
          <w:rFonts w:ascii="Times New Roman" w:hAnsi="Times New Roman" w:cs="Times New Roman"/>
          <w:bCs/>
          <w:i/>
        </w:rPr>
      </w:pPr>
      <w:r w:rsidRPr="00AD6DED">
        <w:rPr>
          <w:rFonts w:ascii="Times New Roman" w:hAnsi="Times New Roman" w:cs="Times New Roman"/>
          <w:bCs/>
          <w:i/>
        </w:rPr>
        <w:t>Participatory and Iterative Approach</w:t>
      </w:r>
    </w:p>
    <w:p w:rsidR="003870E5" w:rsidRPr="00AD6DED" w:rsidRDefault="003870E5" w:rsidP="00021E88">
      <w:pPr>
        <w:spacing w:before="240" w:after="240" w:line="276" w:lineRule="auto"/>
        <w:jc w:val="both"/>
        <w:rPr>
          <w:rFonts w:ascii="Times New Roman" w:hAnsi="Times New Roman" w:cs="Times New Roman"/>
        </w:rPr>
      </w:pPr>
      <w:r w:rsidRPr="00AD6DED">
        <w:rPr>
          <w:rFonts w:ascii="Times New Roman" w:hAnsi="Times New Roman" w:cs="Times New Roman"/>
        </w:rPr>
        <w:t xml:space="preserve">Active participation of key stakeholders, inclusive of fish traders, governments, women’s groups and private sector institutions in designing and </w:t>
      </w:r>
      <w:r w:rsidRPr="003B2505">
        <w:rPr>
          <w:rFonts w:ascii="Times New Roman" w:hAnsi="Times New Roman" w:cs="Times New Roman"/>
        </w:rPr>
        <w:t xml:space="preserve">implementing the </w:t>
      </w:r>
      <w:r w:rsidR="003B2505" w:rsidRPr="003B2505">
        <w:rPr>
          <w:rFonts w:ascii="Times New Roman" w:hAnsi="Times New Roman" w:cs="Times New Roman"/>
        </w:rPr>
        <w:t xml:space="preserve">study </w:t>
      </w:r>
      <w:r w:rsidRPr="003B2505">
        <w:rPr>
          <w:rFonts w:ascii="Times New Roman" w:hAnsi="Times New Roman" w:cs="Times New Roman"/>
        </w:rPr>
        <w:t xml:space="preserve">is critical. Participatory action approach </w:t>
      </w:r>
      <w:r w:rsidR="003B2505" w:rsidRPr="003B2505">
        <w:rPr>
          <w:rFonts w:ascii="Times New Roman" w:hAnsi="Times New Roman" w:cs="Times New Roman"/>
        </w:rPr>
        <w:t>should be embedded throug</w:t>
      </w:r>
      <w:r w:rsidR="003B2505">
        <w:rPr>
          <w:rFonts w:ascii="Times New Roman" w:hAnsi="Times New Roman" w:cs="Times New Roman"/>
        </w:rPr>
        <w:t>hout the study stages so as to</w:t>
      </w:r>
      <w:r w:rsidRPr="00AD6DED">
        <w:rPr>
          <w:rFonts w:ascii="Times New Roman" w:hAnsi="Times New Roman" w:cs="Times New Roman"/>
        </w:rPr>
        <w:t xml:space="preserve"> ensure a sense of ownership of the </w:t>
      </w:r>
      <w:r w:rsidR="003B2505">
        <w:rPr>
          <w:rFonts w:ascii="Times New Roman" w:hAnsi="Times New Roman" w:cs="Times New Roman"/>
        </w:rPr>
        <w:t>results and recommendations</w:t>
      </w:r>
      <w:r w:rsidRPr="00AD6DED">
        <w:rPr>
          <w:rFonts w:ascii="Times New Roman" w:hAnsi="Times New Roman" w:cs="Times New Roman"/>
        </w:rPr>
        <w:t xml:space="preserve">. An iterative approach, on the other hand, ensures that there is adaptive management and progress is built on previous achievements and lessons learned. </w:t>
      </w:r>
      <w:r w:rsidR="003B2505">
        <w:rPr>
          <w:rFonts w:ascii="Times New Roman" w:hAnsi="Times New Roman" w:cs="Times New Roman"/>
        </w:rPr>
        <w:t xml:space="preserve">An iterative approach should focus </w:t>
      </w:r>
      <w:r w:rsidR="003B2505" w:rsidRPr="00021E88">
        <w:rPr>
          <w:rFonts w:ascii="Times New Roman" w:hAnsi="Times New Roman" w:cs="Times New Roman"/>
        </w:rPr>
        <w:t xml:space="preserve">on </w:t>
      </w:r>
      <w:r w:rsidRPr="00021E88">
        <w:rPr>
          <w:rFonts w:ascii="Times New Roman" w:hAnsi="Times New Roman" w:cs="Times New Roman"/>
        </w:rPr>
        <w:t>joint analysis and planning, execution of the plan, review for progress and learning, and refining of the plan. The</w:t>
      </w:r>
      <w:r w:rsidRPr="00AD6DED">
        <w:rPr>
          <w:rFonts w:ascii="Times New Roman" w:hAnsi="Times New Roman" w:cs="Times New Roman"/>
        </w:rPr>
        <w:t xml:space="preserve"> idea is to engage </w:t>
      </w:r>
      <w:r w:rsidR="003B2505">
        <w:rPr>
          <w:rFonts w:ascii="Times New Roman" w:hAnsi="Times New Roman" w:cs="Times New Roman"/>
        </w:rPr>
        <w:t>actors in the trade</w:t>
      </w:r>
      <w:r w:rsidRPr="00AD6DED">
        <w:rPr>
          <w:rFonts w:ascii="Times New Roman" w:hAnsi="Times New Roman" w:cs="Times New Roman"/>
        </w:rPr>
        <w:t xml:space="preserve"> and decision makers and key stakeholders from the outset in the identification of key activities </w:t>
      </w:r>
      <w:r w:rsidR="00021E88">
        <w:rPr>
          <w:rFonts w:ascii="Times New Roman" w:hAnsi="Times New Roman" w:cs="Times New Roman"/>
        </w:rPr>
        <w:t xml:space="preserve">in </w:t>
      </w:r>
      <w:r w:rsidRPr="00AD6DED">
        <w:rPr>
          <w:rFonts w:ascii="Times New Roman" w:hAnsi="Times New Roman" w:cs="Times New Roman"/>
        </w:rPr>
        <w:t xml:space="preserve">detailing of research questions, choice of methodologies and establishment of dissemination processes and uptake of research findings into actions, practice and </w:t>
      </w:r>
      <w:r w:rsidR="00021E88">
        <w:rPr>
          <w:rFonts w:ascii="Times New Roman" w:hAnsi="Times New Roman" w:cs="Times New Roman"/>
        </w:rPr>
        <w:t>policy processes.</w:t>
      </w:r>
    </w:p>
    <w:p w:rsidR="00021E88" w:rsidRPr="00A70407" w:rsidRDefault="00021E88" w:rsidP="00021E88">
      <w:pPr>
        <w:spacing w:before="240" w:after="240" w:line="276" w:lineRule="auto"/>
        <w:jc w:val="both"/>
        <w:rPr>
          <w:bCs/>
          <w:i/>
        </w:rPr>
      </w:pPr>
      <w:r w:rsidRPr="00A70407">
        <w:rPr>
          <w:bCs/>
          <w:i/>
        </w:rPr>
        <w:t>A Value Chain Approach</w:t>
      </w:r>
    </w:p>
    <w:p w:rsidR="00021E88" w:rsidRPr="003445D8" w:rsidRDefault="00021E88" w:rsidP="00635B47">
      <w:pPr>
        <w:autoSpaceDE w:val="0"/>
        <w:autoSpaceDN w:val="0"/>
        <w:adjustRightInd w:val="0"/>
        <w:spacing w:before="240" w:after="240" w:line="276" w:lineRule="auto"/>
        <w:jc w:val="both"/>
        <w:rPr>
          <w:color w:val="000000"/>
        </w:rPr>
      </w:pPr>
      <w:r w:rsidRPr="00C51FED">
        <w:t xml:space="preserve">The </w:t>
      </w:r>
      <w:r>
        <w:t xml:space="preserve">study should adopt </w:t>
      </w:r>
      <w:r w:rsidRPr="00C51FED">
        <w:t>a value c</w:t>
      </w:r>
      <w:r w:rsidRPr="00021E88">
        <w:t>hain approach and w</w:t>
      </w:r>
      <w:r w:rsidR="0044202E">
        <w:t>ork at different stages in the chain</w:t>
      </w:r>
      <w:r w:rsidRPr="00021E88">
        <w:t xml:space="preserve"> including in transport routes, at border crossings and in urban markets where the majority of consumers live.</w:t>
      </w:r>
      <w:r w:rsidRPr="00021E88">
        <w:rPr>
          <w:color w:val="000000"/>
        </w:rPr>
        <w:t xml:space="preserve"> </w:t>
      </w:r>
      <w:r w:rsidRPr="00CB7BB4">
        <w:rPr>
          <w:color w:val="000000"/>
        </w:rPr>
        <w:t xml:space="preserve">Taking a value chain approach to intra-regional fish trade </w:t>
      </w:r>
      <w:r w:rsidR="00635B47">
        <w:rPr>
          <w:color w:val="000000"/>
        </w:rPr>
        <w:t>should</w:t>
      </w:r>
      <w:r w:rsidRPr="00CB7BB4">
        <w:rPr>
          <w:color w:val="000000"/>
        </w:rPr>
        <w:t xml:space="preserve"> involve </w:t>
      </w:r>
      <w:r w:rsidRPr="00635B47">
        <w:rPr>
          <w:color w:val="000000"/>
        </w:rPr>
        <w:t>addressing the major constraints and opportunities faced by fish traders and associations of fish processors, traders and private associations, at multiple levels and points along the marketing chain.</w:t>
      </w:r>
      <w:r w:rsidRPr="003445D8">
        <w:rPr>
          <w:color w:val="000000"/>
        </w:rPr>
        <w:t xml:space="preserve"> </w:t>
      </w:r>
    </w:p>
    <w:p w:rsidR="00021E88" w:rsidRPr="00635B47" w:rsidRDefault="00635B47" w:rsidP="00021E88">
      <w:pPr>
        <w:autoSpaceDE w:val="0"/>
        <w:autoSpaceDN w:val="0"/>
        <w:adjustRightInd w:val="0"/>
        <w:spacing w:before="240" w:after="240" w:line="276" w:lineRule="auto"/>
        <w:jc w:val="both"/>
      </w:pPr>
      <w:r>
        <w:t>Value chain</w:t>
      </w:r>
      <w:r w:rsidR="00021E88" w:rsidRPr="00FE4D45">
        <w:t xml:space="preserve"> approach </w:t>
      </w:r>
      <w:r w:rsidR="00021E88" w:rsidRPr="00635B47">
        <w:t>analyzes the firms in a market chain; from input suppliers to final buyers; and the relationships among them. Too often, many participants in a value chain choose not to collaborate among themselves due to lack of leadership, mistrust of competitors, weak information, or lack of scale. Segmenting the value chain allows for better understanding of the constraints and opportunities within each segment, as well as the context in which the chain operates. Using this approach</w:t>
      </w:r>
      <w:r>
        <w:t xml:space="preserve"> in this study</w:t>
      </w:r>
      <w:r w:rsidR="00021E88" w:rsidRPr="00635B47">
        <w:t xml:space="preserve"> will </w:t>
      </w:r>
      <w:r>
        <w:t>help</w:t>
      </w:r>
      <w:r w:rsidR="00021E88" w:rsidRPr="00635B47">
        <w:t xml:space="preserve"> establish </w:t>
      </w:r>
      <w:r>
        <w:t xml:space="preserve">the </w:t>
      </w:r>
      <w:r w:rsidR="00021E88" w:rsidRPr="00635B47">
        <w:t>relationships among fish traders that can facilitate production and marketing efficiencies and enable the flow of information, learning, resources and benefits.</w:t>
      </w:r>
    </w:p>
    <w:p w:rsidR="00021E88" w:rsidRPr="00A70407" w:rsidRDefault="00021E88" w:rsidP="00021E88">
      <w:pPr>
        <w:spacing w:before="240" w:after="240" w:line="276" w:lineRule="auto"/>
        <w:jc w:val="both"/>
        <w:rPr>
          <w:bCs/>
          <w:i/>
        </w:rPr>
      </w:pPr>
      <w:r w:rsidRPr="00A70407">
        <w:rPr>
          <w:bCs/>
          <w:i/>
        </w:rPr>
        <w:t>Gender Transformative Approach</w:t>
      </w:r>
    </w:p>
    <w:p w:rsidR="00021E88" w:rsidRDefault="00021E88" w:rsidP="00021E88">
      <w:pPr>
        <w:spacing w:before="240" w:after="240" w:line="276" w:lineRule="auto"/>
        <w:jc w:val="both"/>
        <w:rPr>
          <w:kern w:val="24"/>
        </w:rPr>
      </w:pPr>
      <w:r w:rsidRPr="005F74A9">
        <w:rPr>
          <w:kern w:val="24"/>
        </w:rPr>
        <w:lastRenderedPageBreak/>
        <w:t xml:space="preserve">Considering the existence of </w:t>
      </w:r>
      <w:r w:rsidR="00635B47">
        <w:rPr>
          <w:kern w:val="24"/>
        </w:rPr>
        <w:t xml:space="preserve">different </w:t>
      </w:r>
      <w:r w:rsidRPr="005F74A9">
        <w:rPr>
          <w:kern w:val="24"/>
        </w:rPr>
        <w:t xml:space="preserve">gendered roles in the fisheries sector, especially in informal fish trade, the </w:t>
      </w:r>
      <w:r w:rsidR="00635B47">
        <w:rPr>
          <w:kern w:val="24"/>
        </w:rPr>
        <w:t>study cannot avoid using</w:t>
      </w:r>
      <w:r w:rsidRPr="005F74A9">
        <w:rPr>
          <w:kern w:val="24"/>
        </w:rPr>
        <w:t xml:space="preserve"> a gender transformative approach. </w:t>
      </w:r>
      <w:r w:rsidR="00635B47">
        <w:rPr>
          <w:kern w:val="24"/>
        </w:rPr>
        <w:t>This</w:t>
      </w:r>
      <w:r w:rsidRPr="005F74A9">
        <w:rPr>
          <w:kern w:val="24"/>
        </w:rPr>
        <w:t xml:space="preserve"> is an approach that develops an awareness and challenges asymmetries in society that work against full participation of women</w:t>
      </w:r>
      <w:r w:rsidRPr="00635B47">
        <w:rPr>
          <w:kern w:val="24"/>
        </w:rPr>
        <w:t xml:space="preserve"> and men in improving their wellbeing. The approach seeks to </w:t>
      </w:r>
      <w:r w:rsidRPr="00635B47">
        <w:t>e</w:t>
      </w:r>
      <w:r w:rsidRPr="00635B47">
        <w:rPr>
          <w:rFonts w:eastAsia="+mn-ea"/>
        </w:rPr>
        <w:t>ngage with both women and men</w:t>
      </w:r>
      <w:r w:rsidRPr="00635B47">
        <w:t>, a</w:t>
      </w:r>
      <w:r w:rsidRPr="00635B47">
        <w:rPr>
          <w:rFonts w:eastAsia="+mn-ea"/>
        </w:rPr>
        <w:t xml:space="preserve">ddresses </w:t>
      </w:r>
      <w:r w:rsidRPr="00635B47">
        <w:t>power relations and</w:t>
      </w:r>
      <w:r w:rsidRPr="00635B47">
        <w:rPr>
          <w:rFonts w:eastAsia="+mn-ea"/>
        </w:rPr>
        <w:t xml:space="preserve"> unequal power dynamics across social groups</w:t>
      </w:r>
      <w:r w:rsidRPr="00635B47">
        <w:t xml:space="preserve"> and c</w:t>
      </w:r>
      <w:r w:rsidRPr="00635B47">
        <w:rPr>
          <w:rFonts w:eastAsia="+mn-ea"/>
        </w:rPr>
        <w:t>rosses scales</w:t>
      </w:r>
      <w:r w:rsidRPr="00635B47">
        <w:t>, c</w:t>
      </w:r>
      <w:r w:rsidRPr="00635B47">
        <w:rPr>
          <w:rFonts w:eastAsia="+mn-ea"/>
        </w:rPr>
        <w:t xml:space="preserve">hallenges oppressive norms, practices and structures. </w:t>
      </w:r>
    </w:p>
    <w:p w:rsidR="008D3B85" w:rsidRDefault="008D3B85" w:rsidP="00021E88">
      <w:pPr>
        <w:spacing w:before="240" w:after="240" w:line="276" w:lineRule="auto"/>
        <w:rPr>
          <w:rFonts w:ascii="Times New Roman" w:hAnsi="Times New Roman" w:cs="Times New Roman"/>
        </w:rPr>
      </w:pPr>
    </w:p>
    <w:p w:rsidR="005449AA" w:rsidRPr="000D1100" w:rsidRDefault="005449AA" w:rsidP="00655442">
      <w:pPr>
        <w:spacing w:line="276" w:lineRule="auto"/>
        <w:rPr>
          <w:rFonts w:ascii="Times New Roman" w:hAnsi="Times New Roman" w:cs="Times New Roman"/>
          <w:color w:val="FF0000"/>
        </w:rPr>
        <w:sectPr w:rsidR="005449AA" w:rsidRPr="000D1100" w:rsidSect="00957CFA">
          <w:headerReference w:type="default" r:id="rId9"/>
          <w:pgSz w:w="12240" w:h="15840"/>
          <w:pgMar w:top="2160" w:right="1440" w:bottom="1440" w:left="1440" w:header="706" w:footer="706" w:gutter="0"/>
          <w:cols w:space="708"/>
          <w:docGrid w:linePitch="360"/>
        </w:sectPr>
      </w:pPr>
    </w:p>
    <w:p w:rsidR="00957CFA" w:rsidRDefault="00957CFA" w:rsidP="00655442">
      <w:pPr>
        <w:spacing w:line="276" w:lineRule="auto"/>
        <w:rPr>
          <w:rFonts w:ascii="Times New Roman" w:hAnsi="Times New Roman" w:cs="Times New Roman"/>
          <w:b/>
        </w:rPr>
      </w:pPr>
    </w:p>
    <w:p w:rsidR="00483B0C" w:rsidRDefault="00742189" w:rsidP="00655442">
      <w:pPr>
        <w:spacing w:line="276" w:lineRule="auto"/>
        <w:rPr>
          <w:rFonts w:ascii="Times New Roman" w:hAnsi="Times New Roman" w:cs="Times New Roman"/>
        </w:rPr>
      </w:pPr>
      <w:r w:rsidRPr="00742189">
        <w:rPr>
          <w:rFonts w:ascii="Times New Roman" w:hAnsi="Times New Roman" w:cs="Times New Roman"/>
          <w:b/>
        </w:rPr>
        <w:t xml:space="preserve">Table </w:t>
      </w:r>
      <w:r w:rsidR="001042CC">
        <w:rPr>
          <w:rFonts w:ascii="Times New Roman" w:hAnsi="Times New Roman" w:cs="Times New Roman"/>
          <w:b/>
        </w:rPr>
        <w:t>2</w:t>
      </w:r>
      <w:r w:rsidRPr="00742189">
        <w:rPr>
          <w:rFonts w:ascii="Times New Roman" w:hAnsi="Times New Roman" w:cs="Times New Roman"/>
          <w:b/>
        </w:rPr>
        <w:t>:</w:t>
      </w:r>
      <w:r>
        <w:rPr>
          <w:rFonts w:ascii="Times New Roman" w:hAnsi="Times New Roman" w:cs="Times New Roman"/>
        </w:rPr>
        <w:t xml:space="preserve"> </w:t>
      </w:r>
      <w:r w:rsidR="001042CC">
        <w:rPr>
          <w:rFonts w:ascii="Times New Roman" w:hAnsi="Times New Roman" w:cs="Times New Roman"/>
        </w:rPr>
        <w:t>Informal regional fish trade toolbox matrix</w:t>
      </w:r>
    </w:p>
    <w:p w:rsidR="00742189" w:rsidRPr="000D1100" w:rsidRDefault="00742189" w:rsidP="00655442">
      <w:pPr>
        <w:spacing w:line="276" w:lineRule="auto"/>
        <w:rPr>
          <w:rFonts w:ascii="Times New Roman" w:hAnsi="Times New Roman" w:cs="Times New Roman"/>
        </w:rPr>
      </w:pPr>
    </w:p>
    <w:tbl>
      <w:tblPr>
        <w:tblStyle w:val="TableGrid"/>
        <w:tblW w:w="0" w:type="auto"/>
        <w:tblInd w:w="108" w:type="dxa"/>
        <w:tblLayout w:type="fixed"/>
        <w:tblLook w:val="04A0" w:firstRow="1" w:lastRow="0" w:firstColumn="1" w:lastColumn="0" w:noHBand="0" w:noVBand="1"/>
      </w:tblPr>
      <w:tblGrid>
        <w:gridCol w:w="3150"/>
        <w:gridCol w:w="3240"/>
        <w:gridCol w:w="3150"/>
        <w:gridCol w:w="3240"/>
      </w:tblGrid>
      <w:tr w:rsidR="00C204B6" w:rsidRPr="000D1100" w:rsidTr="001042CC">
        <w:trPr>
          <w:tblHeader/>
        </w:trPr>
        <w:tc>
          <w:tcPr>
            <w:tcW w:w="3150" w:type="dxa"/>
            <w:shd w:val="clear" w:color="auto" w:fill="A6A6A6" w:themeFill="background1" w:themeFillShade="A6"/>
          </w:tcPr>
          <w:p w:rsidR="00771E0B" w:rsidRPr="000D1100" w:rsidRDefault="00771E0B" w:rsidP="00655442">
            <w:pPr>
              <w:spacing w:line="276" w:lineRule="auto"/>
              <w:rPr>
                <w:rFonts w:ascii="Times New Roman" w:hAnsi="Times New Roman" w:cs="Times New Roman"/>
                <w:b/>
              </w:rPr>
            </w:pPr>
            <w:r w:rsidRPr="000D1100">
              <w:rPr>
                <w:rFonts w:ascii="Times New Roman" w:hAnsi="Times New Roman" w:cs="Times New Roman"/>
                <w:b/>
              </w:rPr>
              <w:t>Research questions</w:t>
            </w:r>
          </w:p>
        </w:tc>
        <w:tc>
          <w:tcPr>
            <w:tcW w:w="3240" w:type="dxa"/>
            <w:shd w:val="clear" w:color="auto" w:fill="A6A6A6" w:themeFill="background1" w:themeFillShade="A6"/>
          </w:tcPr>
          <w:p w:rsidR="00771E0B" w:rsidRPr="000D1100" w:rsidRDefault="005449AA" w:rsidP="00655442">
            <w:pPr>
              <w:spacing w:line="276" w:lineRule="auto"/>
              <w:rPr>
                <w:rFonts w:ascii="Times New Roman" w:hAnsi="Times New Roman" w:cs="Times New Roman"/>
                <w:b/>
              </w:rPr>
            </w:pPr>
            <w:r w:rsidRPr="000D1100">
              <w:rPr>
                <w:rFonts w:ascii="Times New Roman" w:hAnsi="Times New Roman" w:cs="Times New Roman"/>
                <w:b/>
              </w:rPr>
              <w:t>Variable</w:t>
            </w:r>
          </w:p>
        </w:tc>
        <w:tc>
          <w:tcPr>
            <w:tcW w:w="3150" w:type="dxa"/>
            <w:shd w:val="clear" w:color="auto" w:fill="A6A6A6" w:themeFill="background1" w:themeFillShade="A6"/>
          </w:tcPr>
          <w:p w:rsidR="00771E0B" w:rsidRPr="000D1100" w:rsidRDefault="00E078AC" w:rsidP="00655442">
            <w:pPr>
              <w:spacing w:line="276" w:lineRule="auto"/>
              <w:rPr>
                <w:rFonts w:ascii="Times New Roman" w:hAnsi="Times New Roman" w:cs="Times New Roman"/>
                <w:b/>
              </w:rPr>
            </w:pPr>
            <w:r w:rsidRPr="000D1100">
              <w:rPr>
                <w:rFonts w:ascii="Times New Roman" w:hAnsi="Times New Roman" w:cs="Times New Roman"/>
                <w:b/>
              </w:rPr>
              <w:t>Respondents</w:t>
            </w:r>
          </w:p>
        </w:tc>
        <w:tc>
          <w:tcPr>
            <w:tcW w:w="3240" w:type="dxa"/>
            <w:shd w:val="clear" w:color="auto" w:fill="A6A6A6" w:themeFill="background1" w:themeFillShade="A6"/>
          </w:tcPr>
          <w:p w:rsidR="00771E0B" w:rsidRPr="000D1100" w:rsidRDefault="00771E0B" w:rsidP="00655442">
            <w:pPr>
              <w:spacing w:line="276" w:lineRule="auto"/>
              <w:rPr>
                <w:rFonts w:ascii="Times New Roman" w:hAnsi="Times New Roman" w:cs="Times New Roman"/>
                <w:b/>
              </w:rPr>
            </w:pPr>
            <w:r w:rsidRPr="000D1100">
              <w:rPr>
                <w:rFonts w:ascii="Times New Roman" w:hAnsi="Times New Roman" w:cs="Times New Roman"/>
                <w:b/>
              </w:rPr>
              <w:t>Method</w:t>
            </w:r>
          </w:p>
        </w:tc>
      </w:tr>
      <w:tr w:rsidR="005449AA" w:rsidRPr="000D1100" w:rsidTr="001042CC">
        <w:tc>
          <w:tcPr>
            <w:tcW w:w="3150" w:type="dxa"/>
          </w:tcPr>
          <w:p w:rsidR="005449AA" w:rsidRPr="000D1100" w:rsidRDefault="005449AA" w:rsidP="006F60A4">
            <w:pPr>
              <w:pStyle w:val="ListParagraph"/>
              <w:numPr>
                <w:ilvl w:val="0"/>
                <w:numId w:val="10"/>
              </w:numPr>
              <w:spacing w:line="276" w:lineRule="auto"/>
              <w:ind w:left="342" w:hanging="342"/>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 xml:space="preserve">What </w:t>
            </w:r>
            <w:r w:rsidR="00B10399" w:rsidRPr="000D1100">
              <w:rPr>
                <w:rFonts w:ascii="Times New Roman" w:hAnsi="Times New Roman" w:cs="Times New Roman"/>
                <w:bCs/>
                <w:color w:val="000000" w:themeColor="text1"/>
                <w:kern w:val="24"/>
              </w:rPr>
              <w:t>s</w:t>
            </w:r>
            <w:r w:rsidRPr="000D1100">
              <w:rPr>
                <w:rFonts w:ascii="Times New Roman" w:hAnsi="Times New Roman" w:cs="Times New Roman"/>
                <w:bCs/>
                <w:color w:val="000000" w:themeColor="text1"/>
                <w:kern w:val="24"/>
              </w:rPr>
              <w:t>pecies of fish are being traded within the corridor including capture and aquaculture?</w:t>
            </w:r>
          </w:p>
          <w:p w:rsidR="005449AA" w:rsidRPr="000D1100" w:rsidRDefault="005449AA" w:rsidP="006F60A4">
            <w:pPr>
              <w:pStyle w:val="ListParagraph"/>
              <w:numPr>
                <w:ilvl w:val="0"/>
                <w:numId w:val="10"/>
              </w:numPr>
              <w:spacing w:line="276" w:lineRule="auto"/>
              <w:ind w:left="342" w:hanging="342"/>
              <w:rPr>
                <w:rFonts w:ascii="Times New Roman" w:hAnsi="Times New Roman" w:cs="Times New Roman"/>
              </w:rPr>
            </w:pPr>
            <w:r w:rsidRPr="000D1100">
              <w:rPr>
                <w:rFonts w:ascii="Times New Roman" w:hAnsi="Times New Roman" w:cs="Times New Roman"/>
              </w:rPr>
              <w:t>Who are involved in the regional fish trade</w:t>
            </w:r>
          </w:p>
          <w:p w:rsidR="005449AA" w:rsidRPr="000D1100" w:rsidRDefault="005449AA" w:rsidP="006F60A4">
            <w:pPr>
              <w:pStyle w:val="ListParagraph"/>
              <w:numPr>
                <w:ilvl w:val="0"/>
                <w:numId w:val="10"/>
              </w:numPr>
              <w:spacing w:line="276" w:lineRule="auto"/>
              <w:ind w:left="342" w:hanging="342"/>
              <w:rPr>
                <w:rFonts w:ascii="Times New Roman" w:hAnsi="Times New Roman" w:cs="Times New Roman"/>
              </w:rPr>
            </w:pPr>
            <w:r w:rsidRPr="000D1100">
              <w:rPr>
                <w:rFonts w:ascii="Times New Roman" w:hAnsi="Times New Roman" w:cs="Times New Roman"/>
                <w:bCs/>
                <w:color w:val="000000" w:themeColor="text1"/>
                <w:kern w:val="24"/>
              </w:rPr>
              <w:t>Where do these fish come from</w:t>
            </w:r>
            <w:r w:rsidR="00442E77" w:rsidRPr="000D1100">
              <w:rPr>
                <w:rFonts w:ascii="Times New Roman" w:hAnsi="Times New Roman" w:cs="Times New Roman"/>
                <w:bCs/>
                <w:color w:val="000000" w:themeColor="text1"/>
                <w:kern w:val="24"/>
              </w:rPr>
              <w:t>?</w:t>
            </w:r>
          </w:p>
        </w:tc>
        <w:tc>
          <w:tcPr>
            <w:tcW w:w="3240" w:type="dxa"/>
          </w:tcPr>
          <w:p w:rsidR="005449AA" w:rsidRPr="000D1100" w:rsidRDefault="008C32A4" w:rsidP="006F60A4">
            <w:pPr>
              <w:pStyle w:val="ListParagraph"/>
              <w:numPr>
                <w:ilvl w:val="0"/>
                <w:numId w:val="11"/>
              </w:numPr>
              <w:spacing w:line="276" w:lineRule="auto"/>
              <w:ind w:left="252" w:hanging="252"/>
              <w:rPr>
                <w:rFonts w:ascii="Times New Roman" w:hAnsi="Times New Roman" w:cs="Times New Roman"/>
              </w:rPr>
            </w:pPr>
            <w:r w:rsidRPr="000D1100">
              <w:rPr>
                <w:rFonts w:ascii="Times New Roman" w:hAnsi="Times New Roman" w:cs="Times New Roman"/>
              </w:rPr>
              <w:t>Species traded</w:t>
            </w:r>
          </w:p>
          <w:p w:rsidR="008C32A4" w:rsidRPr="000D1100" w:rsidRDefault="008C32A4" w:rsidP="006F60A4">
            <w:pPr>
              <w:pStyle w:val="ListParagraph"/>
              <w:numPr>
                <w:ilvl w:val="0"/>
                <w:numId w:val="11"/>
              </w:numPr>
              <w:spacing w:line="276" w:lineRule="auto"/>
              <w:ind w:left="252" w:hanging="252"/>
              <w:rPr>
                <w:rFonts w:ascii="Times New Roman" w:hAnsi="Times New Roman" w:cs="Times New Roman"/>
              </w:rPr>
            </w:pPr>
            <w:r w:rsidRPr="000D1100">
              <w:rPr>
                <w:rFonts w:ascii="Times New Roman" w:hAnsi="Times New Roman" w:cs="Times New Roman"/>
              </w:rPr>
              <w:t>Stakeholders involved in the fish trade</w:t>
            </w:r>
            <w:r w:rsidR="00782E6D" w:rsidRPr="000D1100">
              <w:rPr>
                <w:rFonts w:ascii="Times New Roman" w:hAnsi="Times New Roman" w:cs="Times New Roman"/>
              </w:rPr>
              <w:t xml:space="preserve"> (who, what they do, gender aspects, reasons for engaging in informal trade)</w:t>
            </w:r>
          </w:p>
          <w:p w:rsidR="008C32A4" w:rsidRPr="000D1100" w:rsidRDefault="008C32A4" w:rsidP="006F60A4">
            <w:pPr>
              <w:pStyle w:val="ListParagraph"/>
              <w:numPr>
                <w:ilvl w:val="0"/>
                <w:numId w:val="11"/>
              </w:numPr>
              <w:spacing w:line="276" w:lineRule="auto"/>
              <w:ind w:left="252" w:hanging="252"/>
              <w:rPr>
                <w:rFonts w:ascii="Times New Roman" w:hAnsi="Times New Roman" w:cs="Times New Roman"/>
              </w:rPr>
            </w:pPr>
            <w:r w:rsidRPr="000D1100">
              <w:rPr>
                <w:rFonts w:ascii="Times New Roman" w:hAnsi="Times New Roman" w:cs="Times New Roman"/>
              </w:rPr>
              <w:t>Fish products traded</w:t>
            </w:r>
          </w:p>
          <w:p w:rsidR="008C32A4" w:rsidRPr="000D1100" w:rsidRDefault="008C32A4" w:rsidP="006F60A4">
            <w:pPr>
              <w:pStyle w:val="ListParagraph"/>
              <w:numPr>
                <w:ilvl w:val="0"/>
                <w:numId w:val="11"/>
              </w:numPr>
              <w:spacing w:line="276" w:lineRule="auto"/>
              <w:ind w:left="252" w:hanging="252"/>
              <w:rPr>
                <w:rFonts w:ascii="Times New Roman" w:hAnsi="Times New Roman" w:cs="Times New Roman"/>
              </w:rPr>
            </w:pPr>
            <w:r w:rsidRPr="000D1100">
              <w:rPr>
                <w:rFonts w:ascii="Times New Roman" w:hAnsi="Times New Roman" w:cs="Times New Roman"/>
              </w:rPr>
              <w:t xml:space="preserve">Sources of fish </w:t>
            </w:r>
          </w:p>
        </w:tc>
        <w:tc>
          <w:tcPr>
            <w:tcW w:w="3150" w:type="dxa"/>
          </w:tcPr>
          <w:p w:rsidR="00995BF8" w:rsidRPr="000D1100" w:rsidRDefault="008C32A4" w:rsidP="006F60A4">
            <w:pPr>
              <w:pStyle w:val="ListParagraph"/>
              <w:numPr>
                <w:ilvl w:val="0"/>
                <w:numId w:val="11"/>
              </w:numPr>
              <w:spacing w:line="276" w:lineRule="auto"/>
              <w:ind w:left="342" w:hanging="252"/>
              <w:rPr>
                <w:rFonts w:ascii="Times New Roman" w:hAnsi="Times New Roman" w:cs="Times New Roman"/>
              </w:rPr>
            </w:pPr>
            <w:r w:rsidRPr="000D1100">
              <w:rPr>
                <w:rFonts w:ascii="Times New Roman" w:hAnsi="Times New Roman" w:cs="Times New Roman"/>
              </w:rPr>
              <w:t>Fish markets</w:t>
            </w:r>
          </w:p>
          <w:p w:rsidR="00995BF8" w:rsidRPr="000D1100" w:rsidRDefault="008C32A4" w:rsidP="006F60A4">
            <w:pPr>
              <w:pStyle w:val="ListParagraph"/>
              <w:numPr>
                <w:ilvl w:val="0"/>
                <w:numId w:val="11"/>
              </w:numPr>
              <w:spacing w:line="276" w:lineRule="auto"/>
              <w:ind w:left="342" w:hanging="252"/>
              <w:rPr>
                <w:rFonts w:ascii="Times New Roman" w:hAnsi="Times New Roman" w:cs="Times New Roman"/>
              </w:rPr>
            </w:pPr>
            <w:r w:rsidRPr="000D1100">
              <w:rPr>
                <w:rFonts w:ascii="Times New Roman" w:hAnsi="Times New Roman" w:cs="Times New Roman"/>
              </w:rPr>
              <w:t>Border points</w:t>
            </w:r>
          </w:p>
          <w:p w:rsidR="00995BF8" w:rsidRPr="000D1100" w:rsidRDefault="00995BF8" w:rsidP="006F60A4">
            <w:pPr>
              <w:pStyle w:val="ListParagraph"/>
              <w:numPr>
                <w:ilvl w:val="0"/>
                <w:numId w:val="11"/>
              </w:numPr>
              <w:spacing w:line="276" w:lineRule="auto"/>
              <w:ind w:left="342" w:hanging="252"/>
              <w:rPr>
                <w:rFonts w:ascii="Times New Roman" w:hAnsi="Times New Roman" w:cs="Times New Roman"/>
              </w:rPr>
            </w:pPr>
            <w:r w:rsidRPr="000D1100">
              <w:rPr>
                <w:rFonts w:ascii="Times New Roman" w:hAnsi="Times New Roman" w:cs="Times New Roman"/>
              </w:rPr>
              <w:t>Transporters</w:t>
            </w:r>
          </w:p>
          <w:p w:rsidR="00995BF8" w:rsidRPr="000D1100" w:rsidRDefault="00995BF8" w:rsidP="006F60A4">
            <w:pPr>
              <w:pStyle w:val="ListParagraph"/>
              <w:numPr>
                <w:ilvl w:val="0"/>
                <w:numId w:val="11"/>
              </w:numPr>
              <w:spacing w:line="276" w:lineRule="auto"/>
              <w:ind w:left="342" w:hanging="252"/>
              <w:rPr>
                <w:rFonts w:ascii="Times New Roman" w:hAnsi="Times New Roman" w:cs="Times New Roman"/>
              </w:rPr>
            </w:pPr>
            <w:r w:rsidRPr="000D1100">
              <w:rPr>
                <w:rFonts w:ascii="Times New Roman" w:hAnsi="Times New Roman" w:cs="Times New Roman"/>
              </w:rPr>
              <w:t>Fish traders</w:t>
            </w:r>
          </w:p>
          <w:p w:rsidR="00995BF8" w:rsidRPr="000D1100" w:rsidRDefault="00995BF8" w:rsidP="006F60A4">
            <w:pPr>
              <w:pStyle w:val="ListParagraph"/>
              <w:numPr>
                <w:ilvl w:val="0"/>
                <w:numId w:val="11"/>
              </w:numPr>
              <w:spacing w:line="276" w:lineRule="auto"/>
              <w:ind w:left="342" w:hanging="252"/>
              <w:rPr>
                <w:rFonts w:ascii="Times New Roman" w:hAnsi="Times New Roman" w:cs="Times New Roman"/>
              </w:rPr>
            </w:pPr>
            <w:r w:rsidRPr="000D1100">
              <w:rPr>
                <w:rFonts w:ascii="Times New Roman" w:hAnsi="Times New Roman" w:cs="Times New Roman"/>
              </w:rPr>
              <w:t>Informers</w:t>
            </w:r>
          </w:p>
          <w:p w:rsidR="008C32A4" w:rsidRPr="000D1100" w:rsidRDefault="008C32A4" w:rsidP="00655442">
            <w:pPr>
              <w:pStyle w:val="ListParagraph"/>
              <w:spacing w:line="276" w:lineRule="auto"/>
              <w:ind w:left="342"/>
              <w:rPr>
                <w:rFonts w:ascii="Times New Roman" w:hAnsi="Times New Roman" w:cs="Times New Roman"/>
              </w:rPr>
            </w:pPr>
          </w:p>
        </w:tc>
        <w:tc>
          <w:tcPr>
            <w:tcW w:w="3240" w:type="dxa"/>
          </w:tcPr>
          <w:p w:rsidR="00E078AC" w:rsidRPr="000D1100" w:rsidRDefault="00E078AC" w:rsidP="006F60A4">
            <w:pPr>
              <w:pStyle w:val="ListParagraph"/>
              <w:numPr>
                <w:ilvl w:val="0"/>
                <w:numId w:val="12"/>
              </w:numPr>
              <w:spacing w:line="276" w:lineRule="auto"/>
              <w:ind w:left="342"/>
              <w:rPr>
                <w:rFonts w:ascii="Times New Roman" w:hAnsi="Times New Roman" w:cs="Times New Roman"/>
              </w:rPr>
            </w:pPr>
            <w:r w:rsidRPr="000D1100">
              <w:rPr>
                <w:rFonts w:ascii="Times New Roman" w:hAnsi="Times New Roman" w:cs="Times New Roman"/>
              </w:rPr>
              <w:t>Participatory Stakeholder analysis</w:t>
            </w:r>
          </w:p>
          <w:p w:rsidR="00995BF8" w:rsidRPr="000D1100" w:rsidRDefault="008C32A4" w:rsidP="006F60A4">
            <w:pPr>
              <w:pStyle w:val="ListParagraph"/>
              <w:numPr>
                <w:ilvl w:val="0"/>
                <w:numId w:val="12"/>
              </w:numPr>
              <w:spacing w:line="276" w:lineRule="auto"/>
              <w:ind w:left="342"/>
              <w:rPr>
                <w:rFonts w:ascii="Times New Roman" w:hAnsi="Times New Roman" w:cs="Times New Roman"/>
              </w:rPr>
            </w:pPr>
            <w:r w:rsidRPr="000D1100">
              <w:rPr>
                <w:rFonts w:ascii="Times New Roman" w:hAnsi="Times New Roman" w:cs="Times New Roman"/>
              </w:rPr>
              <w:t>Focus Group Discussion</w:t>
            </w:r>
          </w:p>
          <w:p w:rsidR="00995BF8" w:rsidRPr="000D1100" w:rsidRDefault="00995BF8" w:rsidP="006F60A4">
            <w:pPr>
              <w:pStyle w:val="ListParagraph"/>
              <w:numPr>
                <w:ilvl w:val="0"/>
                <w:numId w:val="12"/>
              </w:numPr>
              <w:spacing w:line="276" w:lineRule="auto"/>
              <w:ind w:left="342"/>
              <w:rPr>
                <w:rFonts w:ascii="Times New Roman" w:hAnsi="Times New Roman" w:cs="Times New Roman"/>
              </w:rPr>
            </w:pPr>
            <w:r w:rsidRPr="000D1100">
              <w:rPr>
                <w:rFonts w:ascii="Times New Roman" w:hAnsi="Times New Roman" w:cs="Times New Roman"/>
              </w:rPr>
              <w:t>Key informants (gender sensitivity in selection)</w:t>
            </w:r>
          </w:p>
          <w:p w:rsidR="008C32A4" w:rsidRPr="000D1100" w:rsidRDefault="00995BF8" w:rsidP="006F60A4">
            <w:pPr>
              <w:pStyle w:val="ListParagraph"/>
              <w:numPr>
                <w:ilvl w:val="0"/>
                <w:numId w:val="12"/>
              </w:numPr>
              <w:spacing w:line="276" w:lineRule="auto"/>
              <w:ind w:left="342"/>
              <w:rPr>
                <w:rFonts w:ascii="Times New Roman" w:hAnsi="Times New Roman" w:cs="Times New Roman"/>
              </w:rPr>
            </w:pPr>
            <w:r w:rsidRPr="000D1100">
              <w:rPr>
                <w:rFonts w:ascii="Times New Roman" w:hAnsi="Times New Roman" w:cs="Times New Roman"/>
              </w:rPr>
              <w:t>Survey</w:t>
            </w:r>
          </w:p>
        </w:tc>
      </w:tr>
      <w:tr w:rsidR="00771E0B" w:rsidRPr="000D1100" w:rsidTr="001042CC">
        <w:tc>
          <w:tcPr>
            <w:tcW w:w="3150" w:type="dxa"/>
          </w:tcPr>
          <w:p w:rsidR="00771E0B" w:rsidRPr="000D1100" w:rsidRDefault="001C4C3E" w:rsidP="006F60A4">
            <w:pPr>
              <w:pStyle w:val="ListParagraph"/>
              <w:numPr>
                <w:ilvl w:val="0"/>
                <w:numId w:val="10"/>
              </w:numPr>
              <w:spacing w:line="276" w:lineRule="auto"/>
              <w:ind w:left="342"/>
              <w:rPr>
                <w:rFonts w:ascii="Times New Roman" w:hAnsi="Times New Roman" w:cs="Times New Roman"/>
              </w:rPr>
            </w:pPr>
            <w:r w:rsidRPr="000D1100">
              <w:rPr>
                <w:rFonts w:ascii="Times New Roman" w:hAnsi="Times New Roman" w:cs="Times New Roman"/>
              </w:rPr>
              <w:t>What are the informal fish trade channels?</w:t>
            </w:r>
          </w:p>
          <w:p w:rsidR="006A7A87" w:rsidRPr="000D1100" w:rsidRDefault="006A7A87" w:rsidP="006F60A4">
            <w:pPr>
              <w:pStyle w:val="ListParagraph"/>
              <w:numPr>
                <w:ilvl w:val="0"/>
                <w:numId w:val="10"/>
              </w:numPr>
              <w:spacing w:line="276" w:lineRule="auto"/>
              <w:ind w:left="342"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What fish products are traded and how are these processed?</w:t>
            </w:r>
          </w:p>
          <w:p w:rsidR="006A7A87" w:rsidRPr="000D1100" w:rsidRDefault="006A7A87" w:rsidP="00655442">
            <w:pPr>
              <w:pStyle w:val="ListParagraph"/>
              <w:spacing w:line="276" w:lineRule="auto"/>
              <w:rPr>
                <w:rFonts w:ascii="Times New Roman" w:hAnsi="Times New Roman" w:cs="Times New Roman"/>
              </w:rPr>
            </w:pPr>
          </w:p>
        </w:tc>
        <w:tc>
          <w:tcPr>
            <w:tcW w:w="3240" w:type="dxa"/>
          </w:tcPr>
          <w:p w:rsidR="00771E0B" w:rsidRPr="000D1100" w:rsidRDefault="00771E0B" w:rsidP="006F60A4">
            <w:pPr>
              <w:pStyle w:val="ListParagraph"/>
              <w:numPr>
                <w:ilvl w:val="0"/>
                <w:numId w:val="12"/>
              </w:numPr>
              <w:spacing w:line="276" w:lineRule="auto"/>
              <w:ind w:left="342"/>
              <w:rPr>
                <w:rFonts w:ascii="Times New Roman" w:hAnsi="Times New Roman" w:cs="Times New Roman"/>
              </w:rPr>
            </w:pPr>
            <w:r w:rsidRPr="000D1100">
              <w:rPr>
                <w:rFonts w:ascii="Times New Roman" w:hAnsi="Times New Roman" w:cs="Times New Roman"/>
              </w:rPr>
              <w:t>Identification and mapping of main informal market channels</w:t>
            </w:r>
          </w:p>
          <w:p w:rsidR="00782E6D" w:rsidRPr="000D1100" w:rsidRDefault="00782E6D" w:rsidP="006F60A4">
            <w:pPr>
              <w:pStyle w:val="ListParagraph"/>
              <w:numPr>
                <w:ilvl w:val="0"/>
                <w:numId w:val="12"/>
              </w:numPr>
              <w:spacing w:line="276" w:lineRule="auto"/>
              <w:ind w:left="342"/>
              <w:rPr>
                <w:rFonts w:ascii="Times New Roman" w:hAnsi="Times New Roman" w:cs="Times New Roman"/>
              </w:rPr>
            </w:pPr>
            <w:r w:rsidRPr="000D1100">
              <w:rPr>
                <w:rFonts w:ascii="Times New Roman" w:hAnsi="Times New Roman" w:cs="Times New Roman"/>
              </w:rPr>
              <w:t>A flow diagram of the value chain and routes</w:t>
            </w:r>
          </w:p>
          <w:p w:rsidR="00771E0B" w:rsidRPr="000D1100" w:rsidRDefault="00771E0B" w:rsidP="00655442">
            <w:pPr>
              <w:spacing w:line="276" w:lineRule="auto"/>
              <w:rPr>
                <w:rFonts w:ascii="Times New Roman" w:hAnsi="Times New Roman" w:cs="Times New Roman"/>
              </w:rPr>
            </w:pPr>
          </w:p>
        </w:tc>
        <w:tc>
          <w:tcPr>
            <w:tcW w:w="3150" w:type="dxa"/>
          </w:tcPr>
          <w:p w:rsidR="00771E0B" w:rsidRPr="000D1100" w:rsidRDefault="00771E0B" w:rsidP="006F60A4">
            <w:pPr>
              <w:pStyle w:val="ListParagraph"/>
              <w:numPr>
                <w:ilvl w:val="0"/>
                <w:numId w:val="2"/>
              </w:numPr>
              <w:spacing w:line="276" w:lineRule="auto"/>
              <w:ind w:left="170" w:hanging="170"/>
              <w:rPr>
                <w:rFonts w:ascii="Times New Roman" w:hAnsi="Times New Roman" w:cs="Times New Roman"/>
              </w:rPr>
            </w:pPr>
            <w:r w:rsidRPr="000D1100">
              <w:rPr>
                <w:rFonts w:ascii="Times New Roman" w:hAnsi="Times New Roman" w:cs="Times New Roman"/>
              </w:rPr>
              <w:t>Officials dealing with fish trade (</w:t>
            </w:r>
            <w:proofErr w:type="spellStart"/>
            <w:r w:rsidRPr="000D1100">
              <w:rPr>
                <w:rFonts w:ascii="Times New Roman" w:hAnsi="Times New Roman" w:cs="Times New Roman"/>
              </w:rPr>
              <w:t>DoF</w:t>
            </w:r>
            <w:proofErr w:type="spellEnd"/>
            <w:r w:rsidRPr="000D1100">
              <w:rPr>
                <w:rFonts w:ascii="Times New Roman" w:hAnsi="Times New Roman" w:cs="Times New Roman"/>
              </w:rPr>
              <w:t>, retail market tax collectors)</w:t>
            </w:r>
          </w:p>
          <w:p w:rsidR="00771E0B" w:rsidRPr="000D1100" w:rsidRDefault="00771E0B" w:rsidP="006F60A4">
            <w:pPr>
              <w:pStyle w:val="ListParagraph"/>
              <w:numPr>
                <w:ilvl w:val="0"/>
                <w:numId w:val="2"/>
              </w:numPr>
              <w:spacing w:line="276" w:lineRule="auto"/>
              <w:ind w:left="170" w:hanging="170"/>
              <w:rPr>
                <w:rFonts w:ascii="Times New Roman" w:hAnsi="Times New Roman" w:cs="Times New Roman"/>
              </w:rPr>
            </w:pPr>
            <w:r w:rsidRPr="000D1100">
              <w:rPr>
                <w:rFonts w:ascii="Times New Roman" w:hAnsi="Times New Roman" w:cs="Times New Roman"/>
              </w:rPr>
              <w:t>Fish traders at retail markets</w:t>
            </w:r>
          </w:p>
          <w:p w:rsidR="00771E0B" w:rsidRPr="000D1100" w:rsidRDefault="00771E0B" w:rsidP="006F60A4">
            <w:pPr>
              <w:pStyle w:val="ListParagraph"/>
              <w:numPr>
                <w:ilvl w:val="0"/>
                <w:numId w:val="2"/>
              </w:numPr>
              <w:spacing w:line="276" w:lineRule="auto"/>
              <w:ind w:left="170" w:hanging="170"/>
              <w:rPr>
                <w:rFonts w:ascii="Times New Roman" w:hAnsi="Times New Roman" w:cs="Times New Roman"/>
              </w:rPr>
            </w:pPr>
            <w:r w:rsidRPr="000D1100">
              <w:rPr>
                <w:rFonts w:ascii="Times New Roman" w:hAnsi="Times New Roman" w:cs="Times New Roman"/>
              </w:rPr>
              <w:t>Border revenue collectors</w:t>
            </w:r>
          </w:p>
          <w:p w:rsidR="00771E0B" w:rsidRPr="000D1100" w:rsidRDefault="00771E0B" w:rsidP="006F60A4">
            <w:pPr>
              <w:pStyle w:val="ListParagraph"/>
              <w:numPr>
                <w:ilvl w:val="0"/>
                <w:numId w:val="2"/>
              </w:numPr>
              <w:spacing w:line="276" w:lineRule="auto"/>
              <w:ind w:left="170" w:hanging="170"/>
              <w:rPr>
                <w:rFonts w:ascii="Times New Roman" w:hAnsi="Times New Roman" w:cs="Times New Roman"/>
              </w:rPr>
            </w:pPr>
            <w:r w:rsidRPr="000D1100">
              <w:rPr>
                <w:rFonts w:ascii="Times New Roman" w:hAnsi="Times New Roman" w:cs="Times New Roman"/>
              </w:rPr>
              <w:t>Former traders</w:t>
            </w:r>
          </w:p>
          <w:p w:rsidR="00771E0B" w:rsidRPr="000D1100" w:rsidRDefault="00771E0B" w:rsidP="006F60A4">
            <w:pPr>
              <w:pStyle w:val="ListParagraph"/>
              <w:numPr>
                <w:ilvl w:val="0"/>
                <w:numId w:val="2"/>
              </w:numPr>
              <w:spacing w:line="276" w:lineRule="auto"/>
              <w:ind w:left="170" w:hanging="170"/>
              <w:rPr>
                <w:rFonts w:ascii="Times New Roman" w:hAnsi="Times New Roman" w:cs="Times New Roman"/>
              </w:rPr>
            </w:pPr>
            <w:r w:rsidRPr="000D1100">
              <w:rPr>
                <w:rFonts w:ascii="Times New Roman" w:hAnsi="Times New Roman" w:cs="Times New Roman"/>
              </w:rPr>
              <w:t>Become a trader (under cover)</w:t>
            </w:r>
          </w:p>
        </w:tc>
        <w:tc>
          <w:tcPr>
            <w:tcW w:w="3240" w:type="dxa"/>
          </w:tcPr>
          <w:p w:rsidR="00782E6D" w:rsidRPr="000D1100" w:rsidRDefault="00782E6D" w:rsidP="00655442">
            <w:pPr>
              <w:spacing w:line="276" w:lineRule="auto"/>
              <w:rPr>
                <w:rFonts w:ascii="Times New Roman" w:hAnsi="Times New Roman" w:cs="Times New Roman"/>
              </w:rPr>
            </w:pPr>
          </w:p>
          <w:p w:rsidR="00782E6D" w:rsidRPr="000D1100" w:rsidRDefault="00782E6D" w:rsidP="006F60A4">
            <w:pPr>
              <w:pStyle w:val="ListParagraph"/>
              <w:numPr>
                <w:ilvl w:val="0"/>
                <w:numId w:val="12"/>
              </w:numPr>
              <w:spacing w:line="276" w:lineRule="auto"/>
              <w:ind w:left="342" w:hanging="342"/>
              <w:rPr>
                <w:rFonts w:ascii="Times New Roman" w:hAnsi="Times New Roman" w:cs="Times New Roman"/>
              </w:rPr>
            </w:pPr>
            <w:r w:rsidRPr="000D1100">
              <w:rPr>
                <w:rFonts w:ascii="Times New Roman" w:hAnsi="Times New Roman" w:cs="Times New Roman"/>
              </w:rPr>
              <w:t>Focus Group Discussion (cross section of stakeholders)</w:t>
            </w:r>
          </w:p>
          <w:p w:rsidR="00782E6D" w:rsidRPr="000D1100" w:rsidRDefault="00782E6D" w:rsidP="006F60A4">
            <w:pPr>
              <w:pStyle w:val="ListParagraph"/>
              <w:numPr>
                <w:ilvl w:val="0"/>
                <w:numId w:val="12"/>
              </w:numPr>
              <w:spacing w:line="276" w:lineRule="auto"/>
              <w:ind w:left="342" w:hanging="342"/>
              <w:rPr>
                <w:rFonts w:ascii="Times New Roman" w:hAnsi="Times New Roman" w:cs="Times New Roman"/>
              </w:rPr>
            </w:pPr>
            <w:r w:rsidRPr="000D1100">
              <w:rPr>
                <w:rFonts w:ascii="Times New Roman" w:hAnsi="Times New Roman" w:cs="Times New Roman"/>
              </w:rPr>
              <w:t>Stakeholder analysis</w:t>
            </w:r>
          </w:p>
          <w:p w:rsidR="00771E0B" w:rsidRPr="000D1100" w:rsidRDefault="00771E0B" w:rsidP="006F60A4">
            <w:pPr>
              <w:pStyle w:val="ListParagraph"/>
              <w:numPr>
                <w:ilvl w:val="0"/>
                <w:numId w:val="12"/>
              </w:numPr>
              <w:spacing w:line="276" w:lineRule="auto"/>
              <w:ind w:left="342" w:hanging="342"/>
              <w:rPr>
                <w:rFonts w:ascii="Times New Roman" w:hAnsi="Times New Roman" w:cs="Times New Roman"/>
              </w:rPr>
            </w:pPr>
            <w:r w:rsidRPr="000D1100">
              <w:rPr>
                <w:rFonts w:ascii="Times New Roman" w:hAnsi="Times New Roman" w:cs="Times New Roman"/>
              </w:rPr>
              <w:t>Key informant interviews</w:t>
            </w:r>
          </w:p>
          <w:p w:rsidR="00293760" w:rsidRPr="00293760" w:rsidRDefault="00771E0B" w:rsidP="00293760">
            <w:pPr>
              <w:pStyle w:val="ListParagraph"/>
              <w:numPr>
                <w:ilvl w:val="0"/>
                <w:numId w:val="12"/>
              </w:numPr>
              <w:spacing w:line="276" w:lineRule="auto"/>
              <w:ind w:left="342" w:hanging="342"/>
              <w:rPr>
                <w:rFonts w:ascii="Times New Roman" w:hAnsi="Times New Roman" w:cs="Times New Roman"/>
              </w:rPr>
            </w:pPr>
            <w:r w:rsidRPr="000D1100">
              <w:rPr>
                <w:rFonts w:ascii="Times New Roman" w:hAnsi="Times New Roman" w:cs="Times New Roman"/>
              </w:rPr>
              <w:t>Snow balling</w:t>
            </w:r>
          </w:p>
        </w:tc>
      </w:tr>
      <w:tr w:rsidR="00771E0B" w:rsidRPr="000D1100" w:rsidTr="001042CC">
        <w:tc>
          <w:tcPr>
            <w:tcW w:w="3150" w:type="dxa"/>
          </w:tcPr>
          <w:p w:rsidR="00771E0B" w:rsidRPr="000D1100" w:rsidRDefault="00B828F9" w:rsidP="006F60A4">
            <w:pPr>
              <w:pStyle w:val="ListParagraph"/>
              <w:numPr>
                <w:ilvl w:val="0"/>
                <w:numId w:val="10"/>
              </w:numPr>
              <w:spacing w:line="276" w:lineRule="auto"/>
              <w:ind w:left="342"/>
              <w:rPr>
                <w:rFonts w:ascii="Times New Roman" w:hAnsi="Times New Roman" w:cs="Times New Roman"/>
              </w:rPr>
            </w:pPr>
            <w:r w:rsidRPr="000D1100">
              <w:rPr>
                <w:rFonts w:ascii="Times New Roman" w:hAnsi="Times New Roman" w:cs="Times New Roman"/>
              </w:rPr>
              <w:t>How many are engaged in informal fish trade?</w:t>
            </w:r>
          </w:p>
          <w:p w:rsidR="00905523" w:rsidRPr="000D1100" w:rsidRDefault="00905523" w:rsidP="00655442">
            <w:pPr>
              <w:pStyle w:val="ListParagraph"/>
              <w:spacing w:line="276" w:lineRule="auto"/>
              <w:rPr>
                <w:rFonts w:ascii="Times New Roman" w:hAnsi="Times New Roman" w:cs="Times New Roman"/>
              </w:rPr>
            </w:pPr>
          </w:p>
        </w:tc>
        <w:tc>
          <w:tcPr>
            <w:tcW w:w="3240" w:type="dxa"/>
          </w:tcPr>
          <w:p w:rsidR="00771E0B" w:rsidRPr="000D1100" w:rsidRDefault="00771E0B" w:rsidP="00655442">
            <w:pPr>
              <w:spacing w:line="276" w:lineRule="auto"/>
              <w:rPr>
                <w:rFonts w:ascii="Times New Roman" w:hAnsi="Times New Roman" w:cs="Times New Roman"/>
              </w:rPr>
            </w:pPr>
            <w:r w:rsidRPr="000D1100">
              <w:rPr>
                <w:rFonts w:ascii="Times New Roman" w:hAnsi="Times New Roman" w:cs="Times New Roman"/>
              </w:rPr>
              <w:t xml:space="preserve">Estimation of number </w:t>
            </w:r>
            <w:r w:rsidR="00995BF8" w:rsidRPr="000D1100">
              <w:rPr>
                <w:rFonts w:ascii="Times New Roman" w:hAnsi="Times New Roman" w:cs="Times New Roman"/>
              </w:rPr>
              <w:t xml:space="preserve">of </w:t>
            </w:r>
            <w:r w:rsidRPr="000D1100">
              <w:rPr>
                <w:rFonts w:ascii="Times New Roman" w:hAnsi="Times New Roman" w:cs="Times New Roman"/>
              </w:rPr>
              <w:t>participants</w:t>
            </w:r>
          </w:p>
        </w:tc>
        <w:tc>
          <w:tcPr>
            <w:tcW w:w="3150" w:type="dxa"/>
          </w:tcPr>
          <w:p w:rsidR="00771E0B" w:rsidRPr="000D1100" w:rsidRDefault="00771E0B" w:rsidP="006F60A4">
            <w:pPr>
              <w:pStyle w:val="ListParagraph"/>
              <w:numPr>
                <w:ilvl w:val="0"/>
                <w:numId w:val="3"/>
              </w:numPr>
              <w:spacing w:line="276" w:lineRule="auto"/>
              <w:ind w:left="170" w:hanging="170"/>
              <w:rPr>
                <w:rFonts w:ascii="Times New Roman" w:hAnsi="Times New Roman" w:cs="Times New Roman"/>
              </w:rPr>
            </w:pPr>
            <w:r w:rsidRPr="000D1100">
              <w:rPr>
                <w:rFonts w:ascii="Times New Roman" w:hAnsi="Times New Roman" w:cs="Times New Roman"/>
              </w:rPr>
              <w:t xml:space="preserve">Fishers and farmers </w:t>
            </w:r>
          </w:p>
          <w:p w:rsidR="00771E0B" w:rsidRPr="000D1100" w:rsidRDefault="00771E0B" w:rsidP="006F60A4">
            <w:pPr>
              <w:pStyle w:val="ListParagraph"/>
              <w:numPr>
                <w:ilvl w:val="0"/>
                <w:numId w:val="3"/>
              </w:numPr>
              <w:spacing w:line="276" w:lineRule="auto"/>
              <w:ind w:left="170" w:hanging="170"/>
              <w:rPr>
                <w:rFonts w:ascii="Times New Roman" w:hAnsi="Times New Roman" w:cs="Times New Roman"/>
              </w:rPr>
            </w:pPr>
            <w:r w:rsidRPr="000D1100">
              <w:rPr>
                <w:rFonts w:ascii="Times New Roman" w:hAnsi="Times New Roman" w:cs="Times New Roman"/>
              </w:rPr>
              <w:t>Traders</w:t>
            </w:r>
            <w:r w:rsidR="00024386" w:rsidRPr="000D1100">
              <w:rPr>
                <w:rFonts w:ascii="Times New Roman" w:hAnsi="Times New Roman" w:cs="Times New Roman"/>
              </w:rPr>
              <w:t xml:space="preserve"> </w:t>
            </w:r>
            <w:r w:rsidR="00995BF8" w:rsidRPr="000D1100">
              <w:rPr>
                <w:rFonts w:ascii="Times New Roman" w:hAnsi="Times New Roman" w:cs="Times New Roman"/>
              </w:rPr>
              <w:t>(</w:t>
            </w:r>
            <w:r w:rsidR="00BB4950" w:rsidRPr="000D1100">
              <w:rPr>
                <w:rFonts w:ascii="Times New Roman" w:hAnsi="Times New Roman" w:cs="Times New Roman"/>
              </w:rPr>
              <w:t>there may</w:t>
            </w:r>
            <w:r w:rsidR="00995BF8" w:rsidRPr="000D1100">
              <w:rPr>
                <w:rFonts w:ascii="Times New Roman" w:hAnsi="Times New Roman" w:cs="Times New Roman"/>
              </w:rPr>
              <w:t xml:space="preserve"> </w:t>
            </w:r>
            <w:r w:rsidR="00BB4950" w:rsidRPr="000D1100">
              <w:rPr>
                <w:rFonts w:ascii="Times New Roman" w:hAnsi="Times New Roman" w:cs="Times New Roman"/>
              </w:rPr>
              <w:t>be several different types</w:t>
            </w:r>
            <w:r w:rsidR="00995BF8" w:rsidRPr="000D1100">
              <w:rPr>
                <w:rFonts w:ascii="Times New Roman" w:hAnsi="Times New Roman" w:cs="Times New Roman"/>
              </w:rPr>
              <w:t>)</w:t>
            </w:r>
          </w:p>
          <w:p w:rsidR="00771E0B" w:rsidRPr="000D1100" w:rsidRDefault="00771E0B" w:rsidP="006F60A4">
            <w:pPr>
              <w:pStyle w:val="ListParagraph"/>
              <w:numPr>
                <w:ilvl w:val="0"/>
                <w:numId w:val="3"/>
              </w:numPr>
              <w:spacing w:line="276" w:lineRule="auto"/>
              <w:ind w:left="170" w:hanging="170"/>
              <w:rPr>
                <w:rFonts w:ascii="Times New Roman" w:hAnsi="Times New Roman" w:cs="Times New Roman"/>
              </w:rPr>
            </w:pPr>
            <w:r w:rsidRPr="000D1100">
              <w:rPr>
                <w:rFonts w:ascii="Times New Roman" w:hAnsi="Times New Roman" w:cs="Times New Roman"/>
              </w:rPr>
              <w:t>Retailers</w:t>
            </w:r>
            <w:r w:rsidR="00BB4950" w:rsidRPr="000D1100">
              <w:rPr>
                <w:rFonts w:ascii="Times New Roman" w:hAnsi="Times New Roman" w:cs="Times New Roman"/>
              </w:rPr>
              <w:t>…there may</w:t>
            </w:r>
            <w:r w:rsidR="006A7A87" w:rsidRPr="000D1100">
              <w:rPr>
                <w:rFonts w:ascii="Times New Roman" w:hAnsi="Times New Roman" w:cs="Times New Roman"/>
              </w:rPr>
              <w:t xml:space="preserve"> </w:t>
            </w:r>
            <w:r w:rsidR="00BB4950" w:rsidRPr="000D1100">
              <w:rPr>
                <w:rFonts w:ascii="Times New Roman" w:hAnsi="Times New Roman" w:cs="Times New Roman"/>
              </w:rPr>
              <w:t>be several different types</w:t>
            </w:r>
          </w:p>
          <w:p w:rsidR="00BB4950" w:rsidRPr="000D1100" w:rsidRDefault="00BB4950" w:rsidP="006F60A4">
            <w:pPr>
              <w:pStyle w:val="ListParagraph"/>
              <w:numPr>
                <w:ilvl w:val="0"/>
                <w:numId w:val="3"/>
              </w:numPr>
              <w:spacing w:line="276" w:lineRule="auto"/>
              <w:ind w:left="170" w:hanging="170"/>
              <w:rPr>
                <w:rFonts w:ascii="Times New Roman" w:hAnsi="Times New Roman" w:cs="Times New Roman"/>
              </w:rPr>
            </w:pPr>
            <w:r w:rsidRPr="000D1100">
              <w:rPr>
                <w:rFonts w:ascii="Times New Roman" w:hAnsi="Times New Roman" w:cs="Times New Roman"/>
              </w:rPr>
              <w:t>Transporters/carriers</w:t>
            </w:r>
          </w:p>
          <w:p w:rsidR="00BB4950" w:rsidRPr="000D1100" w:rsidRDefault="00BB4950" w:rsidP="006F60A4">
            <w:pPr>
              <w:pStyle w:val="ListParagraph"/>
              <w:numPr>
                <w:ilvl w:val="0"/>
                <w:numId w:val="3"/>
              </w:numPr>
              <w:spacing w:line="276" w:lineRule="auto"/>
              <w:ind w:left="170" w:hanging="170"/>
              <w:rPr>
                <w:rFonts w:ascii="Times New Roman" w:hAnsi="Times New Roman" w:cs="Times New Roman"/>
              </w:rPr>
            </w:pPr>
            <w:r w:rsidRPr="000D1100">
              <w:rPr>
                <w:rFonts w:ascii="Times New Roman" w:hAnsi="Times New Roman" w:cs="Times New Roman"/>
              </w:rPr>
              <w:t>Fishery staff?</w:t>
            </w:r>
          </w:p>
          <w:p w:rsidR="00905523" w:rsidRPr="000D1100" w:rsidRDefault="00905523" w:rsidP="006F60A4">
            <w:pPr>
              <w:pStyle w:val="ListParagraph"/>
              <w:numPr>
                <w:ilvl w:val="0"/>
                <w:numId w:val="3"/>
              </w:numPr>
              <w:spacing w:line="276" w:lineRule="auto"/>
              <w:ind w:left="170" w:hanging="170"/>
              <w:rPr>
                <w:rFonts w:ascii="Times New Roman" w:hAnsi="Times New Roman" w:cs="Times New Roman"/>
              </w:rPr>
            </w:pPr>
            <w:r w:rsidRPr="000D1100">
              <w:rPr>
                <w:rFonts w:ascii="Times New Roman" w:hAnsi="Times New Roman" w:cs="Times New Roman"/>
              </w:rPr>
              <w:t>Licenses issued</w:t>
            </w:r>
          </w:p>
          <w:p w:rsidR="00771E0B" w:rsidRPr="000D1100" w:rsidRDefault="00771E0B" w:rsidP="00655442">
            <w:pPr>
              <w:spacing w:line="276" w:lineRule="auto"/>
              <w:rPr>
                <w:rFonts w:ascii="Times New Roman" w:hAnsi="Times New Roman" w:cs="Times New Roman"/>
              </w:rPr>
            </w:pPr>
          </w:p>
        </w:tc>
        <w:tc>
          <w:tcPr>
            <w:tcW w:w="3240" w:type="dxa"/>
          </w:tcPr>
          <w:p w:rsidR="00771E0B" w:rsidRPr="000D1100" w:rsidRDefault="00771E0B" w:rsidP="006F60A4">
            <w:pPr>
              <w:pStyle w:val="ListParagraph"/>
              <w:numPr>
                <w:ilvl w:val="0"/>
                <w:numId w:val="1"/>
              </w:numPr>
              <w:spacing w:line="276" w:lineRule="auto"/>
              <w:ind w:left="170" w:hanging="170"/>
              <w:rPr>
                <w:rFonts w:ascii="Times New Roman" w:hAnsi="Times New Roman" w:cs="Times New Roman"/>
              </w:rPr>
            </w:pPr>
            <w:r w:rsidRPr="000D1100">
              <w:rPr>
                <w:rFonts w:ascii="Times New Roman" w:hAnsi="Times New Roman" w:cs="Times New Roman"/>
              </w:rPr>
              <w:lastRenderedPageBreak/>
              <w:t xml:space="preserve">Landing site </w:t>
            </w:r>
            <w:r w:rsidR="006D64A0" w:rsidRPr="000D1100">
              <w:rPr>
                <w:rFonts w:ascii="Times New Roman" w:hAnsi="Times New Roman" w:cs="Times New Roman"/>
              </w:rPr>
              <w:t>questionnaire</w:t>
            </w:r>
            <w:r w:rsidRPr="000D1100">
              <w:rPr>
                <w:rFonts w:ascii="Times New Roman" w:hAnsi="Times New Roman" w:cs="Times New Roman"/>
              </w:rPr>
              <w:t xml:space="preserve"> surveys</w:t>
            </w:r>
          </w:p>
          <w:p w:rsidR="00771E0B" w:rsidRPr="000D1100" w:rsidRDefault="00771E0B" w:rsidP="006F60A4">
            <w:pPr>
              <w:pStyle w:val="ListParagraph"/>
              <w:numPr>
                <w:ilvl w:val="0"/>
                <w:numId w:val="1"/>
              </w:numPr>
              <w:spacing w:line="276" w:lineRule="auto"/>
              <w:ind w:left="170" w:hanging="170"/>
              <w:rPr>
                <w:rFonts w:ascii="Times New Roman" w:hAnsi="Times New Roman" w:cs="Times New Roman"/>
                <w:lang w:val="fr-BE"/>
              </w:rPr>
            </w:pPr>
            <w:r w:rsidRPr="000D1100">
              <w:rPr>
                <w:rFonts w:ascii="Times New Roman" w:hAnsi="Times New Roman" w:cs="Times New Roman"/>
                <w:lang w:val="fr-BE"/>
              </w:rPr>
              <w:t xml:space="preserve">Cross border retail market site </w:t>
            </w:r>
            <w:r w:rsidR="006D64A0" w:rsidRPr="000D1100">
              <w:rPr>
                <w:rFonts w:ascii="Times New Roman" w:hAnsi="Times New Roman" w:cs="Times New Roman"/>
                <w:lang w:val="fr-BE"/>
              </w:rPr>
              <w:t>questionnaire</w:t>
            </w:r>
            <w:r w:rsidRPr="000D1100">
              <w:rPr>
                <w:rFonts w:ascii="Times New Roman" w:hAnsi="Times New Roman" w:cs="Times New Roman"/>
                <w:lang w:val="fr-BE"/>
              </w:rPr>
              <w:t xml:space="preserve"> surveys</w:t>
            </w:r>
          </w:p>
          <w:p w:rsidR="00771E0B" w:rsidRPr="000D1100" w:rsidRDefault="00771E0B" w:rsidP="006F60A4">
            <w:pPr>
              <w:pStyle w:val="ListParagraph"/>
              <w:numPr>
                <w:ilvl w:val="0"/>
                <w:numId w:val="1"/>
              </w:numPr>
              <w:spacing w:line="276" w:lineRule="auto"/>
              <w:ind w:left="170" w:hanging="170"/>
              <w:rPr>
                <w:rFonts w:ascii="Times New Roman" w:hAnsi="Times New Roman" w:cs="Times New Roman"/>
              </w:rPr>
            </w:pPr>
            <w:r w:rsidRPr="000D1100">
              <w:rPr>
                <w:rFonts w:ascii="Times New Roman" w:hAnsi="Times New Roman" w:cs="Times New Roman"/>
              </w:rPr>
              <w:t>Border point surveys</w:t>
            </w:r>
          </w:p>
          <w:p w:rsidR="00905523" w:rsidRPr="000D1100" w:rsidRDefault="00771E0B" w:rsidP="006F60A4">
            <w:pPr>
              <w:pStyle w:val="ListParagraph"/>
              <w:numPr>
                <w:ilvl w:val="0"/>
                <w:numId w:val="1"/>
              </w:numPr>
              <w:spacing w:line="276" w:lineRule="auto"/>
              <w:ind w:left="170" w:hanging="170"/>
              <w:rPr>
                <w:rFonts w:ascii="Times New Roman" w:hAnsi="Times New Roman" w:cs="Times New Roman"/>
              </w:rPr>
            </w:pPr>
            <w:r w:rsidRPr="000D1100">
              <w:rPr>
                <w:rFonts w:ascii="Times New Roman" w:hAnsi="Times New Roman" w:cs="Times New Roman"/>
              </w:rPr>
              <w:t>Record male/female</w:t>
            </w:r>
          </w:p>
          <w:p w:rsidR="00771E0B" w:rsidRPr="000D1100" w:rsidRDefault="00905523" w:rsidP="006F60A4">
            <w:pPr>
              <w:pStyle w:val="ListParagraph"/>
              <w:numPr>
                <w:ilvl w:val="0"/>
                <w:numId w:val="1"/>
              </w:numPr>
              <w:spacing w:line="276" w:lineRule="auto"/>
              <w:ind w:left="170" w:hanging="170"/>
              <w:rPr>
                <w:rFonts w:ascii="Times New Roman" w:hAnsi="Times New Roman" w:cs="Times New Roman"/>
              </w:rPr>
            </w:pPr>
            <w:r w:rsidRPr="000D1100">
              <w:rPr>
                <w:rFonts w:ascii="Times New Roman" w:hAnsi="Times New Roman" w:cs="Times New Roman"/>
              </w:rPr>
              <w:t>Stakeholder analysis</w:t>
            </w:r>
            <w:r w:rsidR="00771E0B" w:rsidRPr="000D1100">
              <w:rPr>
                <w:rFonts w:ascii="Times New Roman" w:hAnsi="Times New Roman" w:cs="Times New Roman"/>
              </w:rPr>
              <w:t xml:space="preserve">  </w:t>
            </w:r>
          </w:p>
        </w:tc>
      </w:tr>
      <w:tr w:rsidR="00771E0B" w:rsidRPr="000D1100" w:rsidTr="001042CC">
        <w:tc>
          <w:tcPr>
            <w:tcW w:w="3150" w:type="dxa"/>
          </w:tcPr>
          <w:p w:rsidR="00905523" w:rsidRPr="000D1100" w:rsidRDefault="00B828F9" w:rsidP="006F60A4">
            <w:pPr>
              <w:pStyle w:val="ListParagraph"/>
              <w:numPr>
                <w:ilvl w:val="0"/>
                <w:numId w:val="10"/>
              </w:numPr>
              <w:spacing w:line="276" w:lineRule="auto"/>
              <w:ind w:left="342" w:right="-46"/>
              <w:jc w:val="both"/>
              <w:rPr>
                <w:rFonts w:ascii="Times New Roman" w:hAnsi="Times New Roman" w:cs="Times New Roman"/>
                <w:bCs/>
                <w:color w:val="000000" w:themeColor="text1"/>
                <w:kern w:val="24"/>
              </w:rPr>
            </w:pPr>
            <w:r w:rsidRPr="000D1100">
              <w:rPr>
                <w:rFonts w:ascii="Times New Roman" w:hAnsi="Times New Roman" w:cs="Times New Roman"/>
              </w:rPr>
              <w:lastRenderedPageBreak/>
              <w:t>What types and volumes of fish and fish products go through informal channels</w:t>
            </w:r>
            <w:r w:rsidR="00905523" w:rsidRPr="000D1100">
              <w:rPr>
                <w:rFonts w:ascii="Times New Roman" w:hAnsi="Times New Roman" w:cs="Times New Roman"/>
              </w:rPr>
              <w:t xml:space="preserve"> at different times</w:t>
            </w:r>
            <w:r w:rsidRPr="000D1100">
              <w:rPr>
                <w:rFonts w:ascii="Times New Roman" w:hAnsi="Times New Roman" w:cs="Times New Roman"/>
              </w:rPr>
              <w:t>?</w:t>
            </w:r>
            <w:r w:rsidR="00905523" w:rsidRPr="000D1100">
              <w:rPr>
                <w:rFonts w:ascii="Times New Roman" w:hAnsi="Times New Roman" w:cs="Times New Roman"/>
                <w:bCs/>
                <w:color w:val="000000" w:themeColor="text1"/>
                <w:kern w:val="24"/>
              </w:rPr>
              <w:t xml:space="preserve"> </w:t>
            </w:r>
          </w:p>
          <w:p w:rsidR="00771E0B" w:rsidRPr="000D1100" w:rsidRDefault="006A7A87" w:rsidP="006F60A4">
            <w:pPr>
              <w:pStyle w:val="ListParagraph"/>
              <w:numPr>
                <w:ilvl w:val="0"/>
                <w:numId w:val="10"/>
              </w:numPr>
              <w:spacing w:line="276" w:lineRule="auto"/>
              <w:ind w:left="342" w:right="-46"/>
              <w:jc w:val="both"/>
              <w:rPr>
                <w:rFonts w:ascii="Times New Roman" w:hAnsi="Times New Roman" w:cs="Times New Roman"/>
              </w:rPr>
            </w:pPr>
            <w:r w:rsidRPr="000D1100">
              <w:rPr>
                <w:rFonts w:ascii="Times New Roman" w:hAnsi="Times New Roman" w:cs="Times New Roman"/>
                <w:bCs/>
                <w:color w:val="000000" w:themeColor="text1"/>
                <w:kern w:val="24"/>
              </w:rPr>
              <w:t>What is the value of products at different points in the chain</w:t>
            </w:r>
          </w:p>
          <w:p w:rsidR="006A7A87" w:rsidRPr="000D1100" w:rsidRDefault="006A7A87" w:rsidP="006F60A4">
            <w:pPr>
              <w:pStyle w:val="ListParagraph"/>
              <w:numPr>
                <w:ilvl w:val="0"/>
                <w:numId w:val="10"/>
              </w:numPr>
              <w:spacing w:line="276" w:lineRule="auto"/>
              <w:ind w:left="342"/>
              <w:rPr>
                <w:rFonts w:ascii="Times New Roman" w:hAnsi="Times New Roman" w:cs="Times New Roman"/>
              </w:rPr>
            </w:pPr>
            <w:r w:rsidRPr="000D1100">
              <w:rPr>
                <w:rFonts w:ascii="Times New Roman" w:hAnsi="Times New Roman" w:cs="Times New Roman"/>
              </w:rPr>
              <w:t xml:space="preserve">What are the estimated costs </w:t>
            </w:r>
            <w:r w:rsidR="00B10399" w:rsidRPr="000D1100">
              <w:rPr>
                <w:rFonts w:ascii="Times New Roman" w:hAnsi="Times New Roman" w:cs="Times New Roman"/>
              </w:rPr>
              <w:t xml:space="preserve">and incomes </w:t>
            </w:r>
            <w:r w:rsidRPr="000D1100">
              <w:rPr>
                <w:rFonts w:ascii="Times New Roman" w:hAnsi="Times New Roman" w:cs="Times New Roman"/>
              </w:rPr>
              <w:t>of operations for taking fish through the informal channels?</w:t>
            </w:r>
          </w:p>
          <w:p w:rsidR="00C204B6" w:rsidRPr="000D1100" w:rsidRDefault="00C204B6" w:rsidP="006F60A4">
            <w:pPr>
              <w:pStyle w:val="ListParagraph"/>
              <w:numPr>
                <w:ilvl w:val="0"/>
                <w:numId w:val="10"/>
              </w:numPr>
              <w:spacing w:line="276" w:lineRule="auto"/>
              <w:ind w:left="342"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How seasonal and what are the long terms trends of value, supply, demand?</w:t>
            </w:r>
          </w:p>
          <w:p w:rsidR="00C204B6" w:rsidRPr="000D1100" w:rsidRDefault="00C204B6" w:rsidP="006F60A4">
            <w:pPr>
              <w:pStyle w:val="ListParagraph"/>
              <w:numPr>
                <w:ilvl w:val="0"/>
                <w:numId w:val="10"/>
              </w:numPr>
              <w:spacing w:line="276" w:lineRule="auto"/>
              <w:ind w:left="342"/>
              <w:rPr>
                <w:rFonts w:ascii="Times New Roman" w:hAnsi="Times New Roman" w:cs="Times New Roman"/>
              </w:rPr>
            </w:pPr>
            <w:r w:rsidRPr="000D1100">
              <w:rPr>
                <w:rFonts w:ascii="Times New Roman" w:hAnsi="Times New Roman" w:cs="Times New Roman"/>
                <w:bCs/>
                <w:color w:val="000000" w:themeColor="text1"/>
                <w:kern w:val="24"/>
              </w:rPr>
              <w:t>Where are the main markets (wholesale) and locations of high consumption</w:t>
            </w:r>
          </w:p>
          <w:p w:rsidR="006A7A87" w:rsidRPr="000D1100" w:rsidRDefault="006A7A87" w:rsidP="00655442">
            <w:pPr>
              <w:spacing w:line="276" w:lineRule="auto"/>
              <w:ind w:left="-18"/>
              <w:rPr>
                <w:rFonts w:ascii="Times New Roman" w:hAnsi="Times New Roman" w:cs="Times New Roman"/>
              </w:rPr>
            </w:pPr>
          </w:p>
        </w:tc>
        <w:tc>
          <w:tcPr>
            <w:tcW w:w="3240" w:type="dxa"/>
          </w:tcPr>
          <w:p w:rsidR="00771E0B" w:rsidRPr="000D1100" w:rsidRDefault="00771E0B" w:rsidP="00655442">
            <w:pPr>
              <w:spacing w:line="276" w:lineRule="auto"/>
              <w:rPr>
                <w:rFonts w:ascii="Times New Roman" w:hAnsi="Times New Roman" w:cs="Times New Roman"/>
              </w:rPr>
            </w:pPr>
            <w:r w:rsidRPr="000D1100">
              <w:rPr>
                <w:rFonts w:ascii="Times New Roman" w:hAnsi="Times New Roman" w:cs="Times New Roman"/>
              </w:rPr>
              <w:t xml:space="preserve">Estimation of type and volume of products  </w:t>
            </w:r>
          </w:p>
        </w:tc>
        <w:tc>
          <w:tcPr>
            <w:tcW w:w="3150" w:type="dxa"/>
          </w:tcPr>
          <w:p w:rsidR="00771E0B" w:rsidRPr="000D1100" w:rsidRDefault="00771E0B" w:rsidP="006F60A4">
            <w:pPr>
              <w:pStyle w:val="ListParagraph"/>
              <w:numPr>
                <w:ilvl w:val="0"/>
                <w:numId w:val="4"/>
              </w:numPr>
              <w:spacing w:line="276" w:lineRule="auto"/>
              <w:ind w:left="170" w:hanging="170"/>
              <w:rPr>
                <w:rFonts w:ascii="Times New Roman" w:hAnsi="Times New Roman" w:cs="Times New Roman"/>
              </w:rPr>
            </w:pPr>
            <w:r w:rsidRPr="000D1100">
              <w:rPr>
                <w:rFonts w:ascii="Times New Roman" w:hAnsi="Times New Roman" w:cs="Times New Roman"/>
              </w:rPr>
              <w:t>Fishers and farmers</w:t>
            </w:r>
          </w:p>
          <w:p w:rsidR="00771E0B" w:rsidRPr="000D1100" w:rsidRDefault="00771E0B" w:rsidP="006F60A4">
            <w:pPr>
              <w:pStyle w:val="ListParagraph"/>
              <w:numPr>
                <w:ilvl w:val="0"/>
                <w:numId w:val="4"/>
              </w:numPr>
              <w:spacing w:line="276" w:lineRule="auto"/>
              <w:ind w:left="170" w:hanging="170"/>
              <w:rPr>
                <w:rFonts w:ascii="Times New Roman" w:hAnsi="Times New Roman" w:cs="Times New Roman"/>
              </w:rPr>
            </w:pPr>
            <w:r w:rsidRPr="000D1100">
              <w:rPr>
                <w:rFonts w:ascii="Times New Roman" w:hAnsi="Times New Roman" w:cs="Times New Roman"/>
              </w:rPr>
              <w:t>Traders</w:t>
            </w:r>
          </w:p>
          <w:p w:rsidR="00BB4950" w:rsidRPr="000D1100" w:rsidRDefault="00771E0B" w:rsidP="006F60A4">
            <w:pPr>
              <w:pStyle w:val="ListParagraph"/>
              <w:numPr>
                <w:ilvl w:val="0"/>
                <w:numId w:val="4"/>
              </w:numPr>
              <w:spacing w:line="276" w:lineRule="auto"/>
              <w:ind w:left="170" w:hanging="170"/>
              <w:rPr>
                <w:rFonts w:ascii="Times New Roman" w:hAnsi="Times New Roman" w:cs="Times New Roman"/>
              </w:rPr>
            </w:pPr>
            <w:r w:rsidRPr="000D1100">
              <w:rPr>
                <w:rFonts w:ascii="Times New Roman" w:hAnsi="Times New Roman" w:cs="Times New Roman"/>
              </w:rPr>
              <w:t>Retailers</w:t>
            </w:r>
          </w:p>
          <w:p w:rsidR="00BB4950" w:rsidRPr="000D1100" w:rsidRDefault="00BB4950" w:rsidP="006F60A4">
            <w:pPr>
              <w:pStyle w:val="ListParagraph"/>
              <w:numPr>
                <w:ilvl w:val="0"/>
                <w:numId w:val="4"/>
              </w:numPr>
              <w:spacing w:line="276" w:lineRule="auto"/>
              <w:ind w:left="170" w:hanging="170"/>
              <w:rPr>
                <w:rFonts w:ascii="Times New Roman" w:hAnsi="Times New Roman" w:cs="Times New Roman"/>
              </w:rPr>
            </w:pPr>
            <w:r w:rsidRPr="000D1100">
              <w:rPr>
                <w:rFonts w:ascii="Times New Roman" w:hAnsi="Times New Roman" w:cs="Times New Roman"/>
              </w:rPr>
              <w:t>Transporters/truck drivers</w:t>
            </w:r>
          </w:p>
          <w:p w:rsidR="00771E0B" w:rsidRPr="000D1100" w:rsidRDefault="00771E0B" w:rsidP="00655442">
            <w:pPr>
              <w:spacing w:line="276" w:lineRule="auto"/>
              <w:rPr>
                <w:rFonts w:ascii="Times New Roman" w:hAnsi="Times New Roman" w:cs="Times New Roman"/>
              </w:rPr>
            </w:pPr>
          </w:p>
        </w:tc>
        <w:tc>
          <w:tcPr>
            <w:tcW w:w="3240" w:type="dxa"/>
          </w:tcPr>
          <w:p w:rsidR="00771E0B" w:rsidRPr="000D1100" w:rsidRDefault="00771E0B" w:rsidP="006F60A4">
            <w:pPr>
              <w:pStyle w:val="ListParagraph"/>
              <w:numPr>
                <w:ilvl w:val="0"/>
                <w:numId w:val="1"/>
              </w:numPr>
              <w:spacing w:line="276" w:lineRule="auto"/>
              <w:ind w:left="170" w:hanging="170"/>
              <w:rPr>
                <w:rFonts w:ascii="Times New Roman" w:hAnsi="Times New Roman" w:cs="Times New Roman"/>
              </w:rPr>
            </w:pPr>
            <w:r w:rsidRPr="000D1100">
              <w:rPr>
                <w:rFonts w:ascii="Times New Roman" w:hAnsi="Times New Roman" w:cs="Times New Roman"/>
              </w:rPr>
              <w:t xml:space="preserve">Landing site </w:t>
            </w:r>
            <w:r w:rsidR="006D64A0" w:rsidRPr="000D1100">
              <w:rPr>
                <w:rFonts w:ascii="Times New Roman" w:hAnsi="Times New Roman" w:cs="Times New Roman"/>
              </w:rPr>
              <w:t>questionnaire</w:t>
            </w:r>
            <w:r w:rsidRPr="000D1100">
              <w:rPr>
                <w:rFonts w:ascii="Times New Roman" w:hAnsi="Times New Roman" w:cs="Times New Roman"/>
              </w:rPr>
              <w:t xml:space="preserve"> surveys</w:t>
            </w:r>
          </w:p>
          <w:p w:rsidR="006A1F61" w:rsidRPr="000D1100" w:rsidRDefault="006A1F61" w:rsidP="006F60A4">
            <w:pPr>
              <w:pStyle w:val="ListParagraph"/>
              <w:numPr>
                <w:ilvl w:val="0"/>
                <w:numId w:val="1"/>
              </w:numPr>
              <w:spacing w:line="276" w:lineRule="auto"/>
              <w:ind w:left="170" w:hanging="170"/>
              <w:rPr>
                <w:rFonts w:ascii="Times New Roman" w:hAnsi="Times New Roman" w:cs="Times New Roman"/>
                <w:lang w:val="fr-BE"/>
              </w:rPr>
            </w:pPr>
            <w:r w:rsidRPr="000D1100">
              <w:rPr>
                <w:rFonts w:ascii="Times New Roman" w:hAnsi="Times New Roman" w:cs="Times New Roman"/>
                <w:lang w:val="fr-BE"/>
              </w:rPr>
              <w:t>Mixed methods</w:t>
            </w:r>
          </w:p>
          <w:p w:rsidR="00C204B6" w:rsidRPr="000D1100" w:rsidRDefault="00C204B6" w:rsidP="006F60A4">
            <w:pPr>
              <w:pStyle w:val="ListParagraph"/>
              <w:numPr>
                <w:ilvl w:val="0"/>
                <w:numId w:val="1"/>
              </w:numPr>
              <w:spacing w:line="276" w:lineRule="auto"/>
              <w:ind w:left="170" w:hanging="170"/>
              <w:rPr>
                <w:rFonts w:ascii="Times New Roman" w:hAnsi="Times New Roman" w:cs="Times New Roman"/>
                <w:lang w:val="fr-BE"/>
              </w:rPr>
            </w:pPr>
            <w:r w:rsidRPr="000D1100">
              <w:rPr>
                <w:rFonts w:ascii="Times New Roman" w:hAnsi="Times New Roman" w:cs="Times New Roman"/>
                <w:lang w:val="fr-BE"/>
              </w:rPr>
              <w:t>Focus Group Discussion</w:t>
            </w:r>
          </w:p>
          <w:p w:rsidR="00771E0B" w:rsidRPr="000D1100" w:rsidRDefault="00771E0B" w:rsidP="006F60A4">
            <w:pPr>
              <w:pStyle w:val="ListParagraph"/>
              <w:numPr>
                <w:ilvl w:val="0"/>
                <w:numId w:val="1"/>
              </w:numPr>
              <w:spacing w:line="276" w:lineRule="auto"/>
              <w:ind w:left="170" w:hanging="170"/>
              <w:rPr>
                <w:rFonts w:ascii="Times New Roman" w:hAnsi="Times New Roman" w:cs="Times New Roman"/>
                <w:lang w:val="fr-BE"/>
              </w:rPr>
            </w:pPr>
            <w:r w:rsidRPr="000D1100">
              <w:rPr>
                <w:rFonts w:ascii="Times New Roman" w:hAnsi="Times New Roman" w:cs="Times New Roman"/>
                <w:lang w:val="fr-BE"/>
              </w:rPr>
              <w:t xml:space="preserve">Cross border retail market site </w:t>
            </w:r>
            <w:r w:rsidR="006D64A0" w:rsidRPr="000D1100">
              <w:rPr>
                <w:rFonts w:ascii="Times New Roman" w:hAnsi="Times New Roman" w:cs="Times New Roman"/>
                <w:lang w:val="fr-BE"/>
              </w:rPr>
              <w:t>questionnaire</w:t>
            </w:r>
            <w:r w:rsidR="00024386" w:rsidRPr="000D1100">
              <w:rPr>
                <w:rFonts w:ascii="Times New Roman" w:hAnsi="Times New Roman" w:cs="Times New Roman"/>
                <w:lang w:val="fr-BE"/>
              </w:rPr>
              <w:t xml:space="preserve"> surveys</w:t>
            </w:r>
          </w:p>
          <w:p w:rsidR="00905523" w:rsidRPr="000D1100" w:rsidRDefault="00771E0B" w:rsidP="006F60A4">
            <w:pPr>
              <w:pStyle w:val="ListParagraph"/>
              <w:numPr>
                <w:ilvl w:val="0"/>
                <w:numId w:val="1"/>
              </w:numPr>
              <w:spacing w:line="276" w:lineRule="auto"/>
              <w:ind w:left="170" w:hanging="170"/>
              <w:rPr>
                <w:rFonts w:ascii="Times New Roman" w:hAnsi="Times New Roman" w:cs="Times New Roman"/>
              </w:rPr>
            </w:pPr>
            <w:r w:rsidRPr="000D1100">
              <w:rPr>
                <w:rFonts w:ascii="Times New Roman" w:hAnsi="Times New Roman" w:cs="Times New Roman"/>
              </w:rPr>
              <w:t xml:space="preserve">Border point </w:t>
            </w:r>
            <w:r w:rsidR="00A96805">
              <w:rPr>
                <w:rFonts w:ascii="Times New Roman" w:hAnsi="Times New Roman" w:cs="Times New Roman"/>
              </w:rPr>
              <w:t>monitoring</w:t>
            </w:r>
          </w:p>
          <w:p w:rsidR="00905523" w:rsidRPr="000D1100" w:rsidRDefault="00905523" w:rsidP="006F60A4">
            <w:pPr>
              <w:pStyle w:val="ListParagraph"/>
              <w:numPr>
                <w:ilvl w:val="0"/>
                <w:numId w:val="1"/>
              </w:numPr>
              <w:spacing w:line="276" w:lineRule="auto"/>
              <w:ind w:left="170" w:hanging="170"/>
              <w:rPr>
                <w:rFonts w:ascii="Times New Roman" w:hAnsi="Times New Roman" w:cs="Times New Roman"/>
              </w:rPr>
            </w:pPr>
            <w:r w:rsidRPr="000D1100">
              <w:rPr>
                <w:rFonts w:ascii="Times New Roman" w:hAnsi="Times New Roman" w:cs="Times New Roman"/>
              </w:rPr>
              <w:t>O</w:t>
            </w:r>
            <w:r w:rsidR="00BB4950" w:rsidRPr="000D1100">
              <w:rPr>
                <w:rFonts w:ascii="Times New Roman" w:hAnsi="Times New Roman" w:cs="Times New Roman"/>
              </w:rPr>
              <w:t>bservations</w:t>
            </w:r>
            <w:r w:rsidRPr="000D1100">
              <w:rPr>
                <w:rFonts w:ascii="Times New Roman" w:hAnsi="Times New Roman" w:cs="Times New Roman"/>
              </w:rPr>
              <w:t xml:space="preserve"> and calculations</w:t>
            </w:r>
          </w:p>
          <w:p w:rsidR="00C204B6" w:rsidRPr="000D1100" w:rsidRDefault="00905523" w:rsidP="006F60A4">
            <w:pPr>
              <w:pStyle w:val="ListParagraph"/>
              <w:numPr>
                <w:ilvl w:val="0"/>
                <w:numId w:val="1"/>
              </w:numPr>
              <w:spacing w:line="276" w:lineRule="auto"/>
              <w:ind w:left="170" w:hanging="170"/>
              <w:rPr>
                <w:rFonts w:ascii="Times New Roman" w:hAnsi="Times New Roman" w:cs="Times New Roman"/>
              </w:rPr>
            </w:pPr>
            <w:r w:rsidRPr="000D1100">
              <w:rPr>
                <w:rFonts w:ascii="Times New Roman" w:hAnsi="Times New Roman" w:cs="Times New Roman"/>
              </w:rPr>
              <w:t>Seasonal calendar</w:t>
            </w:r>
            <w:r w:rsidR="00C204B6" w:rsidRPr="000D1100">
              <w:rPr>
                <w:rFonts w:ascii="Times New Roman" w:hAnsi="Times New Roman" w:cs="Times New Roman"/>
              </w:rPr>
              <w:t xml:space="preserve"> </w:t>
            </w:r>
          </w:p>
          <w:p w:rsidR="00C204B6" w:rsidRPr="000D1100" w:rsidRDefault="00C204B6" w:rsidP="006F60A4">
            <w:pPr>
              <w:pStyle w:val="ListParagraph"/>
              <w:numPr>
                <w:ilvl w:val="0"/>
                <w:numId w:val="1"/>
              </w:numPr>
              <w:spacing w:line="276" w:lineRule="auto"/>
              <w:ind w:left="170" w:hanging="170"/>
              <w:rPr>
                <w:rFonts w:ascii="Times New Roman" w:hAnsi="Times New Roman" w:cs="Times New Roman"/>
              </w:rPr>
            </w:pPr>
            <w:r w:rsidRPr="000D1100">
              <w:rPr>
                <w:rFonts w:ascii="Times New Roman" w:hAnsi="Times New Roman" w:cs="Times New Roman"/>
              </w:rPr>
              <w:t>Case study approach</w:t>
            </w:r>
          </w:p>
          <w:p w:rsidR="00771E0B" w:rsidRPr="000D1100" w:rsidRDefault="00C204B6" w:rsidP="006F60A4">
            <w:pPr>
              <w:pStyle w:val="ListParagraph"/>
              <w:numPr>
                <w:ilvl w:val="0"/>
                <w:numId w:val="1"/>
              </w:numPr>
              <w:spacing w:line="276" w:lineRule="auto"/>
              <w:ind w:left="170" w:hanging="170"/>
              <w:rPr>
                <w:rFonts w:ascii="Times New Roman" w:hAnsi="Times New Roman" w:cs="Times New Roman"/>
              </w:rPr>
            </w:pPr>
            <w:r w:rsidRPr="000D1100">
              <w:rPr>
                <w:rFonts w:ascii="Times New Roman" w:hAnsi="Times New Roman" w:cs="Times New Roman"/>
              </w:rPr>
              <w:t>Journal record method: give (depending on time available) a notebook to a selected number of informal traders who can record cost type and level of operational costs as they take product through channel</w:t>
            </w:r>
          </w:p>
        </w:tc>
      </w:tr>
      <w:tr w:rsidR="00771E0B" w:rsidRPr="000D1100" w:rsidTr="001042CC">
        <w:tc>
          <w:tcPr>
            <w:tcW w:w="3150" w:type="dxa"/>
          </w:tcPr>
          <w:p w:rsidR="00905523" w:rsidRPr="000D1100" w:rsidRDefault="00C204B6" w:rsidP="006F60A4">
            <w:pPr>
              <w:pStyle w:val="ListParagraph"/>
              <w:numPr>
                <w:ilvl w:val="0"/>
                <w:numId w:val="10"/>
              </w:numPr>
              <w:spacing w:line="276" w:lineRule="auto"/>
              <w:ind w:left="360" w:right="-46"/>
              <w:jc w:val="both"/>
              <w:rPr>
                <w:rFonts w:ascii="Times New Roman" w:hAnsi="Times New Roman" w:cs="Times New Roman"/>
              </w:rPr>
            </w:pPr>
            <w:r w:rsidRPr="000D1100">
              <w:rPr>
                <w:rFonts w:ascii="Times New Roman" w:hAnsi="Times New Roman" w:cs="Times New Roman"/>
                <w:bCs/>
                <w:color w:val="000000" w:themeColor="text1"/>
                <w:kern w:val="24"/>
              </w:rPr>
              <w:t>How are gender roles and responsibilities at key locations associated with main activities</w:t>
            </w:r>
          </w:p>
        </w:tc>
        <w:tc>
          <w:tcPr>
            <w:tcW w:w="3240" w:type="dxa"/>
          </w:tcPr>
          <w:p w:rsidR="00771E0B" w:rsidRPr="000D1100" w:rsidRDefault="00C204B6" w:rsidP="00655442">
            <w:pPr>
              <w:spacing w:line="276" w:lineRule="auto"/>
              <w:rPr>
                <w:rFonts w:ascii="Times New Roman" w:hAnsi="Times New Roman" w:cs="Times New Roman"/>
              </w:rPr>
            </w:pPr>
            <w:r w:rsidRPr="000D1100">
              <w:rPr>
                <w:rFonts w:ascii="Times New Roman" w:hAnsi="Times New Roman" w:cs="Times New Roman"/>
              </w:rPr>
              <w:t>Gender roles in the trade</w:t>
            </w:r>
          </w:p>
        </w:tc>
        <w:tc>
          <w:tcPr>
            <w:tcW w:w="3150" w:type="dxa"/>
          </w:tcPr>
          <w:p w:rsidR="00771E0B" w:rsidRPr="000D1100" w:rsidRDefault="00771E0B" w:rsidP="00655442">
            <w:pPr>
              <w:spacing w:line="276" w:lineRule="auto"/>
              <w:rPr>
                <w:rFonts w:ascii="Times New Roman" w:hAnsi="Times New Roman" w:cs="Times New Roman"/>
              </w:rPr>
            </w:pPr>
            <w:r w:rsidRPr="000D1100">
              <w:rPr>
                <w:rFonts w:ascii="Times New Roman" w:hAnsi="Times New Roman" w:cs="Times New Roman"/>
              </w:rPr>
              <w:t>Traders</w:t>
            </w:r>
          </w:p>
          <w:p w:rsidR="00771E0B" w:rsidRPr="000D1100" w:rsidRDefault="00771E0B" w:rsidP="00655442">
            <w:pPr>
              <w:spacing w:line="276" w:lineRule="auto"/>
              <w:rPr>
                <w:rFonts w:ascii="Times New Roman" w:hAnsi="Times New Roman" w:cs="Times New Roman"/>
              </w:rPr>
            </w:pPr>
            <w:r w:rsidRPr="000D1100">
              <w:rPr>
                <w:rFonts w:ascii="Times New Roman" w:hAnsi="Times New Roman" w:cs="Times New Roman"/>
              </w:rPr>
              <w:t>Retailers</w:t>
            </w:r>
          </w:p>
        </w:tc>
        <w:tc>
          <w:tcPr>
            <w:tcW w:w="3240" w:type="dxa"/>
          </w:tcPr>
          <w:p w:rsidR="00771E0B" w:rsidRPr="000D1100" w:rsidRDefault="00905523" w:rsidP="006F60A4">
            <w:pPr>
              <w:pStyle w:val="ListParagraph"/>
              <w:numPr>
                <w:ilvl w:val="0"/>
                <w:numId w:val="5"/>
              </w:numPr>
              <w:spacing w:line="276" w:lineRule="auto"/>
              <w:ind w:left="170" w:hanging="170"/>
              <w:rPr>
                <w:rFonts w:ascii="Times New Roman" w:hAnsi="Times New Roman" w:cs="Times New Roman"/>
              </w:rPr>
            </w:pPr>
            <w:r w:rsidRPr="000D1100">
              <w:rPr>
                <w:rFonts w:ascii="Times New Roman" w:hAnsi="Times New Roman" w:cs="Times New Roman"/>
              </w:rPr>
              <w:t>Focus Group Discussion</w:t>
            </w:r>
          </w:p>
          <w:p w:rsidR="00771E0B" w:rsidRPr="000D1100" w:rsidRDefault="00771E0B" w:rsidP="00655442">
            <w:pPr>
              <w:pStyle w:val="ListParagraph"/>
              <w:spacing w:line="276" w:lineRule="auto"/>
              <w:ind w:left="170"/>
              <w:rPr>
                <w:rFonts w:ascii="Times New Roman" w:hAnsi="Times New Roman" w:cs="Times New Roman"/>
              </w:rPr>
            </w:pPr>
          </w:p>
        </w:tc>
      </w:tr>
      <w:tr w:rsidR="00771E0B" w:rsidRPr="000D1100" w:rsidTr="001042CC">
        <w:tc>
          <w:tcPr>
            <w:tcW w:w="3150" w:type="dxa"/>
          </w:tcPr>
          <w:p w:rsidR="00771E0B" w:rsidRPr="000D1100" w:rsidRDefault="00063059" w:rsidP="006F60A4">
            <w:pPr>
              <w:pStyle w:val="ListParagraph"/>
              <w:numPr>
                <w:ilvl w:val="0"/>
                <w:numId w:val="10"/>
              </w:numPr>
              <w:spacing w:line="276" w:lineRule="auto"/>
              <w:ind w:left="342"/>
              <w:rPr>
                <w:rFonts w:ascii="Times New Roman" w:hAnsi="Times New Roman" w:cs="Times New Roman"/>
              </w:rPr>
            </w:pPr>
            <w:r w:rsidRPr="000D1100">
              <w:rPr>
                <w:rFonts w:ascii="Times New Roman" w:hAnsi="Times New Roman" w:cs="Times New Roman"/>
              </w:rPr>
              <w:t>How do policies and regulations influence informal fish trade?</w:t>
            </w:r>
          </w:p>
        </w:tc>
        <w:tc>
          <w:tcPr>
            <w:tcW w:w="3240" w:type="dxa"/>
          </w:tcPr>
          <w:p w:rsidR="00C204B6" w:rsidRPr="000D1100" w:rsidRDefault="00771E0B" w:rsidP="006F60A4">
            <w:pPr>
              <w:pStyle w:val="ListParagraph"/>
              <w:numPr>
                <w:ilvl w:val="0"/>
                <w:numId w:val="5"/>
              </w:numPr>
              <w:spacing w:line="276" w:lineRule="auto"/>
              <w:ind w:left="342"/>
              <w:rPr>
                <w:rFonts w:ascii="Times New Roman" w:hAnsi="Times New Roman" w:cs="Times New Roman"/>
              </w:rPr>
            </w:pPr>
            <w:r w:rsidRPr="000D1100">
              <w:rPr>
                <w:rFonts w:ascii="Times New Roman" w:hAnsi="Times New Roman" w:cs="Times New Roman"/>
              </w:rPr>
              <w:t>Impact of policies and regulations</w:t>
            </w:r>
            <w:r w:rsidR="00C204B6" w:rsidRPr="000D1100">
              <w:rPr>
                <w:rFonts w:ascii="Times New Roman" w:hAnsi="Times New Roman" w:cs="Times New Roman"/>
                <w:bCs/>
                <w:color w:val="000000" w:themeColor="text1"/>
                <w:kern w:val="24"/>
              </w:rPr>
              <w:t xml:space="preserve"> </w:t>
            </w:r>
          </w:p>
          <w:p w:rsidR="00771E0B" w:rsidRPr="000D1100" w:rsidRDefault="00C204B6" w:rsidP="006F60A4">
            <w:pPr>
              <w:pStyle w:val="ListParagraph"/>
              <w:numPr>
                <w:ilvl w:val="0"/>
                <w:numId w:val="5"/>
              </w:numPr>
              <w:spacing w:line="276" w:lineRule="auto"/>
              <w:ind w:left="342"/>
              <w:rPr>
                <w:rFonts w:ascii="Times New Roman" w:hAnsi="Times New Roman" w:cs="Times New Roman"/>
              </w:rPr>
            </w:pPr>
            <w:r w:rsidRPr="000D1100">
              <w:rPr>
                <w:rFonts w:ascii="Times New Roman" w:hAnsi="Times New Roman" w:cs="Times New Roman"/>
                <w:bCs/>
                <w:color w:val="000000" w:themeColor="text1"/>
                <w:kern w:val="24"/>
              </w:rPr>
              <w:t xml:space="preserve">What are the </w:t>
            </w:r>
            <w:r w:rsidRPr="000D1100">
              <w:rPr>
                <w:rFonts w:ascii="Times New Roman" w:hAnsi="Times New Roman" w:cs="Times New Roman"/>
                <w:bCs/>
                <w:color w:val="000000" w:themeColor="text1"/>
                <w:kern w:val="24"/>
              </w:rPr>
              <w:lastRenderedPageBreak/>
              <w:t>barrier/constraints to regional fish trade</w:t>
            </w:r>
          </w:p>
        </w:tc>
        <w:tc>
          <w:tcPr>
            <w:tcW w:w="3150" w:type="dxa"/>
          </w:tcPr>
          <w:p w:rsidR="00771E0B" w:rsidRPr="000D1100" w:rsidRDefault="00771E0B" w:rsidP="006F60A4">
            <w:pPr>
              <w:pStyle w:val="ListParagraph"/>
              <w:numPr>
                <w:ilvl w:val="0"/>
                <w:numId w:val="5"/>
              </w:numPr>
              <w:spacing w:line="276" w:lineRule="auto"/>
              <w:ind w:left="342"/>
              <w:rPr>
                <w:rFonts w:ascii="Times New Roman" w:hAnsi="Times New Roman" w:cs="Times New Roman"/>
              </w:rPr>
            </w:pPr>
            <w:r w:rsidRPr="000D1100">
              <w:rPr>
                <w:rFonts w:ascii="Times New Roman" w:hAnsi="Times New Roman" w:cs="Times New Roman"/>
              </w:rPr>
              <w:lastRenderedPageBreak/>
              <w:t xml:space="preserve">Identify policies and regulations influencing informal trade </w:t>
            </w:r>
          </w:p>
          <w:p w:rsidR="00771E0B" w:rsidRPr="000D1100" w:rsidRDefault="00771E0B" w:rsidP="006F60A4">
            <w:pPr>
              <w:pStyle w:val="ListParagraph"/>
              <w:numPr>
                <w:ilvl w:val="0"/>
                <w:numId w:val="5"/>
              </w:numPr>
              <w:spacing w:line="276" w:lineRule="auto"/>
              <w:ind w:left="342"/>
              <w:rPr>
                <w:rFonts w:ascii="Times New Roman" w:hAnsi="Times New Roman" w:cs="Times New Roman"/>
              </w:rPr>
            </w:pPr>
            <w:r w:rsidRPr="000D1100">
              <w:rPr>
                <w:rFonts w:ascii="Times New Roman" w:hAnsi="Times New Roman" w:cs="Times New Roman"/>
              </w:rPr>
              <w:lastRenderedPageBreak/>
              <w:t xml:space="preserve">Review how existing policies and regulations influence cross-border trade </w:t>
            </w:r>
          </w:p>
          <w:p w:rsidR="00771E0B" w:rsidRPr="000D1100" w:rsidRDefault="00771E0B" w:rsidP="006F60A4">
            <w:pPr>
              <w:pStyle w:val="ListParagraph"/>
              <w:numPr>
                <w:ilvl w:val="0"/>
                <w:numId w:val="5"/>
              </w:numPr>
              <w:spacing w:line="276" w:lineRule="auto"/>
              <w:ind w:left="342"/>
              <w:rPr>
                <w:rFonts w:ascii="Times New Roman" w:hAnsi="Times New Roman" w:cs="Times New Roman"/>
              </w:rPr>
            </w:pPr>
            <w:r w:rsidRPr="000D1100">
              <w:rPr>
                <w:rFonts w:ascii="Times New Roman" w:hAnsi="Times New Roman" w:cs="Times New Roman"/>
              </w:rPr>
              <w:t xml:space="preserve">Investigate why traders are using informal channels </w:t>
            </w:r>
          </w:p>
          <w:p w:rsidR="00771E0B" w:rsidRPr="000D1100" w:rsidRDefault="00771E0B" w:rsidP="006F60A4">
            <w:pPr>
              <w:pStyle w:val="ListParagraph"/>
              <w:numPr>
                <w:ilvl w:val="0"/>
                <w:numId w:val="5"/>
              </w:numPr>
              <w:spacing w:line="276" w:lineRule="auto"/>
              <w:ind w:left="342"/>
              <w:rPr>
                <w:rFonts w:ascii="Times New Roman" w:hAnsi="Times New Roman" w:cs="Times New Roman"/>
              </w:rPr>
            </w:pPr>
            <w:r w:rsidRPr="000D1100">
              <w:rPr>
                <w:rFonts w:ascii="Times New Roman" w:hAnsi="Times New Roman" w:cs="Times New Roman"/>
              </w:rPr>
              <w:t xml:space="preserve">Examine effectiveness of implementation </w:t>
            </w:r>
          </w:p>
          <w:p w:rsidR="00771E0B" w:rsidRPr="000D1100" w:rsidRDefault="00771E0B" w:rsidP="006F60A4">
            <w:pPr>
              <w:pStyle w:val="ListParagraph"/>
              <w:numPr>
                <w:ilvl w:val="0"/>
                <w:numId w:val="5"/>
              </w:numPr>
              <w:spacing w:line="276" w:lineRule="auto"/>
              <w:ind w:left="342"/>
              <w:rPr>
                <w:rFonts w:ascii="Times New Roman" w:hAnsi="Times New Roman" w:cs="Times New Roman"/>
              </w:rPr>
            </w:pPr>
            <w:r w:rsidRPr="000D1100">
              <w:rPr>
                <w:rFonts w:ascii="Times New Roman" w:hAnsi="Times New Roman" w:cs="Times New Roman"/>
              </w:rPr>
              <w:t xml:space="preserve">Examine the extent to which P&amp;R facilitate participation of women </w:t>
            </w:r>
          </w:p>
          <w:p w:rsidR="00771E0B" w:rsidRPr="000D1100" w:rsidRDefault="00771E0B" w:rsidP="006F60A4">
            <w:pPr>
              <w:pStyle w:val="ListParagraph"/>
              <w:numPr>
                <w:ilvl w:val="0"/>
                <w:numId w:val="5"/>
              </w:numPr>
              <w:spacing w:line="276" w:lineRule="auto"/>
              <w:ind w:left="342"/>
              <w:rPr>
                <w:rFonts w:ascii="Times New Roman" w:hAnsi="Times New Roman" w:cs="Times New Roman"/>
              </w:rPr>
            </w:pPr>
            <w:r w:rsidRPr="000D1100">
              <w:rPr>
                <w:rFonts w:ascii="Times New Roman" w:hAnsi="Times New Roman" w:cs="Times New Roman"/>
              </w:rPr>
              <w:t xml:space="preserve">Influence of RECs </w:t>
            </w:r>
          </w:p>
          <w:p w:rsidR="00771E0B" w:rsidRPr="000D1100" w:rsidRDefault="00771E0B" w:rsidP="006F60A4">
            <w:pPr>
              <w:pStyle w:val="ListParagraph"/>
              <w:numPr>
                <w:ilvl w:val="0"/>
                <w:numId w:val="5"/>
              </w:numPr>
              <w:spacing w:line="276" w:lineRule="auto"/>
              <w:ind w:left="342"/>
              <w:rPr>
                <w:rFonts w:ascii="Times New Roman" w:hAnsi="Times New Roman" w:cs="Times New Roman"/>
              </w:rPr>
            </w:pPr>
            <w:r w:rsidRPr="000D1100">
              <w:rPr>
                <w:rFonts w:ascii="Times New Roman" w:hAnsi="Times New Roman" w:cs="Times New Roman"/>
              </w:rPr>
              <w:t xml:space="preserve">Influence of political dynamics </w:t>
            </w:r>
          </w:p>
        </w:tc>
        <w:tc>
          <w:tcPr>
            <w:tcW w:w="3240" w:type="dxa"/>
          </w:tcPr>
          <w:p w:rsidR="00771E0B" w:rsidRPr="000D1100" w:rsidRDefault="00771E0B" w:rsidP="006F60A4">
            <w:pPr>
              <w:pStyle w:val="ListParagraph"/>
              <w:numPr>
                <w:ilvl w:val="0"/>
                <w:numId w:val="5"/>
              </w:numPr>
              <w:spacing w:line="276" w:lineRule="auto"/>
              <w:ind w:left="342"/>
              <w:rPr>
                <w:rFonts w:ascii="Times New Roman" w:hAnsi="Times New Roman" w:cs="Times New Roman"/>
              </w:rPr>
            </w:pPr>
            <w:r w:rsidRPr="000D1100">
              <w:rPr>
                <w:rFonts w:ascii="Times New Roman" w:hAnsi="Times New Roman" w:cs="Times New Roman"/>
              </w:rPr>
              <w:lastRenderedPageBreak/>
              <w:t>Desktop</w:t>
            </w:r>
          </w:p>
          <w:p w:rsidR="00771E0B" w:rsidRPr="000D1100" w:rsidRDefault="006A7A87" w:rsidP="006F60A4">
            <w:pPr>
              <w:pStyle w:val="ListParagraph"/>
              <w:numPr>
                <w:ilvl w:val="0"/>
                <w:numId w:val="5"/>
              </w:numPr>
              <w:spacing w:line="276" w:lineRule="auto"/>
              <w:ind w:left="342"/>
              <w:rPr>
                <w:rFonts w:ascii="Times New Roman" w:hAnsi="Times New Roman" w:cs="Times New Roman"/>
              </w:rPr>
            </w:pPr>
            <w:r w:rsidRPr="000D1100">
              <w:rPr>
                <w:rFonts w:ascii="Times New Roman" w:hAnsi="Times New Roman" w:cs="Times New Roman"/>
              </w:rPr>
              <w:t>Focus Group Discussion</w:t>
            </w:r>
          </w:p>
          <w:p w:rsidR="00771E0B" w:rsidRPr="000D1100" w:rsidRDefault="006A7A87" w:rsidP="006F60A4">
            <w:pPr>
              <w:pStyle w:val="ListParagraph"/>
              <w:numPr>
                <w:ilvl w:val="0"/>
                <w:numId w:val="5"/>
              </w:numPr>
              <w:spacing w:line="276" w:lineRule="auto"/>
              <w:ind w:left="342"/>
              <w:rPr>
                <w:rFonts w:ascii="Times New Roman" w:hAnsi="Times New Roman" w:cs="Times New Roman"/>
              </w:rPr>
            </w:pPr>
            <w:r w:rsidRPr="000D1100">
              <w:rPr>
                <w:rFonts w:ascii="Times New Roman" w:hAnsi="Times New Roman" w:cs="Times New Roman"/>
              </w:rPr>
              <w:t>Key informant interviews</w:t>
            </w:r>
          </w:p>
          <w:p w:rsidR="006A7A87" w:rsidRPr="000D1100" w:rsidRDefault="006A7A87" w:rsidP="006F60A4">
            <w:pPr>
              <w:pStyle w:val="ListParagraph"/>
              <w:numPr>
                <w:ilvl w:val="0"/>
                <w:numId w:val="5"/>
              </w:numPr>
              <w:spacing w:line="276" w:lineRule="auto"/>
              <w:ind w:left="342"/>
              <w:rPr>
                <w:rFonts w:ascii="Times New Roman" w:hAnsi="Times New Roman" w:cs="Times New Roman"/>
              </w:rPr>
            </w:pPr>
            <w:r w:rsidRPr="000D1100">
              <w:rPr>
                <w:rFonts w:ascii="Times New Roman" w:hAnsi="Times New Roman" w:cs="Times New Roman"/>
              </w:rPr>
              <w:lastRenderedPageBreak/>
              <w:t>Questionnaire survey</w:t>
            </w:r>
          </w:p>
        </w:tc>
      </w:tr>
    </w:tbl>
    <w:p w:rsidR="005449AA" w:rsidRPr="000D1100" w:rsidRDefault="005449AA" w:rsidP="00655442">
      <w:pPr>
        <w:spacing w:line="276" w:lineRule="auto"/>
        <w:rPr>
          <w:rFonts w:ascii="Times New Roman" w:hAnsi="Times New Roman" w:cs="Times New Roman"/>
          <w:b/>
        </w:rPr>
        <w:sectPr w:rsidR="005449AA" w:rsidRPr="000D1100" w:rsidSect="005449AA">
          <w:pgSz w:w="15840" w:h="12240" w:orient="landscape"/>
          <w:pgMar w:top="1440" w:right="1440" w:bottom="1440" w:left="1440" w:header="708" w:footer="708" w:gutter="0"/>
          <w:cols w:space="708"/>
          <w:docGrid w:linePitch="360"/>
        </w:sectPr>
      </w:pPr>
    </w:p>
    <w:p w:rsidR="00685765" w:rsidRPr="00B738A7" w:rsidRDefault="00B738A7" w:rsidP="00B738A7">
      <w:pPr>
        <w:pStyle w:val="Heading2"/>
        <w:numPr>
          <w:ilvl w:val="1"/>
          <w:numId w:val="42"/>
        </w:numPr>
      </w:pPr>
      <w:r w:rsidRPr="00B738A7">
        <w:lastRenderedPageBreak/>
        <w:t>Participatory stakeholder analysis</w:t>
      </w:r>
    </w:p>
    <w:p w:rsidR="001A4B58" w:rsidRDefault="001A4B58" w:rsidP="00B738A7">
      <w:pPr>
        <w:pStyle w:val="Heading2"/>
        <w:numPr>
          <w:ilvl w:val="1"/>
          <w:numId w:val="42"/>
        </w:numPr>
      </w:pPr>
      <w:r>
        <w:t>Sampling</w:t>
      </w:r>
      <w:r w:rsidR="000771BF">
        <w:t xml:space="preserve"> </w:t>
      </w:r>
    </w:p>
    <w:p w:rsidR="001A4B58" w:rsidRDefault="003650B8" w:rsidP="00165732">
      <w:pPr>
        <w:spacing w:before="240" w:after="240" w:line="276" w:lineRule="auto"/>
        <w:rPr>
          <w:rFonts w:ascii="Times New Roman" w:hAnsi="Times New Roman" w:cs="Times New Roman"/>
        </w:rPr>
      </w:pPr>
      <w:r>
        <w:rPr>
          <w:rFonts w:ascii="Times New Roman" w:hAnsi="Times New Roman" w:cs="Times New Roman"/>
        </w:rPr>
        <w:t xml:space="preserve">It is proposed that sampling should be done at five different </w:t>
      </w:r>
      <w:r w:rsidR="00015A3C">
        <w:rPr>
          <w:rFonts w:ascii="Times New Roman" w:hAnsi="Times New Roman" w:cs="Times New Roman"/>
        </w:rPr>
        <w:t>locations/levels</w:t>
      </w:r>
      <w:r>
        <w:rPr>
          <w:rFonts w:ascii="Times New Roman" w:hAnsi="Times New Roman" w:cs="Times New Roman"/>
        </w:rPr>
        <w:t xml:space="preserve">. These are fish markets, border points, transporters, fish </w:t>
      </w:r>
      <w:r w:rsidRPr="006D5CC3">
        <w:rPr>
          <w:rFonts w:ascii="Times New Roman" w:hAnsi="Times New Roman" w:cs="Times New Roman"/>
        </w:rPr>
        <w:t xml:space="preserve">traders and informers (Table 3). </w:t>
      </w:r>
      <w:r w:rsidR="00C04C5E" w:rsidRPr="006D5CC3">
        <w:rPr>
          <w:rFonts w:ascii="Times New Roman" w:hAnsi="Times New Roman" w:cs="Times New Roman"/>
        </w:rPr>
        <w:t>At each location/level r</w:t>
      </w:r>
      <w:r w:rsidR="001A4B58" w:rsidRPr="006D5CC3">
        <w:rPr>
          <w:rFonts w:ascii="Times New Roman" w:hAnsi="Times New Roman" w:cs="Times New Roman"/>
        </w:rPr>
        <w:t>espondents should be randomly selected</w:t>
      </w:r>
      <w:r w:rsidR="00C04C5E" w:rsidRPr="006D5CC3">
        <w:rPr>
          <w:rFonts w:ascii="Times New Roman" w:hAnsi="Times New Roman" w:cs="Times New Roman"/>
        </w:rPr>
        <w:t>.</w:t>
      </w:r>
      <w:r w:rsidR="001A4B58" w:rsidRPr="006D5CC3">
        <w:rPr>
          <w:rFonts w:ascii="Times New Roman" w:hAnsi="Times New Roman" w:cs="Times New Roman"/>
        </w:rPr>
        <w:t xml:space="preserve"> </w:t>
      </w:r>
      <w:r w:rsidR="00C04C5E" w:rsidRPr="006D5CC3">
        <w:rPr>
          <w:rFonts w:ascii="Times New Roman" w:hAnsi="Times New Roman" w:cs="Times New Roman"/>
        </w:rPr>
        <w:t>R</w:t>
      </w:r>
      <w:r w:rsidR="001A4B58" w:rsidRPr="006D5CC3">
        <w:rPr>
          <w:rFonts w:ascii="Times New Roman" w:hAnsi="Times New Roman" w:cs="Times New Roman"/>
        </w:rPr>
        <w:t xml:space="preserve">andom sampling is recommended </w:t>
      </w:r>
      <w:r w:rsidR="006D5CC3" w:rsidRPr="006D5CC3">
        <w:rPr>
          <w:rFonts w:ascii="Times New Roman" w:hAnsi="Times New Roman" w:cs="Times New Roman"/>
        </w:rPr>
        <w:t>so as to get independent responses without bias. It is important to take note of the number involved in each location or level. If the number is low or very few then all should be interviewed, if they are many i.e. more than 10 then random sampling can be used</w:t>
      </w:r>
      <w:r w:rsidR="001A4B58" w:rsidRPr="006D5CC3">
        <w:rPr>
          <w:rFonts w:ascii="Times New Roman" w:hAnsi="Times New Roman" w:cs="Times New Roman"/>
        </w:rPr>
        <w:t>.</w:t>
      </w:r>
    </w:p>
    <w:p w:rsidR="003650B8" w:rsidRDefault="003650B8" w:rsidP="000771BF">
      <w:pPr>
        <w:spacing w:before="240" w:after="240" w:line="276" w:lineRule="auto"/>
        <w:rPr>
          <w:rFonts w:ascii="Times New Roman" w:hAnsi="Times New Roman" w:cs="Times New Roman"/>
        </w:rPr>
      </w:pPr>
      <w:r w:rsidRPr="003650B8">
        <w:rPr>
          <w:rFonts w:ascii="Times New Roman" w:hAnsi="Times New Roman" w:cs="Times New Roman"/>
          <w:b/>
        </w:rPr>
        <w:t>Table 3:</w:t>
      </w:r>
      <w:r>
        <w:rPr>
          <w:rFonts w:ascii="Times New Roman" w:hAnsi="Times New Roman" w:cs="Times New Roman"/>
        </w:rPr>
        <w:t xml:space="preserve"> Sampling methods and justification</w:t>
      </w:r>
    </w:p>
    <w:tbl>
      <w:tblPr>
        <w:tblStyle w:val="TableGrid"/>
        <w:tblW w:w="0" w:type="auto"/>
        <w:tblLook w:val="04A0" w:firstRow="1" w:lastRow="0" w:firstColumn="1" w:lastColumn="0" w:noHBand="0" w:noVBand="1"/>
      </w:tblPr>
      <w:tblGrid>
        <w:gridCol w:w="1818"/>
        <w:gridCol w:w="4140"/>
        <w:gridCol w:w="3284"/>
      </w:tblGrid>
      <w:tr w:rsidR="001A4B58" w:rsidTr="003650B8">
        <w:tc>
          <w:tcPr>
            <w:tcW w:w="1818" w:type="dxa"/>
          </w:tcPr>
          <w:p w:rsidR="001A4B58" w:rsidRPr="003A0B5C" w:rsidRDefault="003650B8" w:rsidP="00015A3C">
            <w:pPr>
              <w:rPr>
                <w:rFonts w:ascii="Times New Roman" w:hAnsi="Times New Roman" w:cs="Times New Roman"/>
                <w:b/>
              </w:rPr>
            </w:pPr>
            <w:r>
              <w:rPr>
                <w:rFonts w:ascii="Times New Roman" w:hAnsi="Times New Roman" w:cs="Times New Roman"/>
                <w:b/>
              </w:rPr>
              <w:t xml:space="preserve">Sampling </w:t>
            </w:r>
            <w:r w:rsidR="00015A3C">
              <w:rPr>
                <w:rFonts w:ascii="Times New Roman" w:hAnsi="Times New Roman" w:cs="Times New Roman"/>
                <w:b/>
              </w:rPr>
              <w:t>location/level</w:t>
            </w:r>
          </w:p>
        </w:tc>
        <w:tc>
          <w:tcPr>
            <w:tcW w:w="4140" w:type="dxa"/>
          </w:tcPr>
          <w:p w:rsidR="001A4B58" w:rsidRPr="003A0B5C" w:rsidRDefault="001A4B58" w:rsidP="00672F9D">
            <w:pPr>
              <w:rPr>
                <w:rFonts w:ascii="Times New Roman" w:hAnsi="Times New Roman" w:cs="Times New Roman"/>
                <w:b/>
              </w:rPr>
            </w:pPr>
            <w:r w:rsidRPr="003A0B5C">
              <w:rPr>
                <w:rFonts w:ascii="Times New Roman" w:hAnsi="Times New Roman" w:cs="Times New Roman"/>
                <w:b/>
              </w:rPr>
              <w:t>Sampling method</w:t>
            </w:r>
          </w:p>
        </w:tc>
        <w:tc>
          <w:tcPr>
            <w:tcW w:w="3284" w:type="dxa"/>
          </w:tcPr>
          <w:p w:rsidR="001A4B58" w:rsidRPr="003A0B5C" w:rsidRDefault="001A4B58" w:rsidP="00672F9D">
            <w:pPr>
              <w:rPr>
                <w:rFonts w:ascii="Times New Roman" w:hAnsi="Times New Roman" w:cs="Times New Roman"/>
                <w:b/>
              </w:rPr>
            </w:pPr>
            <w:r w:rsidRPr="003A0B5C">
              <w:rPr>
                <w:rFonts w:ascii="Times New Roman" w:hAnsi="Times New Roman" w:cs="Times New Roman"/>
                <w:b/>
              </w:rPr>
              <w:t>Justification</w:t>
            </w:r>
          </w:p>
        </w:tc>
      </w:tr>
      <w:tr w:rsidR="001A4B58" w:rsidTr="003650B8">
        <w:tc>
          <w:tcPr>
            <w:tcW w:w="1818" w:type="dxa"/>
          </w:tcPr>
          <w:p w:rsidR="001A4B58" w:rsidRDefault="001A4B58" w:rsidP="00672F9D">
            <w:pPr>
              <w:rPr>
                <w:rFonts w:ascii="Times New Roman" w:hAnsi="Times New Roman" w:cs="Times New Roman"/>
              </w:rPr>
            </w:pPr>
            <w:r>
              <w:rPr>
                <w:rFonts w:ascii="Times New Roman" w:hAnsi="Times New Roman" w:cs="Times New Roman"/>
              </w:rPr>
              <w:t>Fish markets</w:t>
            </w:r>
          </w:p>
        </w:tc>
        <w:tc>
          <w:tcPr>
            <w:tcW w:w="4140" w:type="dxa"/>
          </w:tcPr>
          <w:p w:rsidR="001A4B58" w:rsidRDefault="001A4B58" w:rsidP="00672F9D">
            <w:pPr>
              <w:rPr>
                <w:rFonts w:ascii="Times New Roman" w:hAnsi="Times New Roman" w:cs="Times New Roman"/>
              </w:rPr>
            </w:pPr>
            <w:r>
              <w:rPr>
                <w:rFonts w:ascii="Times New Roman" w:hAnsi="Times New Roman" w:cs="Times New Roman"/>
              </w:rPr>
              <w:t>Randomly sampled within each market</w:t>
            </w:r>
          </w:p>
        </w:tc>
        <w:tc>
          <w:tcPr>
            <w:tcW w:w="3284" w:type="dxa"/>
          </w:tcPr>
          <w:p w:rsidR="001A4B58" w:rsidRDefault="001A4B58" w:rsidP="00672F9D">
            <w:pPr>
              <w:rPr>
                <w:rFonts w:ascii="Times New Roman" w:hAnsi="Times New Roman" w:cs="Times New Roman"/>
              </w:rPr>
            </w:pPr>
            <w:r>
              <w:rPr>
                <w:rFonts w:ascii="Times New Roman" w:hAnsi="Times New Roman" w:cs="Times New Roman"/>
              </w:rPr>
              <w:t>Receive independent opinions from different agents</w:t>
            </w:r>
          </w:p>
        </w:tc>
      </w:tr>
      <w:tr w:rsidR="001A4B58" w:rsidTr="003650B8">
        <w:tc>
          <w:tcPr>
            <w:tcW w:w="1818" w:type="dxa"/>
          </w:tcPr>
          <w:p w:rsidR="001A4B58" w:rsidRDefault="001A4B58" w:rsidP="00672F9D">
            <w:pPr>
              <w:rPr>
                <w:rFonts w:ascii="Times New Roman" w:hAnsi="Times New Roman" w:cs="Times New Roman"/>
              </w:rPr>
            </w:pPr>
            <w:r>
              <w:rPr>
                <w:rFonts w:ascii="Times New Roman" w:hAnsi="Times New Roman" w:cs="Times New Roman"/>
              </w:rPr>
              <w:t>Border points</w:t>
            </w:r>
          </w:p>
        </w:tc>
        <w:tc>
          <w:tcPr>
            <w:tcW w:w="4140" w:type="dxa"/>
          </w:tcPr>
          <w:p w:rsidR="001A4B58" w:rsidRDefault="001A4B58" w:rsidP="00672F9D">
            <w:pPr>
              <w:rPr>
                <w:rFonts w:ascii="Times New Roman" w:hAnsi="Times New Roman" w:cs="Times New Roman"/>
              </w:rPr>
            </w:pPr>
            <w:r>
              <w:rPr>
                <w:rFonts w:ascii="Times New Roman" w:hAnsi="Times New Roman" w:cs="Times New Roman"/>
              </w:rPr>
              <w:t>Stratified random sampling: first divide the border points into areas differing traffic density. Then within each border sample randomly</w:t>
            </w:r>
          </w:p>
        </w:tc>
        <w:tc>
          <w:tcPr>
            <w:tcW w:w="3284" w:type="dxa"/>
          </w:tcPr>
          <w:p w:rsidR="001A4B58" w:rsidRDefault="001A4B58" w:rsidP="00672F9D">
            <w:pPr>
              <w:rPr>
                <w:rFonts w:ascii="Times New Roman" w:hAnsi="Times New Roman" w:cs="Times New Roman"/>
              </w:rPr>
            </w:pPr>
            <w:r>
              <w:rPr>
                <w:rFonts w:ascii="Times New Roman" w:hAnsi="Times New Roman" w:cs="Times New Roman"/>
              </w:rPr>
              <w:t>Increase sampling intensity at major border points where traffic is the highest</w:t>
            </w:r>
          </w:p>
        </w:tc>
      </w:tr>
      <w:tr w:rsidR="001A4B58" w:rsidTr="003650B8">
        <w:tc>
          <w:tcPr>
            <w:tcW w:w="1818" w:type="dxa"/>
          </w:tcPr>
          <w:p w:rsidR="001A4B58" w:rsidRDefault="001A4B58" w:rsidP="00672F9D">
            <w:pPr>
              <w:rPr>
                <w:rFonts w:ascii="Times New Roman" w:hAnsi="Times New Roman" w:cs="Times New Roman"/>
              </w:rPr>
            </w:pPr>
            <w:r>
              <w:rPr>
                <w:rFonts w:ascii="Times New Roman" w:hAnsi="Times New Roman" w:cs="Times New Roman"/>
              </w:rPr>
              <w:t>Transporters</w:t>
            </w:r>
          </w:p>
        </w:tc>
        <w:tc>
          <w:tcPr>
            <w:tcW w:w="4140" w:type="dxa"/>
          </w:tcPr>
          <w:p w:rsidR="001A4B58" w:rsidRDefault="001A4B58" w:rsidP="006D5CC3">
            <w:pPr>
              <w:rPr>
                <w:rFonts w:ascii="Times New Roman" w:hAnsi="Times New Roman" w:cs="Times New Roman"/>
              </w:rPr>
            </w:pPr>
            <w:r>
              <w:rPr>
                <w:rFonts w:ascii="Times New Roman" w:hAnsi="Times New Roman" w:cs="Times New Roman"/>
              </w:rPr>
              <w:t>Random sampl</w:t>
            </w:r>
            <w:r w:rsidR="006D5CC3">
              <w:rPr>
                <w:rFonts w:ascii="Times New Roman" w:hAnsi="Times New Roman" w:cs="Times New Roman"/>
              </w:rPr>
              <w:t>ing</w:t>
            </w:r>
          </w:p>
        </w:tc>
        <w:tc>
          <w:tcPr>
            <w:tcW w:w="3284" w:type="dxa"/>
          </w:tcPr>
          <w:p w:rsidR="001A4B58" w:rsidRDefault="001A4B58" w:rsidP="00672F9D">
            <w:pPr>
              <w:rPr>
                <w:rFonts w:ascii="Times New Roman" w:hAnsi="Times New Roman" w:cs="Times New Roman"/>
              </w:rPr>
            </w:pPr>
            <w:r>
              <w:rPr>
                <w:rFonts w:ascii="Times New Roman" w:hAnsi="Times New Roman" w:cs="Times New Roman"/>
              </w:rPr>
              <w:t>Receive independent opinions from different transporters</w:t>
            </w:r>
          </w:p>
        </w:tc>
      </w:tr>
      <w:tr w:rsidR="006D5CC3" w:rsidTr="003650B8">
        <w:tc>
          <w:tcPr>
            <w:tcW w:w="1818" w:type="dxa"/>
          </w:tcPr>
          <w:p w:rsidR="006D5CC3" w:rsidRDefault="006D5CC3" w:rsidP="00672F9D">
            <w:pPr>
              <w:rPr>
                <w:rFonts w:ascii="Times New Roman" w:hAnsi="Times New Roman" w:cs="Times New Roman"/>
              </w:rPr>
            </w:pPr>
            <w:r>
              <w:rPr>
                <w:rFonts w:ascii="Times New Roman" w:hAnsi="Times New Roman" w:cs="Times New Roman"/>
              </w:rPr>
              <w:t>Fish traders</w:t>
            </w:r>
          </w:p>
        </w:tc>
        <w:tc>
          <w:tcPr>
            <w:tcW w:w="4140" w:type="dxa"/>
          </w:tcPr>
          <w:p w:rsidR="006D5CC3" w:rsidRDefault="006D5CC3" w:rsidP="00672F9D">
            <w:pPr>
              <w:rPr>
                <w:rFonts w:ascii="Times New Roman" w:hAnsi="Times New Roman" w:cs="Times New Roman"/>
              </w:rPr>
            </w:pPr>
            <w:r>
              <w:rPr>
                <w:rFonts w:ascii="Times New Roman" w:hAnsi="Times New Roman" w:cs="Times New Roman"/>
              </w:rPr>
              <w:t>Random sampling</w:t>
            </w:r>
          </w:p>
        </w:tc>
        <w:tc>
          <w:tcPr>
            <w:tcW w:w="3284" w:type="dxa"/>
          </w:tcPr>
          <w:p w:rsidR="006D5CC3" w:rsidRDefault="006D5CC3" w:rsidP="00672F9D">
            <w:pPr>
              <w:rPr>
                <w:rFonts w:ascii="Times New Roman" w:hAnsi="Times New Roman" w:cs="Times New Roman"/>
              </w:rPr>
            </w:pPr>
            <w:r>
              <w:rPr>
                <w:rFonts w:ascii="Times New Roman" w:hAnsi="Times New Roman" w:cs="Times New Roman"/>
              </w:rPr>
              <w:t>Receive independent opinions from different transporters</w:t>
            </w:r>
          </w:p>
        </w:tc>
      </w:tr>
      <w:tr w:rsidR="001A4B58" w:rsidTr="003650B8">
        <w:tc>
          <w:tcPr>
            <w:tcW w:w="1818" w:type="dxa"/>
          </w:tcPr>
          <w:p w:rsidR="001A4B58" w:rsidRDefault="001A4B58" w:rsidP="00672F9D">
            <w:pPr>
              <w:rPr>
                <w:rFonts w:ascii="Times New Roman" w:hAnsi="Times New Roman" w:cs="Times New Roman"/>
              </w:rPr>
            </w:pPr>
            <w:r>
              <w:rPr>
                <w:rFonts w:ascii="Times New Roman" w:hAnsi="Times New Roman" w:cs="Times New Roman"/>
              </w:rPr>
              <w:t>Informer</w:t>
            </w:r>
          </w:p>
        </w:tc>
        <w:tc>
          <w:tcPr>
            <w:tcW w:w="4140" w:type="dxa"/>
          </w:tcPr>
          <w:p w:rsidR="001A4B58" w:rsidRDefault="001A4B58" w:rsidP="00672F9D">
            <w:pPr>
              <w:rPr>
                <w:rFonts w:ascii="Times New Roman" w:hAnsi="Times New Roman" w:cs="Times New Roman"/>
              </w:rPr>
            </w:pPr>
            <w:r>
              <w:rPr>
                <w:rFonts w:ascii="Times New Roman" w:hAnsi="Times New Roman" w:cs="Times New Roman"/>
              </w:rPr>
              <w:t>Purposive</w:t>
            </w:r>
          </w:p>
        </w:tc>
        <w:tc>
          <w:tcPr>
            <w:tcW w:w="3284" w:type="dxa"/>
          </w:tcPr>
          <w:p w:rsidR="001A4B58" w:rsidRDefault="001A4B58" w:rsidP="00672F9D">
            <w:pPr>
              <w:rPr>
                <w:rFonts w:ascii="Times New Roman" w:hAnsi="Times New Roman" w:cs="Times New Roman"/>
              </w:rPr>
            </w:pPr>
            <w:r>
              <w:rPr>
                <w:rFonts w:ascii="Times New Roman" w:hAnsi="Times New Roman" w:cs="Times New Roman"/>
              </w:rPr>
              <w:t>Few and not easy to get them</w:t>
            </w:r>
          </w:p>
        </w:tc>
      </w:tr>
    </w:tbl>
    <w:p w:rsidR="001A4B58" w:rsidRDefault="001A4B58" w:rsidP="001A4B58"/>
    <w:p w:rsidR="00C04C5E" w:rsidRDefault="004F2180" w:rsidP="00B738A7">
      <w:pPr>
        <w:pStyle w:val="Heading2"/>
        <w:numPr>
          <w:ilvl w:val="1"/>
          <w:numId w:val="42"/>
        </w:numPr>
      </w:pPr>
      <w:r>
        <w:t xml:space="preserve">Data </w:t>
      </w:r>
      <w:r w:rsidR="003728C8">
        <w:t>processing and a</w:t>
      </w:r>
      <w:r w:rsidR="00C04C5E">
        <w:t>nalysis</w:t>
      </w:r>
    </w:p>
    <w:p w:rsidR="004F2180" w:rsidRDefault="00FB3E10" w:rsidP="003728C8">
      <w:pPr>
        <w:rPr>
          <w:rFonts w:ascii="Times New Roman" w:hAnsi="Times New Roman" w:cs="Times New Roman"/>
        </w:rPr>
      </w:pPr>
      <w:r w:rsidRPr="00FB3E10">
        <w:rPr>
          <w:rFonts w:ascii="Times New Roman" w:hAnsi="Times New Roman" w:cs="Times New Roman"/>
        </w:rPr>
        <w:t xml:space="preserve">In order to analyse the data generated Table 4 proposes analysis approaches which are deemed relevant. </w:t>
      </w:r>
      <w:r w:rsidR="003728C8">
        <w:rPr>
          <w:rFonts w:ascii="Times New Roman" w:hAnsi="Times New Roman" w:cs="Times New Roman"/>
        </w:rPr>
        <w:t>However, q</w:t>
      </w:r>
      <w:r w:rsidR="003728C8" w:rsidRPr="003728C8">
        <w:rPr>
          <w:rFonts w:ascii="Times New Roman" w:hAnsi="Times New Roman" w:cs="Times New Roman"/>
        </w:rPr>
        <w:t>ualitative</w:t>
      </w:r>
      <w:r w:rsidR="003728C8">
        <w:rPr>
          <w:rFonts w:ascii="Times New Roman" w:hAnsi="Times New Roman" w:cs="Times New Roman"/>
        </w:rPr>
        <w:t xml:space="preserve"> data should be </w:t>
      </w:r>
      <w:r w:rsidR="003728C8" w:rsidRPr="003728C8">
        <w:rPr>
          <w:rFonts w:ascii="Times New Roman" w:hAnsi="Times New Roman" w:cs="Times New Roman"/>
        </w:rPr>
        <w:t xml:space="preserve">categorized into various themes and sub-themes identifying </w:t>
      </w:r>
      <w:r w:rsidR="003728C8">
        <w:rPr>
          <w:rFonts w:ascii="Times New Roman" w:hAnsi="Times New Roman" w:cs="Times New Roman"/>
        </w:rPr>
        <w:t xml:space="preserve">respondents </w:t>
      </w:r>
      <w:r w:rsidR="003728C8" w:rsidRPr="003728C8">
        <w:rPr>
          <w:rFonts w:ascii="Times New Roman" w:hAnsi="Times New Roman" w:cs="Times New Roman"/>
        </w:rPr>
        <w:t xml:space="preserve">perceptions, causes, extent and magnitude of </w:t>
      </w:r>
      <w:r w:rsidR="00B51F69">
        <w:rPr>
          <w:rFonts w:ascii="Times New Roman" w:hAnsi="Times New Roman" w:cs="Times New Roman"/>
        </w:rPr>
        <w:t xml:space="preserve">informal regional fish trade. </w:t>
      </w:r>
      <w:r w:rsidR="003728C8" w:rsidRPr="003728C8">
        <w:rPr>
          <w:rFonts w:ascii="Times New Roman" w:hAnsi="Times New Roman" w:cs="Times New Roman"/>
        </w:rPr>
        <w:t xml:space="preserve"> </w:t>
      </w:r>
      <w:r w:rsidR="00B51F69">
        <w:rPr>
          <w:rFonts w:ascii="Times New Roman" w:hAnsi="Times New Roman" w:cs="Times New Roman"/>
        </w:rPr>
        <w:t>T</w:t>
      </w:r>
      <w:r w:rsidR="003728C8" w:rsidRPr="003728C8">
        <w:rPr>
          <w:rFonts w:ascii="Times New Roman" w:hAnsi="Times New Roman" w:cs="Times New Roman"/>
        </w:rPr>
        <w:t xml:space="preserve">he data </w:t>
      </w:r>
      <w:r w:rsidR="00B51F69">
        <w:rPr>
          <w:rFonts w:ascii="Times New Roman" w:hAnsi="Times New Roman" w:cs="Times New Roman"/>
        </w:rPr>
        <w:t>should be</w:t>
      </w:r>
      <w:r w:rsidR="003728C8" w:rsidRPr="003728C8">
        <w:rPr>
          <w:rFonts w:ascii="Times New Roman" w:hAnsi="Times New Roman" w:cs="Times New Roman"/>
        </w:rPr>
        <w:t xml:space="preserve"> synthesized before making</w:t>
      </w:r>
      <w:r w:rsidR="00B51F69">
        <w:rPr>
          <w:rFonts w:ascii="Times New Roman" w:hAnsi="Times New Roman" w:cs="Times New Roman"/>
        </w:rPr>
        <w:t xml:space="preserve"> </w:t>
      </w:r>
      <w:r w:rsidR="003728C8" w:rsidRPr="003728C8">
        <w:rPr>
          <w:rFonts w:ascii="Times New Roman" w:hAnsi="Times New Roman" w:cs="Times New Roman"/>
        </w:rPr>
        <w:t xml:space="preserve">conclusions. Quantitative data </w:t>
      </w:r>
      <w:r w:rsidR="00B51F69">
        <w:rPr>
          <w:rFonts w:ascii="Times New Roman" w:hAnsi="Times New Roman" w:cs="Times New Roman"/>
        </w:rPr>
        <w:t>can be</w:t>
      </w:r>
      <w:r w:rsidR="003728C8" w:rsidRPr="003728C8">
        <w:rPr>
          <w:rFonts w:ascii="Times New Roman" w:hAnsi="Times New Roman" w:cs="Times New Roman"/>
        </w:rPr>
        <w:t xml:space="preserve"> processed by using </w:t>
      </w:r>
      <w:r w:rsidR="00B51F69">
        <w:rPr>
          <w:rFonts w:ascii="Times New Roman" w:hAnsi="Times New Roman" w:cs="Times New Roman"/>
        </w:rPr>
        <w:t xml:space="preserve">Microsoft office excel or </w:t>
      </w:r>
      <w:r w:rsidR="003728C8" w:rsidRPr="003728C8">
        <w:rPr>
          <w:rFonts w:ascii="Times New Roman" w:hAnsi="Times New Roman" w:cs="Times New Roman"/>
        </w:rPr>
        <w:t>S</w:t>
      </w:r>
      <w:r w:rsidR="00B51F69">
        <w:rPr>
          <w:rFonts w:ascii="Times New Roman" w:hAnsi="Times New Roman" w:cs="Times New Roman"/>
        </w:rPr>
        <w:t xml:space="preserve">tatistical </w:t>
      </w:r>
      <w:r w:rsidR="003728C8" w:rsidRPr="003728C8">
        <w:rPr>
          <w:rFonts w:ascii="Times New Roman" w:hAnsi="Times New Roman" w:cs="Times New Roman"/>
        </w:rPr>
        <w:t>P</w:t>
      </w:r>
      <w:r w:rsidR="00B51F69">
        <w:rPr>
          <w:rFonts w:ascii="Times New Roman" w:hAnsi="Times New Roman" w:cs="Times New Roman"/>
        </w:rPr>
        <w:t xml:space="preserve">ackage for </w:t>
      </w:r>
      <w:r w:rsidR="003728C8" w:rsidRPr="003728C8">
        <w:rPr>
          <w:rFonts w:ascii="Times New Roman" w:hAnsi="Times New Roman" w:cs="Times New Roman"/>
        </w:rPr>
        <w:t>S</w:t>
      </w:r>
      <w:r w:rsidR="00B51F69">
        <w:rPr>
          <w:rFonts w:ascii="Times New Roman" w:hAnsi="Times New Roman" w:cs="Times New Roman"/>
        </w:rPr>
        <w:t xml:space="preserve">ocial </w:t>
      </w:r>
      <w:r w:rsidR="003728C8" w:rsidRPr="003728C8">
        <w:rPr>
          <w:rFonts w:ascii="Times New Roman" w:hAnsi="Times New Roman" w:cs="Times New Roman"/>
        </w:rPr>
        <w:t>S</w:t>
      </w:r>
      <w:r w:rsidR="00B51F69">
        <w:rPr>
          <w:rFonts w:ascii="Times New Roman" w:hAnsi="Times New Roman" w:cs="Times New Roman"/>
        </w:rPr>
        <w:t>cientists (SPSS) computer</w:t>
      </w:r>
      <w:r w:rsidR="003728C8" w:rsidRPr="003728C8">
        <w:rPr>
          <w:rFonts w:ascii="Times New Roman" w:hAnsi="Times New Roman" w:cs="Times New Roman"/>
        </w:rPr>
        <w:t xml:space="preserve"> programme and analyzed by using </w:t>
      </w:r>
      <w:r w:rsidR="00B51F69">
        <w:rPr>
          <w:rFonts w:ascii="Times New Roman" w:hAnsi="Times New Roman" w:cs="Times New Roman"/>
        </w:rPr>
        <w:t xml:space="preserve">various statistical tests proposed in Table 4. In addition </w:t>
      </w:r>
      <w:r w:rsidR="003728C8" w:rsidRPr="003728C8">
        <w:rPr>
          <w:rFonts w:ascii="Times New Roman" w:hAnsi="Times New Roman" w:cs="Times New Roman"/>
        </w:rPr>
        <w:t>percentages,</w:t>
      </w:r>
      <w:r w:rsidR="00B51F69">
        <w:rPr>
          <w:rFonts w:ascii="Times New Roman" w:hAnsi="Times New Roman" w:cs="Times New Roman"/>
        </w:rPr>
        <w:t xml:space="preserve"> </w:t>
      </w:r>
      <w:r w:rsidR="003728C8" w:rsidRPr="003728C8">
        <w:rPr>
          <w:rFonts w:ascii="Times New Roman" w:hAnsi="Times New Roman" w:cs="Times New Roman"/>
        </w:rPr>
        <w:t>ratios, frequencies and tabulations</w:t>
      </w:r>
      <w:r w:rsidR="00B51F69">
        <w:rPr>
          <w:rFonts w:ascii="Times New Roman" w:hAnsi="Times New Roman" w:cs="Times New Roman"/>
        </w:rPr>
        <w:t xml:space="preserve"> can be used</w:t>
      </w:r>
      <w:r w:rsidR="003728C8" w:rsidRPr="003728C8">
        <w:rPr>
          <w:rFonts w:ascii="Times New Roman" w:hAnsi="Times New Roman" w:cs="Times New Roman"/>
        </w:rPr>
        <w:t>.</w:t>
      </w:r>
      <w:r w:rsidR="00B51F69">
        <w:rPr>
          <w:rFonts w:ascii="Times New Roman" w:hAnsi="Times New Roman" w:cs="Times New Roman"/>
        </w:rPr>
        <w:t xml:space="preserve"> </w:t>
      </w:r>
      <w:r w:rsidRPr="00FB3E10">
        <w:rPr>
          <w:rFonts w:ascii="Times New Roman" w:hAnsi="Times New Roman" w:cs="Times New Roman"/>
        </w:rPr>
        <w:t xml:space="preserve">These are </w:t>
      </w:r>
      <w:r w:rsidR="00B51F69">
        <w:rPr>
          <w:rFonts w:ascii="Times New Roman" w:hAnsi="Times New Roman" w:cs="Times New Roman"/>
        </w:rPr>
        <w:t>just proposals and should not be taken as binding. Other innovative means can be explored.</w:t>
      </w:r>
    </w:p>
    <w:p w:rsidR="00FB3E10" w:rsidRPr="00FB3E10" w:rsidRDefault="00FB3E10" w:rsidP="004F2180">
      <w:pPr>
        <w:rPr>
          <w:rFonts w:ascii="Times New Roman" w:hAnsi="Times New Roman" w:cs="Times New Roman"/>
        </w:rPr>
      </w:pPr>
    </w:p>
    <w:p w:rsidR="004F2180" w:rsidRPr="00FB3E10" w:rsidRDefault="00FB3E10" w:rsidP="004F2180">
      <w:pPr>
        <w:rPr>
          <w:rFonts w:ascii="Times New Roman" w:hAnsi="Times New Roman" w:cs="Times New Roman"/>
        </w:rPr>
      </w:pPr>
      <w:r>
        <w:rPr>
          <w:rFonts w:ascii="Times New Roman" w:hAnsi="Times New Roman" w:cs="Times New Roman"/>
        </w:rPr>
        <w:t>Table 4: Data analysis matrix</w:t>
      </w:r>
    </w:p>
    <w:tbl>
      <w:tblPr>
        <w:tblStyle w:val="TableGrid"/>
        <w:tblW w:w="9648" w:type="dxa"/>
        <w:tblLook w:val="04A0" w:firstRow="1" w:lastRow="0" w:firstColumn="1" w:lastColumn="0" w:noHBand="0" w:noVBand="1"/>
      </w:tblPr>
      <w:tblGrid>
        <w:gridCol w:w="3528"/>
        <w:gridCol w:w="3150"/>
        <w:gridCol w:w="2970"/>
      </w:tblGrid>
      <w:tr w:rsidR="004F2180" w:rsidTr="00F26DFF">
        <w:trPr>
          <w:tblHeader/>
        </w:trPr>
        <w:tc>
          <w:tcPr>
            <w:tcW w:w="3528" w:type="dxa"/>
            <w:shd w:val="clear" w:color="auto" w:fill="BFBFBF" w:themeFill="background1" w:themeFillShade="BF"/>
          </w:tcPr>
          <w:p w:rsidR="004F2180" w:rsidRPr="00B27698" w:rsidRDefault="004F2180" w:rsidP="00672F9D">
            <w:pPr>
              <w:rPr>
                <w:rFonts w:ascii="Times New Roman" w:hAnsi="Times New Roman" w:cs="Times New Roman"/>
                <w:b/>
              </w:rPr>
            </w:pPr>
            <w:r w:rsidRPr="00B27698">
              <w:rPr>
                <w:rFonts w:ascii="Times New Roman" w:hAnsi="Times New Roman" w:cs="Times New Roman"/>
                <w:b/>
              </w:rPr>
              <w:t>Question</w:t>
            </w:r>
          </w:p>
        </w:tc>
        <w:tc>
          <w:tcPr>
            <w:tcW w:w="3150" w:type="dxa"/>
            <w:shd w:val="clear" w:color="auto" w:fill="BFBFBF" w:themeFill="background1" w:themeFillShade="BF"/>
          </w:tcPr>
          <w:p w:rsidR="004F2180" w:rsidRPr="00B27698" w:rsidRDefault="004F2180" w:rsidP="00672F9D">
            <w:pPr>
              <w:rPr>
                <w:rFonts w:ascii="Times New Roman" w:hAnsi="Times New Roman" w:cs="Times New Roman"/>
                <w:b/>
              </w:rPr>
            </w:pPr>
            <w:r w:rsidRPr="00B27698">
              <w:rPr>
                <w:rFonts w:ascii="Times New Roman" w:hAnsi="Times New Roman" w:cs="Times New Roman"/>
                <w:b/>
              </w:rPr>
              <w:t>Statistical analysis</w:t>
            </w:r>
          </w:p>
        </w:tc>
        <w:tc>
          <w:tcPr>
            <w:tcW w:w="2970" w:type="dxa"/>
            <w:shd w:val="clear" w:color="auto" w:fill="BFBFBF" w:themeFill="background1" w:themeFillShade="BF"/>
          </w:tcPr>
          <w:p w:rsidR="004F2180" w:rsidRPr="00B27698" w:rsidRDefault="004F2180" w:rsidP="00672F9D">
            <w:pPr>
              <w:rPr>
                <w:rFonts w:ascii="Times New Roman" w:hAnsi="Times New Roman" w:cs="Times New Roman"/>
                <w:b/>
              </w:rPr>
            </w:pPr>
            <w:r w:rsidRPr="00B27698">
              <w:rPr>
                <w:rFonts w:ascii="Times New Roman" w:hAnsi="Times New Roman" w:cs="Times New Roman"/>
                <w:b/>
              </w:rPr>
              <w:t>Justification</w:t>
            </w:r>
          </w:p>
        </w:tc>
      </w:tr>
      <w:tr w:rsidR="004F2180" w:rsidTr="00F26DFF">
        <w:tc>
          <w:tcPr>
            <w:tcW w:w="3528" w:type="dxa"/>
          </w:tcPr>
          <w:p w:rsidR="004F2180" w:rsidRPr="00462AE5" w:rsidRDefault="004F2180" w:rsidP="008E05DF">
            <w:pPr>
              <w:rPr>
                <w:rFonts w:ascii="Times New Roman" w:hAnsi="Times New Roman" w:cs="Times New Roman"/>
              </w:rPr>
            </w:pPr>
            <w:r>
              <w:rPr>
                <w:rFonts w:ascii="Times New Roman" w:hAnsi="Times New Roman" w:cs="Times New Roman"/>
              </w:rPr>
              <w:t xml:space="preserve">7.  Fish </w:t>
            </w:r>
            <w:r w:rsidR="005D44C6">
              <w:rPr>
                <w:rFonts w:ascii="Times New Roman" w:hAnsi="Times New Roman" w:cs="Times New Roman"/>
              </w:rPr>
              <w:t>s</w:t>
            </w:r>
            <w:r>
              <w:rPr>
                <w:rFonts w:ascii="Times New Roman" w:hAnsi="Times New Roman" w:cs="Times New Roman"/>
              </w:rPr>
              <w:t>pecies traded within the corridor including capture and aquaculture</w:t>
            </w:r>
          </w:p>
        </w:tc>
        <w:tc>
          <w:tcPr>
            <w:tcW w:w="3150" w:type="dxa"/>
          </w:tcPr>
          <w:p w:rsidR="004F2180" w:rsidRPr="00767177" w:rsidRDefault="004F2180" w:rsidP="00672F9D">
            <w:pPr>
              <w:rPr>
                <w:rFonts w:ascii="Times New Roman" w:hAnsi="Times New Roman" w:cs="Times New Roman"/>
              </w:rPr>
            </w:pPr>
            <w:r>
              <w:rPr>
                <w:rFonts w:ascii="Times New Roman" w:hAnsi="Times New Roman" w:cs="Times New Roman"/>
              </w:rPr>
              <w:t xml:space="preserve">Analysis of variance (ANOVA) test: </w:t>
            </w:r>
          </w:p>
        </w:tc>
        <w:tc>
          <w:tcPr>
            <w:tcW w:w="2970" w:type="dxa"/>
          </w:tcPr>
          <w:p w:rsidR="004F2180" w:rsidRDefault="004F2180" w:rsidP="00672F9D">
            <w:pPr>
              <w:rPr>
                <w:rFonts w:ascii="Times New Roman" w:hAnsi="Times New Roman" w:cs="Times New Roman"/>
              </w:rPr>
            </w:pPr>
            <w:r>
              <w:rPr>
                <w:rFonts w:ascii="Times New Roman" w:hAnsi="Times New Roman" w:cs="Times New Roman"/>
              </w:rPr>
              <w:t>Compare estimated amounts among countries, species, and products.</w:t>
            </w:r>
          </w:p>
        </w:tc>
      </w:tr>
      <w:tr w:rsidR="004F2180" w:rsidTr="00F26DFF">
        <w:tc>
          <w:tcPr>
            <w:tcW w:w="3528" w:type="dxa"/>
          </w:tcPr>
          <w:p w:rsidR="004F2180" w:rsidRDefault="004F2180" w:rsidP="006D5CC3">
            <w:pPr>
              <w:rPr>
                <w:rFonts w:ascii="Times New Roman" w:hAnsi="Times New Roman" w:cs="Times New Roman"/>
              </w:rPr>
            </w:pPr>
            <w:r w:rsidRPr="00462AE5">
              <w:rPr>
                <w:rFonts w:ascii="Times New Roman" w:hAnsi="Times New Roman" w:cs="Times New Roman"/>
              </w:rPr>
              <w:lastRenderedPageBreak/>
              <w:t>8. Why are these fish species preferred in the informal trade?</w:t>
            </w:r>
          </w:p>
        </w:tc>
        <w:tc>
          <w:tcPr>
            <w:tcW w:w="3150" w:type="dxa"/>
          </w:tcPr>
          <w:p w:rsidR="004F2180" w:rsidRPr="00767177" w:rsidRDefault="004F2180" w:rsidP="00672F9D">
            <w:pPr>
              <w:rPr>
                <w:rFonts w:ascii="Times New Roman" w:hAnsi="Times New Roman" w:cs="Times New Roman"/>
              </w:rPr>
            </w:pPr>
            <w:r w:rsidRPr="00767177">
              <w:rPr>
                <w:rFonts w:ascii="Times New Roman" w:hAnsi="Times New Roman" w:cs="Times New Roman"/>
              </w:rPr>
              <w:t>Chi-</w:t>
            </w:r>
            <w:r>
              <w:rPr>
                <w:rFonts w:ascii="Times New Roman" w:hAnsi="Times New Roman" w:cs="Times New Roman"/>
              </w:rPr>
              <w:t>square</w:t>
            </w:r>
            <w:r w:rsidRPr="00767177">
              <w:rPr>
                <w:rFonts w:ascii="Times New Roman" w:hAnsi="Times New Roman" w:cs="Times New Roman"/>
              </w:rPr>
              <w:t xml:space="preserve"> contingency table</w:t>
            </w:r>
          </w:p>
        </w:tc>
        <w:tc>
          <w:tcPr>
            <w:tcW w:w="2970" w:type="dxa"/>
          </w:tcPr>
          <w:p w:rsidR="004F2180" w:rsidRDefault="004F2180" w:rsidP="00672F9D">
            <w:pPr>
              <w:rPr>
                <w:rFonts w:ascii="Times New Roman" w:hAnsi="Times New Roman" w:cs="Times New Roman"/>
              </w:rPr>
            </w:pPr>
            <w:r>
              <w:rPr>
                <w:rFonts w:ascii="Times New Roman" w:hAnsi="Times New Roman" w:cs="Times New Roman"/>
              </w:rPr>
              <w:t>Test if preference to certain species or product is significant</w:t>
            </w:r>
          </w:p>
        </w:tc>
      </w:tr>
      <w:tr w:rsidR="004F2180" w:rsidTr="00F26DFF">
        <w:tc>
          <w:tcPr>
            <w:tcW w:w="3528" w:type="dxa"/>
          </w:tcPr>
          <w:p w:rsidR="004F2180" w:rsidRDefault="004F2180" w:rsidP="006D5CC3">
            <w:pPr>
              <w:rPr>
                <w:rFonts w:ascii="Times New Roman" w:hAnsi="Times New Roman" w:cs="Times New Roman"/>
              </w:rPr>
            </w:pPr>
            <w:r w:rsidRPr="00C5203C">
              <w:rPr>
                <w:rFonts w:ascii="Times New Roman" w:hAnsi="Times New Roman" w:cs="Times New Roman"/>
              </w:rPr>
              <w:t>9. List the people involved in the informal regional fish trade</w:t>
            </w:r>
          </w:p>
        </w:tc>
        <w:tc>
          <w:tcPr>
            <w:tcW w:w="3150" w:type="dxa"/>
          </w:tcPr>
          <w:p w:rsidR="004F2180" w:rsidRDefault="006D5CC3" w:rsidP="00672F9D">
            <w:pPr>
              <w:rPr>
                <w:rFonts w:ascii="Times New Roman" w:hAnsi="Times New Roman" w:cs="Times New Roman"/>
              </w:rPr>
            </w:pPr>
            <w:r>
              <w:rPr>
                <w:rFonts w:ascii="Times New Roman" w:hAnsi="Times New Roman" w:cs="Times New Roman"/>
              </w:rPr>
              <w:t>Descriptive statistics</w:t>
            </w:r>
          </w:p>
        </w:tc>
        <w:tc>
          <w:tcPr>
            <w:tcW w:w="2970" w:type="dxa"/>
          </w:tcPr>
          <w:p w:rsidR="004F2180" w:rsidRDefault="006D5CC3" w:rsidP="006D5CC3">
            <w:pPr>
              <w:rPr>
                <w:rFonts w:ascii="Times New Roman" w:hAnsi="Times New Roman" w:cs="Times New Roman"/>
              </w:rPr>
            </w:pPr>
            <w:r>
              <w:rPr>
                <w:rFonts w:ascii="Times New Roman" w:hAnsi="Times New Roman" w:cs="Times New Roman"/>
              </w:rPr>
              <w:t>Use tables to show the categories of people.</w:t>
            </w:r>
          </w:p>
        </w:tc>
      </w:tr>
      <w:tr w:rsidR="004F2180" w:rsidTr="00F26DFF">
        <w:tc>
          <w:tcPr>
            <w:tcW w:w="3528" w:type="dxa"/>
          </w:tcPr>
          <w:p w:rsidR="004F2180" w:rsidRDefault="004F2180" w:rsidP="006D5CC3">
            <w:pPr>
              <w:rPr>
                <w:rFonts w:ascii="Times New Roman" w:hAnsi="Times New Roman" w:cs="Times New Roman"/>
              </w:rPr>
            </w:pPr>
            <w:r w:rsidRPr="00C5203C">
              <w:rPr>
                <w:rFonts w:ascii="Times New Roman" w:hAnsi="Times New Roman" w:cs="Times New Roman"/>
              </w:rPr>
              <w:t>10. What do women do mostly in informal regional fish trade?</w:t>
            </w:r>
            <w:r>
              <w:rPr>
                <w:rFonts w:ascii="Times New Roman" w:hAnsi="Times New Roman" w:cs="Times New Roman"/>
              </w:rPr>
              <w:t xml:space="preserve"> </w:t>
            </w:r>
          </w:p>
        </w:tc>
        <w:tc>
          <w:tcPr>
            <w:tcW w:w="3150" w:type="dxa"/>
          </w:tcPr>
          <w:p w:rsidR="004F2180" w:rsidRDefault="004F2180" w:rsidP="00672F9D">
            <w:pPr>
              <w:rPr>
                <w:rFonts w:ascii="Times New Roman" w:hAnsi="Times New Roman" w:cs="Times New Roman"/>
              </w:rPr>
            </w:pPr>
            <w:r>
              <w:rPr>
                <w:rFonts w:ascii="Times New Roman" w:hAnsi="Times New Roman" w:cs="Times New Roman"/>
              </w:rPr>
              <w:t>Descriptive statistic</w:t>
            </w:r>
          </w:p>
        </w:tc>
        <w:tc>
          <w:tcPr>
            <w:tcW w:w="2970" w:type="dxa"/>
          </w:tcPr>
          <w:p w:rsidR="004F2180" w:rsidRDefault="004F2180" w:rsidP="00672F9D">
            <w:pPr>
              <w:rPr>
                <w:rFonts w:ascii="Times New Roman" w:hAnsi="Times New Roman" w:cs="Times New Roman"/>
              </w:rPr>
            </w:pPr>
            <w:r>
              <w:rPr>
                <w:rFonts w:ascii="Times New Roman" w:hAnsi="Times New Roman" w:cs="Times New Roman"/>
              </w:rPr>
              <w:t>Use graphs to illustrate the activities women do in the informal trade and the amount of fish or product they trade</w:t>
            </w:r>
          </w:p>
        </w:tc>
      </w:tr>
      <w:tr w:rsidR="004F2180" w:rsidTr="00F26DFF">
        <w:tc>
          <w:tcPr>
            <w:tcW w:w="3528" w:type="dxa"/>
          </w:tcPr>
          <w:p w:rsidR="004F2180" w:rsidRPr="00C5203C" w:rsidRDefault="004F2180" w:rsidP="00672F9D">
            <w:pPr>
              <w:rPr>
                <w:rFonts w:ascii="Times New Roman" w:hAnsi="Times New Roman" w:cs="Times New Roman"/>
              </w:rPr>
            </w:pPr>
            <w:r>
              <w:rPr>
                <w:rFonts w:ascii="Times New Roman" w:hAnsi="Times New Roman" w:cs="Times New Roman"/>
              </w:rPr>
              <w:t xml:space="preserve">11. </w:t>
            </w:r>
            <w:r w:rsidRPr="00C5203C">
              <w:rPr>
                <w:rFonts w:ascii="Times New Roman" w:hAnsi="Times New Roman" w:cs="Times New Roman"/>
              </w:rPr>
              <w:t>Name the fishing water body from which fish species informally crossing the border come from</w:t>
            </w:r>
          </w:p>
          <w:p w:rsidR="004F2180" w:rsidRDefault="004F2180" w:rsidP="00672F9D">
            <w:pPr>
              <w:rPr>
                <w:rFonts w:ascii="Times New Roman" w:hAnsi="Times New Roman" w:cs="Times New Roman"/>
              </w:rPr>
            </w:pPr>
          </w:p>
        </w:tc>
        <w:tc>
          <w:tcPr>
            <w:tcW w:w="3150" w:type="dxa"/>
          </w:tcPr>
          <w:p w:rsidR="004F2180" w:rsidRDefault="004F2180" w:rsidP="00FB3E10">
            <w:pPr>
              <w:rPr>
                <w:rFonts w:ascii="Times New Roman" w:hAnsi="Times New Roman" w:cs="Times New Roman"/>
              </w:rPr>
            </w:pPr>
            <w:r>
              <w:rPr>
                <w:rFonts w:ascii="Times New Roman" w:hAnsi="Times New Roman" w:cs="Times New Roman"/>
              </w:rPr>
              <w:t xml:space="preserve">Use </w:t>
            </w:r>
            <w:r w:rsidR="00FB3E10" w:rsidRPr="006D5CC3">
              <w:rPr>
                <w:rFonts w:ascii="Times New Roman" w:hAnsi="Times New Roman" w:cs="Times New Roman"/>
                <w:i/>
              </w:rPr>
              <w:t>t</w:t>
            </w:r>
            <w:r w:rsidR="00FB3E10">
              <w:rPr>
                <w:rFonts w:ascii="Times New Roman" w:hAnsi="Times New Roman" w:cs="Times New Roman"/>
              </w:rPr>
              <w:t xml:space="preserve"> </w:t>
            </w:r>
            <w:r>
              <w:rPr>
                <w:rFonts w:ascii="Times New Roman" w:hAnsi="Times New Roman" w:cs="Times New Roman"/>
              </w:rPr>
              <w:t>-test or</w:t>
            </w:r>
            <w:r w:rsidR="00FB3E10">
              <w:rPr>
                <w:rFonts w:ascii="Times New Roman" w:hAnsi="Times New Roman" w:cs="Times New Roman"/>
              </w:rPr>
              <w:t xml:space="preserve"> Analysis of variance (</w:t>
            </w:r>
            <w:r w:rsidR="008E05DF">
              <w:rPr>
                <w:rFonts w:ascii="Times New Roman" w:hAnsi="Times New Roman" w:cs="Times New Roman"/>
              </w:rPr>
              <w:t>ANOVA</w:t>
            </w:r>
            <w:r w:rsidR="00FB3E10">
              <w:rPr>
                <w:rFonts w:ascii="Times New Roman" w:hAnsi="Times New Roman" w:cs="Times New Roman"/>
              </w:rPr>
              <w:t>)</w:t>
            </w:r>
            <w:r w:rsidR="008E05DF">
              <w:rPr>
                <w:rFonts w:ascii="Times New Roman" w:hAnsi="Times New Roman" w:cs="Times New Roman"/>
              </w:rPr>
              <w:t xml:space="preserve"> </w:t>
            </w:r>
          </w:p>
        </w:tc>
        <w:tc>
          <w:tcPr>
            <w:tcW w:w="2970" w:type="dxa"/>
          </w:tcPr>
          <w:p w:rsidR="004F2180" w:rsidRDefault="004F2180" w:rsidP="00672F9D">
            <w:pPr>
              <w:rPr>
                <w:rFonts w:ascii="Times New Roman" w:hAnsi="Times New Roman" w:cs="Times New Roman"/>
              </w:rPr>
            </w:pPr>
            <w:r>
              <w:rPr>
                <w:rFonts w:ascii="Times New Roman" w:hAnsi="Times New Roman" w:cs="Times New Roman"/>
              </w:rPr>
              <w:t>Use graph to show where different type of fish species crossing the border come from. Then use a statistical test to compare the amount of fish species crossing the border.</w:t>
            </w:r>
          </w:p>
        </w:tc>
      </w:tr>
      <w:tr w:rsidR="004F2180" w:rsidTr="00F26DFF">
        <w:tc>
          <w:tcPr>
            <w:tcW w:w="3528" w:type="dxa"/>
          </w:tcPr>
          <w:p w:rsidR="004F2180" w:rsidRDefault="004F2180" w:rsidP="006D5CC3">
            <w:pPr>
              <w:rPr>
                <w:rFonts w:ascii="Times New Roman" w:hAnsi="Times New Roman" w:cs="Times New Roman"/>
              </w:rPr>
            </w:pPr>
            <w:r w:rsidRPr="0098623D">
              <w:rPr>
                <w:rFonts w:ascii="Times New Roman" w:hAnsi="Times New Roman" w:cs="Times New Roman"/>
              </w:rPr>
              <w:t xml:space="preserve">12. Which fish species crosses the border in large quantities? </w:t>
            </w:r>
          </w:p>
        </w:tc>
        <w:tc>
          <w:tcPr>
            <w:tcW w:w="3150" w:type="dxa"/>
          </w:tcPr>
          <w:p w:rsidR="004F2180" w:rsidRDefault="00FB3E10" w:rsidP="00672F9D">
            <w:pPr>
              <w:rPr>
                <w:rFonts w:ascii="Times New Roman" w:hAnsi="Times New Roman" w:cs="Times New Roman"/>
              </w:rPr>
            </w:pPr>
            <w:r w:rsidRPr="006D5CC3">
              <w:rPr>
                <w:rFonts w:ascii="Times New Roman" w:hAnsi="Times New Roman" w:cs="Times New Roman"/>
                <w:i/>
              </w:rPr>
              <w:t>t</w:t>
            </w:r>
            <w:r w:rsidR="006D5CC3">
              <w:rPr>
                <w:rFonts w:ascii="Times New Roman" w:hAnsi="Times New Roman" w:cs="Times New Roman"/>
              </w:rPr>
              <w:t xml:space="preserve"> </w:t>
            </w:r>
            <w:r w:rsidR="004F2180">
              <w:rPr>
                <w:rFonts w:ascii="Times New Roman" w:hAnsi="Times New Roman" w:cs="Times New Roman"/>
              </w:rPr>
              <w:t xml:space="preserve">-test or </w:t>
            </w:r>
            <w:r>
              <w:rPr>
                <w:rFonts w:ascii="Times New Roman" w:hAnsi="Times New Roman" w:cs="Times New Roman"/>
              </w:rPr>
              <w:t>Analysis of variance (</w:t>
            </w:r>
            <w:r w:rsidR="008E05DF">
              <w:rPr>
                <w:rFonts w:ascii="Times New Roman" w:hAnsi="Times New Roman" w:cs="Times New Roman"/>
              </w:rPr>
              <w:t>ANOVA</w:t>
            </w:r>
            <w:r>
              <w:rPr>
                <w:rFonts w:ascii="Times New Roman" w:hAnsi="Times New Roman" w:cs="Times New Roman"/>
              </w:rPr>
              <w:t>)</w:t>
            </w:r>
          </w:p>
        </w:tc>
        <w:tc>
          <w:tcPr>
            <w:tcW w:w="2970" w:type="dxa"/>
          </w:tcPr>
          <w:p w:rsidR="004F2180" w:rsidRDefault="004F2180" w:rsidP="00672F9D">
            <w:pPr>
              <w:rPr>
                <w:rFonts w:ascii="Times New Roman" w:hAnsi="Times New Roman" w:cs="Times New Roman"/>
              </w:rPr>
            </w:pPr>
            <w:r>
              <w:rPr>
                <w:rFonts w:ascii="Times New Roman" w:hAnsi="Times New Roman" w:cs="Times New Roman"/>
              </w:rPr>
              <w:t>Compare the amount of fish species crossing the border.</w:t>
            </w:r>
          </w:p>
          <w:p w:rsidR="004F2180" w:rsidRDefault="004F2180" w:rsidP="00672F9D">
            <w:pPr>
              <w:rPr>
                <w:rFonts w:ascii="Times New Roman" w:hAnsi="Times New Roman" w:cs="Times New Roman"/>
              </w:rPr>
            </w:pPr>
            <w:r>
              <w:rPr>
                <w:rFonts w:ascii="Times New Roman" w:hAnsi="Times New Roman" w:cs="Times New Roman"/>
              </w:rPr>
              <w:t>Tabulate the species of fish and channels used.</w:t>
            </w:r>
          </w:p>
        </w:tc>
      </w:tr>
      <w:tr w:rsidR="004F2180" w:rsidTr="00F26DFF">
        <w:tc>
          <w:tcPr>
            <w:tcW w:w="3528" w:type="dxa"/>
          </w:tcPr>
          <w:p w:rsidR="004F2180" w:rsidRPr="0098623D" w:rsidRDefault="004F2180" w:rsidP="006D5CC3">
            <w:pPr>
              <w:rPr>
                <w:rFonts w:ascii="Times New Roman" w:hAnsi="Times New Roman" w:cs="Times New Roman"/>
              </w:rPr>
            </w:pPr>
            <w:r w:rsidRPr="0098623D">
              <w:rPr>
                <w:rFonts w:ascii="Times New Roman" w:hAnsi="Times New Roman" w:cs="Times New Roman"/>
              </w:rPr>
              <w:t>13. Which trade channels frequently used for each fish species traded informally in the corridor?</w:t>
            </w:r>
            <w:r>
              <w:rPr>
                <w:rFonts w:ascii="Times New Roman" w:hAnsi="Times New Roman" w:cs="Times New Roman"/>
              </w:rPr>
              <w:t xml:space="preserve"> </w:t>
            </w:r>
          </w:p>
        </w:tc>
        <w:tc>
          <w:tcPr>
            <w:tcW w:w="3150" w:type="dxa"/>
          </w:tcPr>
          <w:p w:rsidR="004F2180" w:rsidRDefault="004F2180" w:rsidP="00672F9D">
            <w:pPr>
              <w:rPr>
                <w:rFonts w:ascii="Times New Roman" w:hAnsi="Times New Roman" w:cs="Times New Roman"/>
              </w:rPr>
            </w:pPr>
            <w:r w:rsidRPr="00767177">
              <w:rPr>
                <w:rFonts w:ascii="Times New Roman" w:hAnsi="Times New Roman" w:cs="Times New Roman"/>
              </w:rPr>
              <w:t>Chi-</w:t>
            </w:r>
            <w:r>
              <w:rPr>
                <w:rFonts w:ascii="Times New Roman" w:hAnsi="Times New Roman" w:cs="Times New Roman"/>
              </w:rPr>
              <w:t>square</w:t>
            </w:r>
            <w:r w:rsidRPr="00767177">
              <w:rPr>
                <w:rFonts w:ascii="Times New Roman" w:hAnsi="Times New Roman" w:cs="Times New Roman"/>
              </w:rPr>
              <w:t xml:space="preserve"> contingency table</w:t>
            </w:r>
          </w:p>
        </w:tc>
        <w:tc>
          <w:tcPr>
            <w:tcW w:w="2970" w:type="dxa"/>
          </w:tcPr>
          <w:p w:rsidR="004F2180" w:rsidRDefault="004F2180" w:rsidP="00672F9D">
            <w:pPr>
              <w:rPr>
                <w:rFonts w:ascii="Times New Roman" w:hAnsi="Times New Roman" w:cs="Times New Roman"/>
              </w:rPr>
            </w:pPr>
            <w:r>
              <w:rPr>
                <w:rFonts w:ascii="Times New Roman" w:hAnsi="Times New Roman" w:cs="Times New Roman"/>
              </w:rPr>
              <w:t>Test if there is preference to certain trade channels.</w:t>
            </w:r>
          </w:p>
          <w:p w:rsidR="004F2180" w:rsidRDefault="004F2180" w:rsidP="00672F9D">
            <w:pPr>
              <w:rPr>
                <w:rFonts w:ascii="Times New Roman" w:hAnsi="Times New Roman" w:cs="Times New Roman"/>
              </w:rPr>
            </w:pPr>
          </w:p>
        </w:tc>
      </w:tr>
      <w:tr w:rsidR="004F2180" w:rsidTr="00F26DFF">
        <w:tc>
          <w:tcPr>
            <w:tcW w:w="3528" w:type="dxa"/>
          </w:tcPr>
          <w:p w:rsidR="004F2180" w:rsidRDefault="004F2180" w:rsidP="006D5CC3">
            <w:pPr>
              <w:rPr>
                <w:rFonts w:ascii="Times New Roman" w:hAnsi="Times New Roman" w:cs="Times New Roman"/>
              </w:rPr>
            </w:pPr>
            <w:r w:rsidRPr="0098623D">
              <w:rPr>
                <w:rFonts w:ascii="Times New Roman" w:hAnsi="Times New Roman" w:cs="Times New Roman"/>
              </w:rPr>
              <w:t>14. Which transportation means among the mentioned is most efficient and cheap?</w:t>
            </w:r>
            <w:r>
              <w:rPr>
                <w:rFonts w:ascii="Times New Roman" w:hAnsi="Times New Roman" w:cs="Times New Roman"/>
              </w:rPr>
              <w:t xml:space="preserve"> </w:t>
            </w:r>
          </w:p>
        </w:tc>
        <w:tc>
          <w:tcPr>
            <w:tcW w:w="3150" w:type="dxa"/>
          </w:tcPr>
          <w:p w:rsidR="004F2180" w:rsidRDefault="004F2180" w:rsidP="00672F9D">
            <w:pPr>
              <w:rPr>
                <w:rFonts w:ascii="Times New Roman" w:hAnsi="Times New Roman" w:cs="Times New Roman"/>
              </w:rPr>
            </w:pPr>
            <w:r>
              <w:rPr>
                <w:rFonts w:ascii="Times New Roman" w:hAnsi="Times New Roman" w:cs="Times New Roman"/>
              </w:rPr>
              <w:t>Chi-square contingency tables</w:t>
            </w:r>
          </w:p>
        </w:tc>
        <w:tc>
          <w:tcPr>
            <w:tcW w:w="2970" w:type="dxa"/>
          </w:tcPr>
          <w:p w:rsidR="004F2180" w:rsidRDefault="004F2180" w:rsidP="00672F9D">
            <w:pPr>
              <w:rPr>
                <w:rFonts w:ascii="Times New Roman" w:hAnsi="Times New Roman" w:cs="Times New Roman"/>
              </w:rPr>
            </w:pPr>
            <w:r>
              <w:rPr>
                <w:rFonts w:ascii="Times New Roman" w:hAnsi="Times New Roman" w:cs="Times New Roman"/>
              </w:rPr>
              <w:t>Test if preferences for certain types of transport against the cost involved</w:t>
            </w:r>
          </w:p>
        </w:tc>
      </w:tr>
      <w:tr w:rsidR="004F2180" w:rsidTr="00F26DFF">
        <w:tc>
          <w:tcPr>
            <w:tcW w:w="3528" w:type="dxa"/>
          </w:tcPr>
          <w:p w:rsidR="004F2180" w:rsidRPr="0098623D" w:rsidRDefault="004F2180" w:rsidP="00672F9D">
            <w:pPr>
              <w:rPr>
                <w:rFonts w:ascii="Times New Roman" w:hAnsi="Times New Roman" w:cs="Times New Roman"/>
              </w:rPr>
            </w:pPr>
            <w:r w:rsidRPr="0098623D">
              <w:rPr>
                <w:rFonts w:ascii="Times New Roman" w:hAnsi="Times New Roman" w:cs="Times New Roman"/>
              </w:rPr>
              <w:t>15. What fish products are in higher demand (list according to demand level)</w:t>
            </w:r>
          </w:p>
        </w:tc>
        <w:tc>
          <w:tcPr>
            <w:tcW w:w="3150" w:type="dxa"/>
          </w:tcPr>
          <w:p w:rsidR="004F2180" w:rsidRDefault="004F2180" w:rsidP="00672F9D">
            <w:pPr>
              <w:rPr>
                <w:rFonts w:ascii="Times New Roman" w:hAnsi="Times New Roman" w:cs="Times New Roman"/>
              </w:rPr>
            </w:pPr>
            <w:r>
              <w:rPr>
                <w:rFonts w:ascii="Times New Roman" w:hAnsi="Times New Roman" w:cs="Times New Roman"/>
              </w:rPr>
              <w:t>Descriptive statistics</w:t>
            </w:r>
          </w:p>
        </w:tc>
        <w:tc>
          <w:tcPr>
            <w:tcW w:w="2970" w:type="dxa"/>
          </w:tcPr>
          <w:p w:rsidR="004F2180" w:rsidRDefault="004F2180" w:rsidP="00672F9D">
            <w:pPr>
              <w:rPr>
                <w:rFonts w:ascii="Times New Roman" w:hAnsi="Times New Roman" w:cs="Times New Roman"/>
              </w:rPr>
            </w:pPr>
            <w:r>
              <w:rPr>
                <w:rFonts w:ascii="Times New Roman" w:hAnsi="Times New Roman" w:cs="Times New Roman"/>
              </w:rPr>
              <w:t>Use graphs to show the kind of fish product traded and the level of demand.</w:t>
            </w:r>
          </w:p>
        </w:tc>
      </w:tr>
      <w:tr w:rsidR="004F2180" w:rsidTr="00F26DFF">
        <w:tc>
          <w:tcPr>
            <w:tcW w:w="3528" w:type="dxa"/>
          </w:tcPr>
          <w:p w:rsidR="004F2180" w:rsidRPr="0098623D" w:rsidRDefault="004F2180" w:rsidP="006D5CC3">
            <w:pPr>
              <w:rPr>
                <w:rFonts w:ascii="Times New Roman" w:hAnsi="Times New Roman" w:cs="Times New Roman"/>
              </w:rPr>
            </w:pPr>
            <w:r w:rsidRPr="0098623D">
              <w:rPr>
                <w:rFonts w:ascii="Times New Roman" w:hAnsi="Times New Roman" w:cs="Times New Roman"/>
              </w:rPr>
              <w:t>16. What are the processing stages for the fish products that are in high demand?</w:t>
            </w:r>
            <w:r w:rsidRPr="0098623D">
              <w:rPr>
                <w:rFonts w:ascii="Times New Roman" w:hAnsi="Times New Roman" w:cs="Times New Roman"/>
                <w:b/>
                <w:i/>
              </w:rPr>
              <w:t xml:space="preserve"> </w:t>
            </w:r>
          </w:p>
        </w:tc>
        <w:tc>
          <w:tcPr>
            <w:tcW w:w="3150" w:type="dxa"/>
          </w:tcPr>
          <w:p w:rsidR="004F2180" w:rsidRDefault="004F2180" w:rsidP="00672F9D">
            <w:pPr>
              <w:rPr>
                <w:rFonts w:ascii="Times New Roman" w:hAnsi="Times New Roman" w:cs="Times New Roman"/>
              </w:rPr>
            </w:pPr>
            <w:r>
              <w:rPr>
                <w:rFonts w:ascii="Times New Roman" w:hAnsi="Times New Roman" w:cs="Times New Roman"/>
              </w:rPr>
              <w:t>Descriptive statistics</w:t>
            </w:r>
          </w:p>
        </w:tc>
        <w:tc>
          <w:tcPr>
            <w:tcW w:w="2970" w:type="dxa"/>
          </w:tcPr>
          <w:p w:rsidR="004F2180" w:rsidRDefault="004F2180" w:rsidP="00672F9D">
            <w:pPr>
              <w:rPr>
                <w:rFonts w:ascii="Times New Roman" w:hAnsi="Times New Roman" w:cs="Times New Roman"/>
              </w:rPr>
            </w:pPr>
            <w:r>
              <w:rPr>
                <w:rFonts w:ascii="Times New Roman" w:hAnsi="Times New Roman" w:cs="Times New Roman"/>
              </w:rPr>
              <w:t>Use tables to show the processing stages.</w:t>
            </w:r>
          </w:p>
        </w:tc>
      </w:tr>
      <w:tr w:rsidR="004F2180" w:rsidTr="00F26DFF">
        <w:tc>
          <w:tcPr>
            <w:tcW w:w="3528" w:type="dxa"/>
          </w:tcPr>
          <w:p w:rsidR="004F2180" w:rsidRDefault="004F2180" w:rsidP="00672F9D">
            <w:pPr>
              <w:rPr>
                <w:rFonts w:ascii="Times New Roman" w:hAnsi="Times New Roman" w:cs="Times New Roman"/>
              </w:rPr>
            </w:pPr>
            <w:r w:rsidRPr="00835724">
              <w:rPr>
                <w:rFonts w:ascii="Times New Roman" w:hAnsi="Times New Roman" w:cs="Times New Roman"/>
              </w:rPr>
              <w:t>17. Quantify number of people involved in the informal regional fish trade</w:t>
            </w:r>
            <w:r>
              <w:rPr>
                <w:rFonts w:ascii="Times New Roman" w:hAnsi="Times New Roman" w:cs="Times New Roman"/>
              </w:rPr>
              <w:t>.</w:t>
            </w:r>
          </w:p>
          <w:p w:rsidR="006D5CC3" w:rsidRDefault="006D5CC3" w:rsidP="00672F9D">
            <w:pPr>
              <w:rPr>
                <w:rFonts w:ascii="Times New Roman" w:hAnsi="Times New Roman" w:cs="Times New Roman"/>
              </w:rPr>
            </w:pPr>
          </w:p>
          <w:p w:rsidR="004F2180" w:rsidRPr="00835724" w:rsidRDefault="004F2180" w:rsidP="00672F9D">
            <w:pPr>
              <w:pStyle w:val="ListParagraph"/>
              <w:numPr>
                <w:ilvl w:val="0"/>
                <w:numId w:val="20"/>
              </w:numPr>
              <w:rPr>
                <w:rFonts w:ascii="Times New Roman" w:hAnsi="Times New Roman" w:cs="Times New Roman"/>
              </w:rPr>
            </w:pPr>
            <w:r w:rsidRPr="00835724">
              <w:rPr>
                <w:rFonts w:ascii="Times New Roman" w:hAnsi="Times New Roman" w:cs="Times New Roman"/>
              </w:rPr>
              <w:t>What quantity of fish species do you transport through informal channels per trip?</w:t>
            </w:r>
          </w:p>
          <w:p w:rsidR="004F2180" w:rsidRPr="00835724" w:rsidRDefault="004F2180" w:rsidP="00672F9D">
            <w:pPr>
              <w:pStyle w:val="ListParagraph"/>
              <w:numPr>
                <w:ilvl w:val="0"/>
                <w:numId w:val="20"/>
              </w:numPr>
              <w:rPr>
                <w:rFonts w:ascii="Times New Roman" w:hAnsi="Times New Roman" w:cs="Times New Roman"/>
              </w:rPr>
            </w:pPr>
            <w:r w:rsidRPr="00835724">
              <w:rPr>
                <w:rFonts w:ascii="Times New Roman" w:hAnsi="Times New Roman" w:cs="Times New Roman"/>
              </w:rPr>
              <w:t xml:space="preserve">What quantity of fish is transported through informal channels per </w:t>
            </w:r>
            <w:r w:rsidRPr="00835724">
              <w:rPr>
                <w:rFonts w:ascii="Times New Roman" w:hAnsi="Times New Roman" w:cs="Times New Roman"/>
              </w:rPr>
              <w:lastRenderedPageBreak/>
              <w:t>day?</w:t>
            </w:r>
          </w:p>
          <w:p w:rsidR="004F2180" w:rsidRPr="00835724" w:rsidRDefault="004F2180" w:rsidP="00FB3E10">
            <w:pPr>
              <w:pStyle w:val="ListParagraph"/>
              <w:numPr>
                <w:ilvl w:val="0"/>
                <w:numId w:val="20"/>
              </w:numPr>
              <w:rPr>
                <w:rFonts w:ascii="Times New Roman" w:hAnsi="Times New Roman" w:cs="Times New Roman"/>
              </w:rPr>
            </w:pPr>
            <w:r w:rsidRPr="00835724">
              <w:rPr>
                <w:rFonts w:ascii="Times New Roman" w:hAnsi="Times New Roman" w:cs="Times New Roman"/>
              </w:rPr>
              <w:t>What type of fish is being transported regularly th</w:t>
            </w:r>
            <w:r>
              <w:rPr>
                <w:rFonts w:ascii="Times New Roman" w:hAnsi="Times New Roman" w:cs="Times New Roman"/>
              </w:rPr>
              <w:t>r</w:t>
            </w:r>
            <w:r w:rsidRPr="00835724">
              <w:rPr>
                <w:rFonts w:ascii="Times New Roman" w:hAnsi="Times New Roman" w:cs="Times New Roman"/>
              </w:rPr>
              <w:t>ough informal channels per day?</w:t>
            </w:r>
          </w:p>
        </w:tc>
        <w:tc>
          <w:tcPr>
            <w:tcW w:w="3150" w:type="dxa"/>
          </w:tcPr>
          <w:p w:rsidR="004F2180" w:rsidRDefault="004F2180" w:rsidP="00672F9D">
            <w:pPr>
              <w:rPr>
                <w:rFonts w:ascii="Times New Roman" w:hAnsi="Times New Roman" w:cs="Times New Roman"/>
              </w:rPr>
            </w:pPr>
            <w:r>
              <w:rPr>
                <w:rFonts w:ascii="Times New Roman" w:hAnsi="Times New Roman" w:cs="Times New Roman"/>
              </w:rPr>
              <w:lastRenderedPageBreak/>
              <w:t xml:space="preserve">Mann-Whitney or </w:t>
            </w:r>
            <w:proofErr w:type="spellStart"/>
            <w:r>
              <w:rPr>
                <w:rFonts w:ascii="Times New Roman" w:hAnsi="Times New Roman" w:cs="Times New Roman"/>
              </w:rPr>
              <w:t>Kruskal</w:t>
            </w:r>
            <w:proofErr w:type="spellEnd"/>
            <w:r>
              <w:rPr>
                <w:rFonts w:ascii="Times New Roman" w:hAnsi="Times New Roman" w:cs="Times New Roman"/>
              </w:rPr>
              <w:t>-Wallis test</w:t>
            </w:r>
          </w:p>
          <w:p w:rsidR="004F2180" w:rsidRDefault="004F2180" w:rsidP="00672F9D">
            <w:pPr>
              <w:rPr>
                <w:rFonts w:ascii="Times New Roman" w:hAnsi="Times New Roman" w:cs="Times New Roman"/>
              </w:rPr>
            </w:pPr>
          </w:p>
          <w:p w:rsidR="006D5CC3" w:rsidRDefault="006D5CC3" w:rsidP="00672F9D">
            <w:pPr>
              <w:rPr>
                <w:rFonts w:ascii="Times New Roman" w:hAnsi="Times New Roman" w:cs="Times New Roman"/>
              </w:rPr>
            </w:pPr>
          </w:p>
          <w:p w:rsidR="004F2180" w:rsidRDefault="00FB3E10" w:rsidP="006D5CC3">
            <w:pPr>
              <w:pStyle w:val="ListParagraph"/>
              <w:numPr>
                <w:ilvl w:val="0"/>
                <w:numId w:val="30"/>
              </w:numPr>
              <w:ind w:left="342"/>
              <w:rPr>
                <w:rFonts w:ascii="Times New Roman" w:hAnsi="Times New Roman" w:cs="Times New Roman"/>
              </w:rPr>
            </w:pPr>
            <w:r w:rsidRPr="006D5CC3">
              <w:rPr>
                <w:rFonts w:ascii="Times New Roman" w:hAnsi="Times New Roman" w:cs="Times New Roman"/>
                <w:i/>
              </w:rPr>
              <w:t>t</w:t>
            </w:r>
            <w:r>
              <w:rPr>
                <w:rFonts w:ascii="Times New Roman" w:hAnsi="Times New Roman" w:cs="Times New Roman"/>
              </w:rPr>
              <w:t xml:space="preserve"> </w:t>
            </w:r>
            <w:r w:rsidR="004F2180">
              <w:rPr>
                <w:rFonts w:ascii="Times New Roman" w:hAnsi="Times New Roman" w:cs="Times New Roman"/>
              </w:rPr>
              <w:t xml:space="preserve">t-test or </w:t>
            </w:r>
            <w:r>
              <w:rPr>
                <w:rFonts w:ascii="Times New Roman" w:hAnsi="Times New Roman" w:cs="Times New Roman"/>
              </w:rPr>
              <w:t>Analysis of variance (</w:t>
            </w:r>
            <w:r w:rsidR="006D5CC3">
              <w:rPr>
                <w:rFonts w:ascii="Times New Roman" w:hAnsi="Times New Roman" w:cs="Times New Roman"/>
              </w:rPr>
              <w:t>ANOVA</w:t>
            </w:r>
            <w:r>
              <w:rPr>
                <w:rFonts w:ascii="Times New Roman" w:hAnsi="Times New Roman" w:cs="Times New Roman"/>
              </w:rPr>
              <w:t>)</w:t>
            </w:r>
          </w:p>
          <w:p w:rsidR="004F2180" w:rsidRDefault="004F2180" w:rsidP="006D5CC3">
            <w:pPr>
              <w:pStyle w:val="ListParagraph"/>
              <w:ind w:left="342"/>
              <w:rPr>
                <w:rFonts w:ascii="Times New Roman" w:hAnsi="Times New Roman" w:cs="Times New Roman"/>
              </w:rPr>
            </w:pPr>
          </w:p>
          <w:p w:rsidR="004F2180" w:rsidRDefault="004F2180" w:rsidP="006D5CC3">
            <w:pPr>
              <w:pStyle w:val="ListParagraph"/>
              <w:ind w:left="342"/>
              <w:rPr>
                <w:rFonts w:ascii="Times New Roman" w:hAnsi="Times New Roman" w:cs="Times New Roman"/>
              </w:rPr>
            </w:pPr>
          </w:p>
          <w:p w:rsidR="004F2180" w:rsidRDefault="00FB3E10" w:rsidP="006D5CC3">
            <w:pPr>
              <w:pStyle w:val="ListParagraph"/>
              <w:numPr>
                <w:ilvl w:val="0"/>
                <w:numId w:val="30"/>
              </w:numPr>
              <w:ind w:left="342"/>
              <w:rPr>
                <w:rFonts w:ascii="Times New Roman" w:hAnsi="Times New Roman" w:cs="Times New Roman"/>
              </w:rPr>
            </w:pPr>
            <w:r w:rsidRPr="006D5CC3">
              <w:rPr>
                <w:rFonts w:ascii="Times New Roman" w:hAnsi="Times New Roman" w:cs="Times New Roman"/>
                <w:i/>
              </w:rPr>
              <w:t>t</w:t>
            </w:r>
            <w:r>
              <w:rPr>
                <w:rFonts w:ascii="Times New Roman" w:hAnsi="Times New Roman" w:cs="Times New Roman"/>
              </w:rPr>
              <w:t xml:space="preserve"> </w:t>
            </w:r>
            <w:r w:rsidR="004F2180">
              <w:rPr>
                <w:rFonts w:ascii="Times New Roman" w:hAnsi="Times New Roman" w:cs="Times New Roman"/>
              </w:rPr>
              <w:t xml:space="preserve">-test or </w:t>
            </w:r>
            <w:r>
              <w:rPr>
                <w:rFonts w:ascii="Times New Roman" w:hAnsi="Times New Roman" w:cs="Times New Roman"/>
              </w:rPr>
              <w:t>Analysis of variance (</w:t>
            </w:r>
            <w:r w:rsidR="006D5CC3">
              <w:rPr>
                <w:rFonts w:ascii="Times New Roman" w:hAnsi="Times New Roman" w:cs="Times New Roman"/>
              </w:rPr>
              <w:t>ANOVA</w:t>
            </w:r>
            <w:r>
              <w:rPr>
                <w:rFonts w:ascii="Times New Roman" w:hAnsi="Times New Roman" w:cs="Times New Roman"/>
              </w:rPr>
              <w:t>)</w:t>
            </w:r>
          </w:p>
          <w:p w:rsidR="004F2180" w:rsidRDefault="004F2180" w:rsidP="006D5CC3">
            <w:pPr>
              <w:pStyle w:val="ListParagraph"/>
              <w:ind w:left="342"/>
              <w:rPr>
                <w:rFonts w:ascii="Times New Roman" w:hAnsi="Times New Roman" w:cs="Times New Roman"/>
              </w:rPr>
            </w:pPr>
          </w:p>
          <w:p w:rsidR="004F2180" w:rsidRDefault="004F2180" w:rsidP="006D5CC3">
            <w:pPr>
              <w:pStyle w:val="ListParagraph"/>
              <w:ind w:left="342"/>
              <w:rPr>
                <w:rFonts w:ascii="Times New Roman" w:hAnsi="Times New Roman" w:cs="Times New Roman"/>
              </w:rPr>
            </w:pPr>
          </w:p>
          <w:p w:rsidR="004F2180" w:rsidRPr="00C77722" w:rsidRDefault="00FB3E10" w:rsidP="006D5CC3">
            <w:pPr>
              <w:pStyle w:val="ListParagraph"/>
              <w:numPr>
                <w:ilvl w:val="0"/>
                <w:numId w:val="30"/>
              </w:numPr>
              <w:ind w:left="342"/>
              <w:rPr>
                <w:rFonts w:ascii="Times New Roman" w:hAnsi="Times New Roman" w:cs="Times New Roman"/>
              </w:rPr>
            </w:pPr>
            <w:r>
              <w:rPr>
                <w:rFonts w:ascii="Times New Roman" w:hAnsi="Times New Roman" w:cs="Times New Roman"/>
              </w:rPr>
              <w:t>Analysis of variance (</w:t>
            </w:r>
            <w:r w:rsidR="006D5CC3">
              <w:rPr>
                <w:rFonts w:ascii="Times New Roman" w:hAnsi="Times New Roman" w:cs="Times New Roman"/>
              </w:rPr>
              <w:t>ANOVA</w:t>
            </w:r>
            <w:r>
              <w:rPr>
                <w:rFonts w:ascii="Times New Roman" w:hAnsi="Times New Roman" w:cs="Times New Roman"/>
              </w:rPr>
              <w:t>)</w:t>
            </w:r>
          </w:p>
        </w:tc>
        <w:tc>
          <w:tcPr>
            <w:tcW w:w="2970" w:type="dxa"/>
          </w:tcPr>
          <w:p w:rsidR="004F2180" w:rsidRDefault="004F2180" w:rsidP="00672F9D">
            <w:pPr>
              <w:rPr>
                <w:rFonts w:ascii="Times New Roman" w:hAnsi="Times New Roman" w:cs="Times New Roman"/>
              </w:rPr>
            </w:pPr>
            <w:r>
              <w:rPr>
                <w:rFonts w:ascii="Times New Roman" w:hAnsi="Times New Roman" w:cs="Times New Roman"/>
              </w:rPr>
              <w:lastRenderedPageBreak/>
              <w:t>Compare number of people involved in the informal fish trade by gender and locations.</w:t>
            </w:r>
          </w:p>
          <w:p w:rsidR="004F2180" w:rsidRDefault="004F2180" w:rsidP="006D5CC3">
            <w:pPr>
              <w:pStyle w:val="ListParagraph"/>
              <w:numPr>
                <w:ilvl w:val="0"/>
                <w:numId w:val="31"/>
              </w:numPr>
              <w:ind w:left="342"/>
              <w:rPr>
                <w:rFonts w:ascii="Times New Roman" w:hAnsi="Times New Roman" w:cs="Times New Roman"/>
              </w:rPr>
            </w:pPr>
            <w:r>
              <w:rPr>
                <w:rFonts w:ascii="Times New Roman" w:hAnsi="Times New Roman" w:cs="Times New Roman"/>
              </w:rPr>
              <w:t>Compare the quantity of fish by species</w:t>
            </w:r>
          </w:p>
          <w:p w:rsidR="004F2180" w:rsidRDefault="004F2180" w:rsidP="006D5CC3">
            <w:pPr>
              <w:pStyle w:val="ListParagraph"/>
              <w:ind w:left="342"/>
              <w:rPr>
                <w:rFonts w:ascii="Times New Roman" w:hAnsi="Times New Roman" w:cs="Times New Roman"/>
              </w:rPr>
            </w:pPr>
          </w:p>
          <w:p w:rsidR="004F2180" w:rsidRDefault="004F2180" w:rsidP="006D5CC3">
            <w:pPr>
              <w:pStyle w:val="ListParagraph"/>
              <w:ind w:left="342"/>
              <w:rPr>
                <w:rFonts w:ascii="Times New Roman" w:hAnsi="Times New Roman" w:cs="Times New Roman"/>
              </w:rPr>
            </w:pPr>
          </w:p>
          <w:p w:rsidR="004F2180" w:rsidRDefault="004F2180" w:rsidP="006D5CC3">
            <w:pPr>
              <w:pStyle w:val="ListParagraph"/>
              <w:numPr>
                <w:ilvl w:val="0"/>
                <w:numId w:val="31"/>
              </w:numPr>
              <w:ind w:left="342"/>
              <w:rPr>
                <w:rFonts w:ascii="Times New Roman" w:hAnsi="Times New Roman" w:cs="Times New Roman"/>
              </w:rPr>
            </w:pPr>
            <w:r>
              <w:rPr>
                <w:rFonts w:ascii="Times New Roman" w:hAnsi="Times New Roman" w:cs="Times New Roman"/>
              </w:rPr>
              <w:t>Compare the quantity of fish transported by each channel.</w:t>
            </w:r>
          </w:p>
          <w:p w:rsidR="004F2180" w:rsidRDefault="004F2180" w:rsidP="006D5CC3">
            <w:pPr>
              <w:pStyle w:val="ListParagraph"/>
              <w:ind w:left="342"/>
              <w:rPr>
                <w:rFonts w:ascii="Times New Roman" w:hAnsi="Times New Roman" w:cs="Times New Roman"/>
              </w:rPr>
            </w:pPr>
            <w:r>
              <w:rPr>
                <w:rFonts w:ascii="Times New Roman" w:hAnsi="Times New Roman" w:cs="Times New Roman"/>
              </w:rPr>
              <w:lastRenderedPageBreak/>
              <w:t xml:space="preserve"> </w:t>
            </w:r>
          </w:p>
          <w:p w:rsidR="004F2180" w:rsidRPr="00257B04" w:rsidRDefault="004F2180" w:rsidP="006D5CC3">
            <w:pPr>
              <w:pStyle w:val="ListParagraph"/>
              <w:numPr>
                <w:ilvl w:val="0"/>
                <w:numId w:val="31"/>
              </w:numPr>
              <w:ind w:left="342"/>
              <w:rPr>
                <w:rFonts w:ascii="Times New Roman" w:hAnsi="Times New Roman" w:cs="Times New Roman"/>
              </w:rPr>
            </w:pPr>
            <w:r>
              <w:rPr>
                <w:rFonts w:ascii="Times New Roman" w:hAnsi="Times New Roman" w:cs="Times New Roman"/>
              </w:rPr>
              <w:t>Compare the quantity of fish by type transported by day through the informal channels.</w:t>
            </w:r>
          </w:p>
        </w:tc>
      </w:tr>
      <w:tr w:rsidR="004F2180" w:rsidTr="00F26DFF">
        <w:tc>
          <w:tcPr>
            <w:tcW w:w="3528" w:type="dxa"/>
          </w:tcPr>
          <w:p w:rsidR="004F2180" w:rsidRPr="00835724" w:rsidRDefault="004F2180" w:rsidP="00672F9D">
            <w:pPr>
              <w:rPr>
                <w:rFonts w:ascii="Times New Roman" w:hAnsi="Times New Roman" w:cs="Times New Roman"/>
              </w:rPr>
            </w:pPr>
            <w:r w:rsidRPr="00835724">
              <w:rPr>
                <w:rFonts w:ascii="Times New Roman" w:hAnsi="Times New Roman" w:cs="Times New Roman"/>
              </w:rPr>
              <w:lastRenderedPageBreak/>
              <w:t>18. What is the value of a product at different points in the channel?</w:t>
            </w:r>
          </w:p>
          <w:p w:rsidR="004F2180" w:rsidRPr="00835724" w:rsidRDefault="004F2180" w:rsidP="00672F9D">
            <w:pPr>
              <w:pStyle w:val="ListParagraph"/>
              <w:numPr>
                <w:ilvl w:val="0"/>
                <w:numId w:val="21"/>
              </w:numPr>
              <w:rPr>
                <w:rFonts w:ascii="Times New Roman" w:hAnsi="Times New Roman" w:cs="Times New Roman"/>
              </w:rPr>
            </w:pPr>
            <w:r w:rsidRPr="00835724">
              <w:rPr>
                <w:rFonts w:ascii="Times New Roman" w:hAnsi="Times New Roman" w:cs="Times New Roman"/>
              </w:rPr>
              <w:t>What product has the highest value?</w:t>
            </w:r>
          </w:p>
          <w:p w:rsidR="004F2180" w:rsidRPr="00835724" w:rsidRDefault="004F2180" w:rsidP="00FB3E10">
            <w:pPr>
              <w:pStyle w:val="ListParagraph"/>
              <w:numPr>
                <w:ilvl w:val="0"/>
                <w:numId w:val="21"/>
              </w:numPr>
              <w:rPr>
                <w:rFonts w:ascii="Times New Roman" w:hAnsi="Times New Roman" w:cs="Times New Roman"/>
              </w:rPr>
            </w:pPr>
            <w:r w:rsidRPr="00835724">
              <w:rPr>
                <w:rFonts w:ascii="Times New Roman" w:hAnsi="Times New Roman" w:cs="Times New Roman"/>
              </w:rPr>
              <w:t>Where does that product originate from?</w:t>
            </w:r>
          </w:p>
        </w:tc>
        <w:tc>
          <w:tcPr>
            <w:tcW w:w="3150" w:type="dxa"/>
          </w:tcPr>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Pr="005C57C3" w:rsidRDefault="00FB3E10" w:rsidP="00FB3E10">
            <w:pPr>
              <w:pStyle w:val="ListParagraph"/>
              <w:numPr>
                <w:ilvl w:val="0"/>
                <w:numId w:val="32"/>
              </w:numPr>
              <w:rPr>
                <w:rFonts w:ascii="Times New Roman" w:hAnsi="Times New Roman" w:cs="Times New Roman"/>
              </w:rPr>
            </w:pPr>
            <w:r w:rsidRPr="006D5CC3">
              <w:rPr>
                <w:rFonts w:ascii="Times New Roman" w:hAnsi="Times New Roman" w:cs="Times New Roman"/>
                <w:i/>
              </w:rPr>
              <w:t>t</w:t>
            </w:r>
            <w:r w:rsidR="006D5CC3">
              <w:rPr>
                <w:rFonts w:ascii="Times New Roman" w:hAnsi="Times New Roman" w:cs="Times New Roman"/>
              </w:rPr>
              <w:t xml:space="preserve"> </w:t>
            </w:r>
            <w:r w:rsidR="004F2180">
              <w:rPr>
                <w:rFonts w:ascii="Times New Roman" w:hAnsi="Times New Roman" w:cs="Times New Roman"/>
              </w:rPr>
              <w:t xml:space="preserve">-test or </w:t>
            </w:r>
            <w:r>
              <w:rPr>
                <w:rFonts w:ascii="Times New Roman" w:hAnsi="Times New Roman" w:cs="Times New Roman"/>
              </w:rPr>
              <w:t>Analysis of variance (</w:t>
            </w:r>
            <w:r w:rsidR="004F2180">
              <w:rPr>
                <w:rFonts w:ascii="Times New Roman" w:hAnsi="Times New Roman" w:cs="Times New Roman"/>
              </w:rPr>
              <w:t>A</w:t>
            </w:r>
            <w:r>
              <w:rPr>
                <w:rFonts w:ascii="Times New Roman" w:hAnsi="Times New Roman" w:cs="Times New Roman"/>
              </w:rPr>
              <w:t>NOVA)</w:t>
            </w:r>
          </w:p>
        </w:tc>
        <w:tc>
          <w:tcPr>
            <w:tcW w:w="2970" w:type="dxa"/>
          </w:tcPr>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Pr="005C57C3" w:rsidRDefault="004F2180" w:rsidP="00FB3E10">
            <w:pPr>
              <w:pStyle w:val="ListParagraph"/>
              <w:numPr>
                <w:ilvl w:val="0"/>
                <w:numId w:val="33"/>
              </w:numPr>
              <w:ind w:left="342"/>
              <w:rPr>
                <w:rFonts w:ascii="Times New Roman" w:hAnsi="Times New Roman" w:cs="Times New Roman"/>
              </w:rPr>
            </w:pPr>
            <w:r>
              <w:rPr>
                <w:rFonts w:ascii="Times New Roman" w:hAnsi="Times New Roman" w:cs="Times New Roman"/>
              </w:rPr>
              <w:t>Compare the value of fish products at different points along the channel.</w:t>
            </w:r>
          </w:p>
        </w:tc>
      </w:tr>
      <w:tr w:rsidR="004F2180" w:rsidTr="00F26DFF">
        <w:tc>
          <w:tcPr>
            <w:tcW w:w="3528" w:type="dxa"/>
          </w:tcPr>
          <w:p w:rsidR="004F2180" w:rsidRPr="00835724" w:rsidRDefault="004F2180" w:rsidP="00672F9D">
            <w:pPr>
              <w:rPr>
                <w:rFonts w:ascii="Times New Roman" w:hAnsi="Times New Roman" w:cs="Times New Roman"/>
              </w:rPr>
            </w:pPr>
            <w:r w:rsidRPr="00835724">
              <w:rPr>
                <w:rFonts w:ascii="Times New Roman" w:hAnsi="Times New Roman" w:cs="Times New Roman"/>
              </w:rPr>
              <w:t>19.  What are the estimated costs and incomes of operation for taking fish through the informal channels?</w:t>
            </w:r>
          </w:p>
          <w:p w:rsidR="004F2180" w:rsidRPr="00835724" w:rsidRDefault="004F2180" w:rsidP="00672F9D">
            <w:pPr>
              <w:pStyle w:val="ListParagraph"/>
              <w:numPr>
                <w:ilvl w:val="0"/>
                <w:numId w:val="22"/>
              </w:numPr>
              <w:rPr>
                <w:rFonts w:ascii="Times New Roman" w:hAnsi="Times New Roman" w:cs="Times New Roman"/>
              </w:rPr>
            </w:pPr>
            <w:r w:rsidRPr="00835724">
              <w:rPr>
                <w:rFonts w:ascii="Times New Roman" w:hAnsi="Times New Roman" w:cs="Times New Roman"/>
              </w:rPr>
              <w:t>Which costs do you encounter?</w:t>
            </w:r>
          </w:p>
          <w:p w:rsidR="004F2180" w:rsidRPr="00835724" w:rsidRDefault="004F2180" w:rsidP="00672F9D">
            <w:pPr>
              <w:pStyle w:val="ListParagraph"/>
              <w:numPr>
                <w:ilvl w:val="0"/>
                <w:numId w:val="22"/>
              </w:numPr>
              <w:rPr>
                <w:rFonts w:ascii="Times New Roman" w:hAnsi="Times New Roman" w:cs="Times New Roman"/>
              </w:rPr>
            </w:pPr>
            <w:r w:rsidRPr="00835724">
              <w:rPr>
                <w:rFonts w:ascii="Times New Roman" w:hAnsi="Times New Roman" w:cs="Times New Roman"/>
              </w:rPr>
              <w:t>Among the estimated costs and incomes of operation, which one is the cheapest and most preferred?</w:t>
            </w:r>
          </w:p>
          <w:p w:rsidR="004F2180" w:rsidRPr="00835724" w:rsidRDefault="004F2180" w:rsidP="00672F9D">
            <w:pPr>
              <w:rPr>
                <w:rFonts w:ascii="Times New Roman" w:hAnsi="Times New Roman" w:cs="Times New Roman"/>
              </w:rPr>
            </w:pPr>
          </w:p>
        </w:tc>
        <w:tc>
          <w:tcPr>
            <w:tcW w:w="3150" w:type="dxa"/>
          </w:tcPr>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Pr="00E82393" w:rsidRDefault="006D5CC3" w:rsidP="00672F9D">
            <w:pPr>
              <w:pStyle w:val="ListParagraph"/>
              <w:numPr>
                <w:ilvl w:val="0"/>
                <w:numId w:val="33"/>
              </w:numPr>
              <w:rPr>
                <w:rFonts w:ascii="Times New Roman" w:hAnsi="Times New Roman" w:cs="Times New Roman"/>
              </w:rPr>
            </w:pPr>
            <w:r w:rsidRPr="006D5CC3">
              <w:rPr>
                <w:rFonts w:ascii="Times New Roman" w:hAnsi="Times New Roman" w:cs="Times New Roman"/>
                <w:i/>
              </w:rPr>
              <w:t>t</w:t>
            </w:r>
            <w:r>
              <w:rPr>
                <w:rFonts w:ascii="Times New Roman" w:hAnsi="Times New Roman" w:cs="Times New Roman"/>
              </w:rPr>
              <w:t xml:space="preserve"> </w:t>
            </w:r>
            <w:r w:rsidR="004F2180">
              <w:rPr>
                <w:rFonts w:ascii="Times New Roman" w:hAnsi="Times New Roman" w:cs="Times New Roman"/>
              </w:rPr>
              <w:t>-test and Chi-square contingency tables</w:t>
            </w:r>
          </w:p>
        </w:tc>
        <w:tc>
          <w:tcPr>
            <w:tcW w:w="2970" w:type="dxa"/>
          </w:tcPr>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Default="004F2180" w:rsidP="00672F9D">
            <w:pPr>
              <w:rPr>
                <w:rFonts w:ascii="Times New Roman" w:hAnsi="Times New Roman" w:cs="Times New Roman"/>
              </w:rPr>
            </w:pPr>
          </w:p>
          <w:p w:rsidR="004F2180" w:rsidRPr="006D5CC3" w:rsidRDefault="004F2180" w:rsidP="00FB3E10">
            <w:pPr>
              <w:pStyle w:val="ListParagraph"/>
              <w:numPr>
                <w:ilvl w:val="0"/>
                <w:numId w:val="22"/>
              </w:numPr>
              <w:ind w:left="342"/>
              <w:rPr>
                <w:rFonts w:ascii="Times New Roman" w:hAnsi="Times New Roman" w:cs="Times New Roman"/>
              </w:rPr>
            </w:pPr>
            <w:r w:rsidRPr="006D5CC3">
              <w:rPr>
                <w:rFonts w:ascii="Times New Roman" w:hAnsi="Times New Roman" w:cs="Times New Roman"/>
              </w:rPr>
              <w:t>Compare the estimated costs and incomes of operation for taking fish through the informal channels. Then find out if there are preferences.</w:t>
            </w:r>
          </w:p>
        </w:tc>
      </w:tr>
      <w:tr w:rsidR="004F2180" w:rsidTr="00F26DFF">
        <w:tc>
          <w:tcPr>
            <w:tcW w:w="3528" w:type="dxa"/>
          </w:tcPr>
          <w:p w:rsidR="004F2180" w:rsidRPr="00835724" w:rsidRDefault="004F2180" w:rsidP="00672F9D">
            <w:pPr>
              <w:rPr>
                <w:rFonts w:ascii="Times New Roman" w:hAnsi="Times New Roman" w:cs="Times New Roman"/>
              </w:rPr>
            </w:pPr>
            <w:r w:rsidRPr="00835724">
              <w:rPr>
                <w:rFonts w:ascii="Times New Roman" w:hAnsi="Times New Roman" w:cs="Times New Roman"/>
              </w:rPr>
              <w:t>20. How seasonal and what are the long term trends of value, supply and demand?</w:t>
            </w:r>
          </w:p>
          <w:p w:rsidR="004F2180" w:rsidRPr="00835724" w:rsidRDefault="004F2180" w:rsidP="00672F9D">
            <w:pPr>
              <w:pStyle w:val="ListParagraph"/>
              <w:numPr>
                <w:ilvl w:val="0"/>
                <w:numId w:val="23"/>
              </w:numPr>
              <w:rPr>
                <w:rFonts w:ascii="Times New Roman" w:hAnsi="Times New Roman" w:cs="Times New Roman"/>
              </w:rPr>
            </w:pPr>
            <w:r w:rsidRPr="00835724">
              <w:rPr>
                <w:rFonts w:ascii="Times New Roman" w:hAnsi="Times New Roman" w:cs="Times New Roman"/>
              </w:rPr>
              <w:t>What is the lowest value of the product during unfavorable seasons?</w:t>
            </w:r>
          </w:p>
          <w:p w:rsidR="004F2180" w:rsidRPr="00835724" w:rsidRDefault="004F2180" w:rsidP="00672F9D">
            <w:pPr>
              <w:pStyle w:val="ListParagraph"/>
              <w:numPr>
                <w:ilvl w:val="0"/>
                <w:numId w:val="23"/>
              </w:numPr>
              <w:rPr>
                <w:rFonts w:ascii="Times New Roman" w:hAnsi="Times New Roman" w:cs="Times New Roman"/>
              </w:rPr>
            </w:pPr>
            <w:r w:rsidRPr="00835724">
              <w:rPr>
                <w:rFonts w:ascii="Times New Roman" w:hAnsi="Times New Roman" w:cs="Times New Roman"/>
              </w:rPr>
              <w:t>What is the highest value of the product during favorable seasons?</w:t>
            </w:r>
          </w:p>
          <w:p w:rsidR="004F2180" w:rsidRDefault="004F2180" w:rsidP="00FB3E10">
            <w:pPr>
              <w:pStyle w:val="ListParagraph"/>
              <w:numPr>
                <w:ilvl w:val="0"/>
                <w:numId w:val="23"/>
              </w:numPr>
              <w:rPr>
                <w:rFonts w:ascii="Times New Roman" w:hAnsi="Times New Roman" w:cs="Times New Roman"/>
              </w:rPr>
            </w:pPr>
            <w:r w:rsidRPr="00835724">
              <w:rPr>
                <w:rFonts w:ascii="Times New Roman" w:hAnsi="Times New Roman" w:cs="Times New Roman"/>
              </w:rPr>
              <w:t>How do you cope up with the demand when seasons and supplies are not favorable?</w:t>
            </w:r>
          </w:p>
        </w:tc>
        <w:tc>
          <w:tcPr>
            <w:tcW w:w="3150" w:type="dxa"/>
          </w:tcPr>
          <w:p w:rsidR="004F2180" w:rsidRDefault="004F2180" w:rsidP="00672F9D">
            <w:pPr>
              <w:rPr>
                <w:rFonts w:ascii="Times New Roman" w:hAnsi="Times New Roman" w:cs="Times New Roman"/>
              </w:rPr>
            </w:pPr>
          </w:p>
          <w:p w:rsidR="004F2180" w:rsidRDefault="006D5CC3" w:rsidP="00672F9D">
            <w:pPr>
              <w:pStyle w:val="ListParagraph"/>
              <w:numPr>
                <w:ilvl w:val="0"/>
                <w:numId w:val="34"/>
              </w:numPr>
              <w:rPr>
                <w:rFonts w:ascii="Times New Roman" w:hAnsi="Times New Roman" w:cs="Times New Roman"/>
              </w:rPr>
            </w:pPr>
            <w:r w:rsidRPr="006D5CC3">
              <w:rPr>
                <w:rFonts w:ascii="Times New Roman" w:hAnsi="Times New Roman" w:cs="Times New Roman"/>
                <w:i/>
              </w:rPr>
              <w:t>t</w:t>
            </w:r>
            <w:r>
              <w:rPr>
                <w:rFonts w:ascii="Times New Roman" w:hAnsi="Times New Roman" w:cs="Times New Roman"/>
              </w:rPr>
              <w:t xml:space="preserve"> </w:t>
            </w:r>
            <w:r w:rsidR="004F2180">
              <w:rPr>
                <w:rFonts w:ascii="Times New Roman" w:hAnsi="Times New Roman" w:cs="Times New Roman"/>
              </w:rPr>
              <w:t>-test or Man-Whitney U test</w:t>
            </w:r>
          </w:p>
          <w:p w:rsidR="00FB3E10" w:rsidRDefault="00FB3E10" w:rsidP="00FB3E10">
            <w:pPr>
              <w:pStyle w:val="ListParagraph"/>
              <w:rPr>
                <w:rFonts w:ascii="Times New Roman" w:hAnsi="Times New Roman" w:cs="Times New Roman"/>
              </w:rPr>
            </w:pPr>
          </w:p>
          <w:p w:rsidR="00FB3E10" w:rsidRDefault="00FB3E10" w:rsidP="00FB3E10">
            <w:pPr>
              <w:pStyle w:val="ListParagraph"/>
              <w:rPr>
                <w:rFonts w:ascii="Times New Roman" w:hAnsi="Times New Roman" w:cs="Times New Roman"/>
              </w:rPr>
            </w:pPr>
          </w:p>
          <w:p w:rsidR="00FB3E10" w:rsidRDefault="00FB3E10" w:rsidP="00FB3E10">
            <w:pPr>
              <w:pStyle w:val="ListParagraph"/>
              <w:rPr>
                <w:rFonts w:ascii="Times New Roman" w:hAnsi="Times New Roman" w:cs="Times New Roman"/>
              </w:rPr>
            </w:pPr>
          </w:p>
          <w:p w:rsidR="004F2180" w:rsidRDefault="006D5CC3" w:rsidP="00672F9D">
            <w:pPr>
              <w:pStyle w:val="ListParagraph"/>
              <w:numPr>
                <w:ilvl w:val="0"/>
                <w:numId w:val="34"/>
              </w:numPr>
              <w:rPr>
                <w:rFonts w:ascii="Times New Roman" w:hAnsi="Times New Roman" w:cs="Times New Roman"/>
              </w:rPr>
            </w:pPr>
            <w:r w:rsidRPr="006D5CC3">
              <w:rPr>
                <w:rFonts w:ascii="Times New Roman" w:hAnsi="Times New Roman" w:cs="Times New Roman"/>
                <w:i/>
              </w:rPr>
              <w:t>t</w:t>
            </w:r>
            <w:r>
              <w:rPr>
                <w:rFonts w:ascii="Times New Roman" w:hAnsi="Times New Roman" w:cs="Times New Roman"/>
              </w:rPr>
              <w:t xml:space="preserve"> </w:t>
            </w:r>
            <w:r w:rsidR="004F2180">
              <w:rPr>
                <w:rFonts w:ascii="Times New Roman" w:hAnsi="Times New Roman" w:cs="Times New Roman"/>
              </w:rPr>
              <w:t>-test or Man-Whitney U test</w:t>
            </w:r>
          </w:p>
          <w:p w:rsidR="00FB3E10" w:rsidRDefault="00FB3E10" w:rsidP="00FB3E10">
            <w:pPr>
              <w:pStyle w:val="ListParagraph"/>
              <w:rPr>
                <w:rFonts w:ascii="Times New Roman" w:hAnsi="Times New Roman" w:cs="Times New Roman"/>
              </w:rPr>
            </w:pPr>
          </w:p>
          <w:p w:rsidR="00FB3E10" w:rsidRPr="00FB3E10" w:rsidRDefault="00FB3E10" w:rsidP="00FB3E10">
            <w:pPr>
              <w:pStyle w:val="ListParagraph"/>
              <w:rPr>
                <w:rFonts w:ascii="Times New Roman" w:hAnsi="Times New Roman" w:cs="Times New Roman"/>
              </w:rPr>
            </w:pPr>
          </w:p>
          <w:p w:rsidR="004F2180" w:rsidRPr="004D770C" w:rsidRDefault="004F2180" w:rsidP="00672F9D">
            <w:pPr>
              <w:pStyle w:val="ListParagraph"/>
              <w:numPr>
                <w:ilvl w:val="0"/>
                <w:numId w:val="34"/>
              </w:numPr>
              <w:rPr>
                <w:rFonts w:ascii="Times New Roman" w:hAnsi="Times New Roman" w:cs="Times New Roman"/>
              </w:rPr>
            </w:pPr>
            <w:r>
              <w:rPr>
                <w:rFonts w:ascii="Times New Roman" w:hAnsi="Times New Roman" w:cs="Times New Roman"/>
              </w:rPr>
              <w:t>None</w:t>
            </w:r>
          </w:p>
        </w:tc>
        <w:tc>
          <w:tcPr>
            <w:tcW w:w="2970" w:type="dxa"/>
          </w:tcPr>
          <w:p w:rsidR="004F2180" w:rsidRDefault="004F2180" w:rsidP="00672F9D">
            <w:pPr>
              <w:rPr>
                <w:rFonts w:ascii="Times New Roman" w:hAnsi="Times New Roman" w:cs="Times New Roman"/>
              </w:rPr>
            </w:pPr>
          </w:p>
          <w:p w:rsidR="004F2180" w:rsidRDefault="004F2180" w:rsidP="00FB3E10">
            <w:pPr>
              <w:pStyle w:val="ListParagraph"/>
              <w:numPr>
                <w:ilvl w:val="0"/>
                <w:numId w:val="35"/>
              </w:numPr>
              <w:ind w:left="342"/>
              <w:rPr>
                <w:rFonts w:ascii="Times New Roman" w:hAnsi="Times New Roman" w:cs="Times New Roman"/>
              </w:rPr>
            </w:pPr>
            <w:r>
              <w:rPr>
                <w:rFonts w:ascii="Times New Roman" w:hAnsi="Times New Roman" w:cs="Times New Roman"/>
              </w:rPr>
              <w:t>Compare values of the products during favourable and unfavourable seasons</w:t>
            </w:r>
          </w:p>
          <w:p w:rsidR="004F2180" w:rsidRDefault="004F2180" w:rsidP="00FB3E10">
            <w:pPr>
              <w:pStyle w:val="ListParagraph"/>
              <w:ind w:left="342"/>
              <w:rPr>
                <w:rFonts w:ascii="Times New Roman" w:hAnsi="Times New Roman" w:cs="Times New Roman"/>
              </w:rPr>
            </w:pPr>
          </w:p>
          <w:p w:rsidR="004F2180" w:rsidRDefault="004F2180" w:rsidP="00FB3E10">
            <w:pPr>
              <w:pStyle w:val="ListParagraph"/>
              <w:numPr>
                <w:ilvl w:val="0"/>
                <w:numId w:val="35"/>
              </w:numPr>
              <w:ind w:left="342"/>
              <w:rPr>
                <w:rFonts w:ascii="Times New Roman" w:hAnsi="Times New Roman" w:cs="Times New Roman"/>
              </w:rPr>
            </w:pPr>
            <w:r>
              <w:rPr>
                <w:rFonts w:ascii="Times New Roman" w:hAnsi="Times New Roman" w:cs="Times New Roman"/>
              </w:rPr>
              <w:t>Compare values of the products during favourable and unfavourable seasons</w:t>
            </w:r>
          </w:p>
          <w:p w:rsidR="004F2180" w:rsidRPr="004D770C" w:rsidRDefault="004F2180" w:rsidP="00FB3E10">
            <w:pPr>
              <w:pStyle w:val="ListParagraph"/>
              <w:numPr>
                <w:ilvl w:val="0"/>
                <w:numId w:val="35"/>
              </w:numPr>
              <w:ind w:left="342"/>
              <w:rPr>
                <w:rFonts w:ascii="Times New Roman" w:hAnsi="Times New Roman" w:cs="Times New Roman"/>
              </w:rPr>
            </w:pPr>
            <w:r>
              <w:rPr>
                <w:rFonts w:ascii="Times New Roman" w:hAnsi="Times New Roman" w:cs="Times New Roman"/>
              </w:rPr>
              <w:t>None</w:t>
            </w:r>
          </w:p>
        </w:tc>
      </w:tr>
      <w:tr w:rsidR="004F2180" w:rsidTr="00F26DFF">
        <w:tc>
          <w:tcPr>
            <w:tcW w:w="3528" w:type="dxa"/>
          </w:tcPr>
          <w:p w:rsidR="004F2180" w:rsidRPr="00835724" w:rsidRDefault="004F2180" w:rsidP="00672F9D">
            <w:pPr>
              <w:rPr>
                <w:rFonts w:ascii="Times New Roman" w:hAnsi="Times New Roman" w:cs="Times New Roman"/>
              </w:rPr>
            </w:pPr>
            <w:r w:rsidRPr="00835724">
              <w:rPr>
                <w:rFonts w:ascii="Times New Roman" w:hAnsi="Times New Roman" w:cs="Times New Roman"/>
              </w:rPr>
              <w:t>21. Where are the main markets (whole sales) and location of high consumption?</w:t>
            </w:r>
          </w:p>
          <w:p w:rsidR="004F2180" w:rsidRPr="00835724" w:rsidRDefault="004F2180" w:rsidP="00672F9D">
            <w:pPr>
              <w:pStyle w:val="ListParagraph"/>
              <w:numPr>
                <w:ilvl w:val="0"/>
                <w:numId w:val="24"/>
              </w:numPr>
              <w:rPr>
                <w:rFonts w:ascii="Times New Roman" w:hAnsi="Times New Roman" w:cs="Times New Roman"/>
              </w:rPr>
            </w:pPr>
            <w:r w:rsidRPr="00835724">
              <w:rPr>
                <w:rFonts w:ascii="Times New Roman" w:hAnsi="Times New Roman" w:cs="Times New Roman"/>
              </w:rPr>
              <w:t>What is the maximum amount of fish products for that main market?</w:t>
            </w:r>
          </w:p>
          <w:p w:rsidR="004F2180" w:rsidRPr="00835724" w:rsidRDefault="004F2180" w:rsidP="00672F9D">
            <w:pPr>
              <w:pStyle w:val="ListParagraph"/>
              <w:numPr>
                <w:ilvl w:val="0"/>
                <w:numId w:val="24"/>
              </w:numPr>
              <w:rPr>
                <w:rFonts w:ascii="Times New Roman" w:hAnsi="Times New Roman" w:cs="Times New Roman"/>
              </w:rPr>
            </w:pPr>
            <w:r w:rsidRPr="00835724">
              <w:rPr>
                <w:rFonts w:ascii="Times New Roman" w:hAnsi="Times New Roman" w:cs="Times New Roman"/>
              </w:rPr>
              <w:t xml:space="preserve">What is the lowest amount of fish products for that </w:t>
            </w:r>
            <w:r w:rsidRPr="00835724">
              <w:rPr>
                <w:rFonts w:ascii="Times New Roman" w:hAnsi="Times New Roman" w:cs="Times New Roman"/>
              </w:rPr>
              <w:lastRenderedPageBreak/>
              <w:t>main market?</w:t>
            </w:r>
          </w:p>
          <w:p w:rsidR="004F2180" w:rsidRDefault="004F2180" w:rsidP="00672F9D">
            <w:pPr>
              <w:rPr>
                <w:rFonts w:ascii="Times New Roman" w:hAnsi="Times New Roman" w:cs="Times New Roman"/>
              </w:rPr>
            </w:pPr>
          </w:p>
        </w:tc>
        <w:tc>
          <w:tcPr>
            <w:tcW w:w="3150" w:type="dxa"/>
          </w:tcPr>
          <w:p w:rsidR="004F2180" w:rsidRDefault="004F2180" w:rsidP="00672F9D">
            <w:pPr>
              <w:rPr>
                <w:rFonts w:ascii="Times New Roman" w:hAnsi="Times New Roman" w:cs="Times New Roman"/>
              </w:rPr>
            </w:pPr>
            <w:r>
              <w:rPr>
                <w:rFonts w:ascii="Times New Roman" w:hAnsi="Times New Roman" w:cs="Times New Roman"/>
              </w:rPr>
              <w:lastRenderedPageBreak/>
              <w:t>Descriptive</w:t>
            </w:r>
          </w:p>
        </w:tc>
        <w:tc>
          <w:tcPr>
            <w:tcW w:w="2970" w:type="dxa"/>
          </w:tcPr>
          <w:p w:rsidR="004F2180" w:rsidRDefault="004F2180" w:rsidP="00672F9D">
            <w:pPr>
              <w:rPr>
                <w:rFonts w:ascii="Times New Roman" w:hAnsi="Times New Roman" w:cs="Times New Roman"/>
              </w:rPr>
            </w:pPr>
          </w:p>
        </w:tc>
      </w:tr>
      <w:tr w:rsidR="004F2180" w:rsidTr="00F26DFF">
        <w:tc>
          <w:tcPr>
            <w:tcW w:w="3528" w:type="dxa"/>
          </w:tcPr>
          <w:p w:rsidR="004F2180" w:rsidRPr="00835724" w:rsidRDefault="004F2180" w:rsidP="00672F9D">
            <w:pPr>
              <w:rPr>
                <w:rFonts w:ascii="Times New Roman" w:hAnsi="Times New Roman" w:cs="Times New Roman"/>
              </w:rPr>
            </w:pPr>
            <w:r w:rsidRPr="00835724">
              <w:rPr>
                <w:rFonts w:ascii="Times New Roman" w:hAnsi="Times New Roman" w:cs="Times New Roman"/>
              </w:rPr>
              <w:lastRenderedPageBreak/>
              <w:t>22. How are gender roles and responsibilities at key locations associated with main activities?</w:t>
            </w:r>
          </w:p>
          <w:p w:rsidR="004F2180" w:rsidRPr="00835724" w:rsidRDefault="004F2180" w:rsidP="00672F9D">
            <w:pPr>
              <w:pStyle w:val="ListParagraph"/>
              <w:numPr>
                <w:ilvl w:val="0"/>
                <w:numId w:val="25"/>
              </w:numPr>
              <w:rPr>
                <w:rFonts w:ascii="Times New Roman" w:hAnsi="Times New Roman" w:cs="Times New Roman"/>
              </w:rPr>
            </w:pPr>
            <w:r w:rsidRPr="00835724">
              <w:rPr>
                <w:rFonts w:ascii="Times New Roman" w:hAnsi="Times New Roman" w:cs="Times New Roman"/>
              </w:rPr>
              <w:t>What is the rate of women participation in informal fish trade?</w:t>
            </w:r>
          </w:p>
          <w:p w:rsidR="004F2180" w:rsidRDefault="004F2180" w:rsidP="00672F9D">
            <w:pPr>
              <w:rPr>
                <w:rFonts w:ascii="Times New Roman" w:hAnsi="Times New Roman" w:cs="Times New Roman"/>
              </w:rPr>
            </w:pPr>
          </w:p>
        </w:tc>
        <w:tc>
          <w:tcPr>
            <w:tcW w:w="3150" w:type="dxa"/>
          </w:tcPr>
          <w:p w:rsidR="004F2180" w:rsidRDefault="004F2180" w:rsidP="00672F9D">
            <w:pPr>
              <w:rPr>
                <w:rFonts w:ascii="Times New Roman" w:hAnsi="Times New Roman" w:cs="Times New Roman"/>
              </w:rPr>
            </w:pPr>
            <w:r>
              <w:rPr>
                <w:rFonts w:ascii="Times New Roman" w:hAnsi="Times New Roman" w:cs="Times New Roman"/>
              </w:rPr>
              <w:t>None</w:t>
            </w:r>
          </w:p>
        </w:tc>
        <w:tc>
          <w:tcPr>
            <w:tcW w:w="2970" w:type="dxa"/>
          </w:tcPr>
          <w:p w:rsidR="004F2180" w:rsidRDefault="004F2180" w:rsidP="00672F9D">
            <w:pPr>
              <w:rPr>
                <w:rFonts w:ascii="Times New Roman" w:hAnsi="Times New Roman" w:cs="Times New Roman"/>
              </w:rPr>
            </w:pPr>
          </w:p>
        </w:tc>
      </w:tr>
      <w:tr w:rsidR="004F2180" w:rsidTr="00F26DFF">
        <w:tc>
          <w:tcPr>
            <w:tcW w:w="3528" w:type="dxa"/>
          </w:tcPr>
          <w:p w:rsidR="004F2180" w:rsidRPr="00835724" w:rsidRDefault="004F2180" w:rsidP="00672F9D">
            <w:pPr>
              <w:rPr>
                <w:rFonts w:ascii="Times New Roman" w:hAnsi="Times New Roman" w:cs="Times New Roman"/>
              </w:rPr>
            </w:pPr>
            <w:r w:rsidRPr="00835724">
              <w:rPr>
                <w:rFonts w:ascii="Times New Roman" w:hAnsi="Times New Roman" w:cs="Times New Roman"/>
              </w:rPr>
              <w:t>23. How do policies and regulations influence informal fish trade?</w:t>
            </w:r>
          </w:p>
          <w:p w:rsidR="004F2180" w:rsidRPr="00835724" w:rsidRDefault="004F2180" w:rsidP="00672F9D">
            <w:pPr>
              <w:pStyle w:val="ListParagraph"/>
              <w:numPr>
                <w:ilvl w:val="0"/>
                <w:numId w:val="28"/>
              </w:numPr>
              <w:rPr>
                <w:rFonts w:ascii="Times New Roman" w:hAnsi="Times New Roman" w:cs="Times New Roman"/>
              </w:rPr>
            </w:pPr>
            <w:r>
              <w:rPr>
                <w:rFonts w:ascii="Times New Roman" w:hAnsi="Times New Roman" w:cs="Times New Roman"/>
              </w:rPr>
              <w:t>Do informal fish traders ad</w:t>
            </w:r>
            <w:r w:rsidRPr="00835724">
              <w:rPr>
                <w:rFonts w:ascii="Times New Roman" w:hAnsi="Times New Roman" w:cs="Times New Roman"/>
              </w:rPr>
              <w:t>here to these policies and regulations?</w:t>
            </w:r>
          </w:p>
          <w:p w:rsidR="004F2180" w:rsidRPr="00835724" w:rsidRDefault="004F2180" w:rsidP="00672F9D">
            <w:pPr>
              <w:pStyle w:val="ListParagraph"/>
              <w:numPr>
                <w:ilvl w:val="0"/>
                <w:numId w:val="28"/>
              </w:numPr>
              <w:rPr>
                <w:rFonts w:ascii="Times New Roman" w:hAnsi="Times New Roman" w:cs="Times New Roman"/>
              </w:rPr>
            </w:pPr>
            <w:r w:rsidRPr="00835724">
              <w:rPr>
                <w:rFonts w:ascii="Times New Roman" w:hAnsi="Times New Roman" w:cs="Times New Roman"/>
              </w:rPr>
              <w:t>Why do traders use informal channels?</w:t>
            </w:r>
          </w:p>
          <w:p w:rsidR="004F2180" w:rsidRPr="00835724" w:rsidRDefault="009C3E4D" w:rsidP="00672F9D">
            <w:pPr>
              <w:pStyle w:val="ListParagraph"/>
              <w:numPr>
                <w:ilvl w:val="0"/>
                <w:numId w:val="28"/>
              </w:numPr>
              <w:rPr>
                <w:rFonts w:ascii="Times New Roman" w:hAnsi="Times New Roman" w:cs="Times New Roman"/>
              </w:rPr>
            </w:pPr>
            <w:r>
              <w:rPr>
                <w:rFonts w:ascii="Times New Roman" w:hAnsi="Times New Roman" w:cs="Times New Roman"/>
              </w:rPr>
              <w:t>D</w:t>
            </w:r>
            <w:r w:rsidR="004F2180" w:rsidRPr="00835724">
              <w:rPr>
                <w:rFonts w:ascii="Times New Roman" w:hAnsi="Times New Roman" w:cs="Times New Roman"/>
              </w:rPr>
              <w:t xml:space="preserve">o political dynamics influence informal fish trade? How? </w:t>
            </w:r>
          </w:p>
          <w:p w:rsidR="004F2180" w:rsidRDefault="004F2180" w:rsidP="00672F9D">
            <w:pPr>
              <w:rPr>
                <w:rFonts w:ascii="Times New Roman" w:hAnsi="Times New Roman" w:cs="Times New Roman"/>
              </w:rPr>
            </w:pPr>
          </w:p>
        </w:tc>
        <w:tc>
          <w:tcPr>
            <w:tcW w:w="3150" w:type="dxa"/>
          </w:tcPr>
          <w:p w:rsidR="00FB3E10" w:rsidRPr="009C3E4D" w:rsidRDefault="00FB3E10" w:rsidP="00FB3E10">
            <w:pPr>
              <w:pStyle w:val="ListParagraph"/>
              <w:rPr>
                <w:rFonts w:ascii="Times New Roman" w:hAnsi="Times New Roman" w:cs="Times New Roman"/>
                <w:highlight w:val="yellow"/>
              </w:rPr>
            </w:pPr>
          </w:p>
          <w:p w:rsidR="00FB3E10" w:rsidRPr="009C3E4D" w:rsidRDefault="00FB3E10" w:rsidP="00FB3E10">
            <w:pPr>
              <w:pStyle w:val="ListParagraph"/>
              <w:rPr>
                <w:rFonts w:ascii="Times New Roman" w:hAnsi="Times New Roman" w:cs="Times New Roman"/>
                <w:highlight w:val="yellow"/>
              </w:rPr>
            </w:pPr>
          </w:p>
          <w:p w:rsidR="00FB3E10" w:rsidRPr="009C3E4D" w:rsidRDefault="00FB3E10" w:rsidP="00FB3E10">
            <w:pPr>
              <w:pStyle w:val="ListParagraph"/>
              <w:rPr>
                <w:rFonts w:ascii="Times New Roman" w:hAnsi="Times New Roman" w:cs="Times New Roman"/>
                <w:highlight w:val="yellow"/>
              </w:rPr>
            </w:pPr>
          </w:p>
          <w:p w:rsidR="00672F9D" w:rsidRPr="009C3E4D" w:rsidRDefault="00672F9D" w:rsidP="009C3E4D">
            <w:pPr>
              <w:rPr>
                <w:rFonts w:ascii="Times New Roman" w:hAnsi="Times New Roman" w:cs="Times New Roman"/>
                <w:highlight w:val="yellow"/>
              </w:rPr>
            </w:pPr>
            <w:r w:rsidRPr="009C3E4D">
              <w:rPr>
                <w:rFonts w:ascii="Times New Roman" w:hAnsi="Times New Roman" w:cs="Times New Roman"/>
                <w:b/>
                <w:bCs/>
                <w:highlight w:val="yellow"/>
                <w:u w:val="single"/>
              </w:rPr>
              <w:t xml:space="preserve">Gdyn model </w:t>
            </w:r>
            <w:r w:rsidRPr="009C3E4D">
              <w:rPr>
                <w:rFonts w:ascii="Times New Roman" w:hAnsi="Times New Roman" w:cs="Times New Roman"/>
                <w:highlight w:val="yellow"/>
              </w:rPr>
              <w:t xml:space="preserve">- </w:t>
            </w:r>
          </w:p>
          <w:p w:rsidR="00672F9D" w:rsidRPr="009C3E4D" w:rsidRDefault="00672F9D" w:rsidP="009C3E4D">
            <w:pPr>
              <w:rPr>
                <w:rFonts w:ascii="Times New Roman" w:hAnsi="Times New Roman" w:cs="Times New Roman"/>
                <w:highlight w:val="yellow"/>
              </w:rPr>
            </w:pPr>
            <w:r w:rsidRPr="009C3E4D">
              <w:rPr>
                <w:rFonts w:ascii="Times New Roman" w:hAnsi="Times New Roman" w:cs="Times New Roman"/>
                <w:b/>
                <w:bCs/>
                <w:highlight w:val="yellow"/>
                <w:u w:val="single"/>
              </w:rPr>
              <w:t xml:space="preserve">Magnet model </w:t>
            </w:r>
            <w:r w:rsidRPr="009C3E4D">
              <w:rPr>
                <w:rFonts w:ascii="Times New Roman" w:hAnsi="Times New Roman" w:cs="Times New Roman"/>
                <w:highlight w:val="yellow"/>
              </w:rPr>
              <w:t>for trade policy analysis</w:t>
            </w:r>
          </w:p>
          <w:p w:rsidR="004F2180" w:rsidRPr="009C3E4D" w:rsidRDefault="004F2180" w:rsidP="00672F9D">
            <w:pPr>
              <w:pStyle w:val="ListParagraph"/>
              <w:rPr>
                <w:rFonts w:ascii="Times New Roman" w:hAnsi="Times New Roman" w:cs="Times New Roman"/>
                <w:highlight w:val="yellow"/>
              </w:rPr>
            </w:pPr>
          </w:p>
        </w:tc>
        <w:tc>
          <w:tcPr>
            <w:tcW w:w="2970" w:type="dxa"/>
          </w:tcPr>
          <w:p w:rsidR="004F2180" w:rsidRPr="009C3E4D" w:rsidRDefault="009C3E4D" w:rsidP="00672F9D">
            <w:pPr>
              <w:rPr>
                <w:rFonts w:ascii="Times New Roman" w:hAnsi="Times New Roman" w:cs="Times New Roman"/>
                <w:highlight w:val="yellow"/>
              </w:rPr>
            </w:pPr>
            <w:r w:rsidRPr="009C3E4D">
              <w:rPr>
                <w:rFonts w:ascii="Times New Roman" w:hAnsi="Times New Roman" w:cs="Times New Roman"/>
                <w:highlight w:val="yellow"/>
              </w:rPr>
              <w:t>can help to determine how changes in policy, technology, population and factor endowments can affect the path of economies over time</w:t>
            </w:r>
          </w:p>
        </w:tc>
      </w:tr>
    </w:tbl>
    <w:p w:rsidR="00C04C5E" w:rsidRDefault="00C04C5E" w:rsidP="00C04C5E"/>
    <w:p w:rsidR="00B95D05" w:rsidRPr="003728C8" w:rsidRDefault="00313CAA" w:rsidP="00165732">
      <w:pPr>
        <w:pStyle w:val="Heading3"/>
        <w:numPr>
          <w:ilvl w:val="2"/>
          <w:numId w:val="42"/>
        </w:numPr>
      </w:pPr>
      <w:r>
        <w:t>Estimating</w:t>
      </w:r>
      <w:r w:rsidR="00B51F69">
        <w:t xml:space="preserve"> </w:t>
      </w:r>
      <w:r>
        <w:t xml:space="preserve">fish volume in </w:t>
      </w:r>
      <w:r w:rsidR="00126B1C">
        <w:t>informal cross-border trade</w:t>
      </w:r>
    </w:p>
    <w:p w:rsidR="00313CAA" w:rsidRPr="00165732" w:rsidRDefault="00313CAA" w:rsidP="00165732">
      <w:pPr>
        <w:spacing w:before="240" w:after="240" w:line="276" w:lineRule="auto"/>
        <w:rPr>
          <w:b/>
          <w:i/>
        </w:rPr>
      </w:pPr>
      <w:r w:rsidRPr="00165732">
        <w:rPr>
          <w:b/>
          <w:i/>
        </w:rPr>
        <w:t>Border monitoring method</w:t>
      </w:r>
    </w:p>
    <w:p w:rsidR="00313CAA" w:rsidRDefault="00313CAA" w:rsidP="00165732">
      <w:pPr>
        <w:spacing w:before="240" w:after="240" w:line="276" w:lineRule="auto"/>
      </w:pPr>
      <w:r>
        <w:t>A w</w:t>
      </w:r>
      <w:r w:rsidRPr="00126B1C">
        <w:rPr>
          <w:rFonts w:ascii="Times New Roman" w:hAnsi="Times New Roman" w:cs="Times New Roman"/>
        </w:rPr>
        <w:t xml:space="preserve">eekly </w:t>
      </w:r>
      <w:r>
        <w:t>monitoring o</w:t>
      </w:r>
      <w:r w:rsidRPr="00126B1C">
        <w:rPr>
          <w:rFonts w:ascii="Times New Roman" w:hAnsi="Times New Roman" w:cs="Times New Roman"/>
        </w:rPr>
        <w:t>bservation</w:t>
      </w:r>
      <w:r>
        <w:rPr>
          <w:rFonts w:ascii="Times New Roman" w:hAnsi="Times New Roman" w:cs="Times New Roman"/>
        </w:rPr>
        <w:t xml:space="preserve"> (</w:t>
      </w:r>
      <w:proofErr w:type="spellStart"/>
      <w:r w:rsidRPr="00D52279">
        <w:rPr>
          <w:rFonts w:ascii="Times New Roman" w:hAnsi="Times New Roman" w:cs="Times New Roman"/>
          <w:highlight w:val="yellow"/>
        </w:rPr>
        <w:t>Ackello-Ogutu</w:t>
      </w:r>
      <w:proofErr w:type="spellEnd"/>
      <w:r w:rsidRPr="00D52279">
        <w:rPr>
          <w:rFonts w:ascii="Times New Roman" w:hAnsi="Times New Roman" w:cs="Times New Roman"/>
          <w:highlight w:val="yellow"/>
        </w:rPr>
        <w:t xml:space="preserve">, 1996 and </w:t>
      </w:r>
      <w:proofErr w:type="spellStart"/>
      <w:r w:rsidRPr="00D52279">
        <w:rPr>
          <w:rFonts w:ascii="Times New Roman" w:hAnsi="Times New Roman" w:cs="Times New Roman"/>
          <w:highlight w:val="yellow"/>
        </w:rPr>
        <w:t>Nkendah</w:t>
      </w:r>
      <w:proofErr w:type="spellEnd"/>
      <w:r w:rsidRPr="00D52279">
        <w:rPr>
          <w:rFonts w:ascii="Times New Roman" w:hAnsi="Times New Roman" w:cs="Times New Roman"/>
          <w:highlight w:val="yellow"/>
        </w:rPr>
        <w:t>, 2013</w:t>
      </w:r>
      <w:r>
        <w:rPr>
          <w:rFonts w:ascii="Times New Roman" w:hAnsi="Times New Roman" w:cs="Times New Roman"/>
        </w:rPr>
        <w:t>)</w:t>
      </w:r>
      <w:r w:rsidRPr="00126B1C">
        <w:rPr>
          <w:rFonts w:ascii="Times New Roman" w:hAnsi="Times New Roman" w:cs="Times New Roman"/>
        </w:rPr>
        <w:t xml:space="preserve"> </w:t>
      </w:r>
      <w:r>
        <w:rPr>
          <w:rFonts w:ascii="Times New Roman" w:hAnsi="Times New Roman" w:cs="Times New Roman"/>
        </w:rPr>
        <w:t xml:space="preserve">is </w:t>
      </w:r>
      <w:r>
        <w:t xml:space="preserve">here </w:t>
      </w:r>
      <w:r>
        <w:rPr>
          <w:rFonts w:ascii="Times New Roman" w:hAnsi="Times New Roman" w:cs="Times New Roman"/>
        </w:rPr>
        <w:t>proposed</w:t>
      </w:r>
      <w:r w:rsidRPr="00126B1C">
        <w:rPr>
          <w:rFonts w:ascii="Times New Roman" w:hAnsi="Times New Roman" w:cs="Times New Roman"/>
        </w:rPr>
        <w:t>.</w:t>
      </w:r>
      <w:r>
        <w:t xml:space="preserve"> This method is proposed because </w:t>
      </w:r>
      <w:r w:rsidRPr="00126B1C">
        <w:rPr>
          <w:rFonts w:ascii="Times New Roman" w:hAnsi="Times New Roman" w:cs="Times New Roman"/>
        </w:rPr>
        <w:t xml:space="preserve">data recorded </w:t>
      </w:r>
      <w:r>
        <w:t xml:space="preserve">at the border customs and or fisheries offices have not captured </w:t>
      </w:r>
      <w:r w:rsidRPr="00126B1C">
        <w:rPr>
          <w:rFonts w:ascii="Times New Roman" w:hAnsi="Times New Roman" w:cs="Times New Roman"/>
        </w:rPr>
        <w:t>volume</w:t>
      </w:r>
      <w:r>
        <w:t xml:space="preserve">s and or </w:t>
      </w:r>
      <w:r w:rsidRPr="00126B1C">
        <w:rPr>
          <w:rFonts w:ascii="Times New Roman" w:hAnsi="Times New Roman" w:cs="Times New Roman"/>
        </w:rPr>
        <w:t>value</w:t>
      </w:r>
      <w:r>
        <w:t>s</w:t>
      </w:r>
      <w:r w:rsidRPr="00126B1C">
        <w:rPr>
          <w:rFonts w:ascii="Times New Roman" w:hAnsi="Times New Roman" w:cs="Times New Roman"/>
        </w:rPr>
        <w:t xml:space="preserve"> of informal trade</w:t>
      </w:r>
      <w:r>
        <w:t>. Moreover there are under-invoicing or false statements</w:t>
      </w:r>
      <w:r w:rsidRPr="00126B1C">
        <w:rPr>
          <w:rFonts w:ascii="Times New Roman" w:hAnsi="Times New Roman" w:cs="Times New Roman"/>
        </w:rPr>
        <w:t xml:space="preserve"> </w:t>
      </w:r>
      <w:r>
        <w:t xml:space="preserve">by traders so that they can pay less tax. </w:t>
      </w:r>
    </w:p>
    <w:p w:rsidR="00313CAA" w:rsidRDefault="00313CAA" w:rsidP="00165732">
      <w:pPr>
        <w:spacing w:before="240" w:after="240" w:line="276" w:lineRule="auto"/>
      </w:pPr>
      <w:r>
        <w:t>Border sites to be monitored should be sampled based on factors relevant for each trade corridor but could consider factors such as volume of trade, security, communication, transport links and availability of supporting institutions (guest houses, storage facilities). It is proposed that a two weeks monitoring per month be undertaken for a period of 12 months. Monitoring should adopt a census approach during day time (or anytime that fish is crossing) for all the days of the week. The 12 months proposed is deemed adequate to capture seasonality within a year.</w:t>
      </w:r>
    </w:p>
    <w:p w:rsidR="00313CAA" w:rsidRDefault="00313CAA" w:rsidP="00165732">
      <w:pPr>
        <w:spacing w:before="240" w:after="240" w:line="276" w:lineRule="auto"/>
      </w:pPr>
    </w:p>
    <w:p w:rsidR="00313CAA" w:rsidRDefault="00313CAA" w:rsidP="00313CAA">
      <w:r>
        <w:t>To calculate the annual trade volumes, the following formula should be used.</w:t>
      </w:r>
    </w:p>
    <w:p w:rsidR="00313CAA" w:rsidRDefault="00313CAA" w:rsidP="00313CAA"/>
    <w:p w:rsidR="00313CAA" w:rsidRPr="002C454E" w:rsidRDefault="00313CAA" w:rsidP="00313CAA">
      <w:pPr>
        <w:rPr>
          <w:i/>
        </w:rPr>
      </w:pPr>
      <w:r w:rsidRPr="002C454E">
        <w:rPr>
          <w:i/>
        </w:rPr>
        <w:lastRenderedPageBreak/>
        <w:t xml:space="preserve">Annual trade volume = </w:t>
      </w:r>
      <w:r>
        <w:rPr>
          <w:i/>
        </w:rPr>
        <w:t>(</w:t>
      </w:r>
      <w:r w:rsidRPr="002C454E">
        <w:rPr>
          <w:i/>
        </w:rPr>
        <w:t>Average daily trade volume x number of days in a month</w:t>
      </w:r>
      <w:proofErr w:type="gramStart"/>
      <w:r>
        <w:rPr>
          <w:i/>
        </w:rPr>
        <w:t>)x</w:t>
      </w:r>
      <w:proofErr w:type="gramEnd"/>
      <w:r>
        <w:rPr>
          <w:i/>
        </w:rPr>
        <w:t xml:space="preserve"> 12</w:t>
      </w:r>
    </w:p>
    <w:p w:rsidR="00313CAA" w:rsidRPr="002C454E" w:rsidRDefault="00313CAA" w:rsidP="00313CAA"/>
    <w:p w:rsidR="00313CAA" w:rsidRPr="002C454E" w:rsidRDefault="00313CAA" w:rsidP="00313CAA">
      <w:r w:rsidRPr="002C454E">
        <w:t xml:space="preserve">The average daily trade volume is calculated by </w:t>
      </w:r>
    </w:p>
    <w:p w:rsidR="00313CAA" w:rsidRPr="002C454E" w:rsidRDefault="00313CAA" w:rsidP="00313CAA">
      <w:pPr>
        <w:rPr>
          <w:b/>
        </w:rPr>
      </w:pPr>
    </w:p>
    <w:p w:rsidR="00313CAA" w:rsidRDefault="00313CAA" w:rsidP="00313CAA">
      <m:oMath>
        <m:r>
          <w:rPr>
            <w:rFonts w:ascii="Cambria Math" w:hAnsi="Cambria Math"/>
          </w:rPr>
          <m:t xml:space="preserve"> Average daily trade volume=</m:t>
        </m:r>
        <m:nary>
          <m:naryPr>
            <m:chr m:val="∑"/>
            <m:limLoc m:val="undOvr"/>
            <m:ctrlPr>
              <w:rPr>
                <w:rFonts w:ascii="Cambria Math" w:eastAsia="Times New Roman" w:hAnsi="Cambria Math" w:cs="Times New Roman"/>
                <w:i/>
              </w:rPr>
            </m:ctrlPr>
          </m:naryPr>
          <m:sub>
            <m:r>
              <w:rPr>
                <w:rFonts w:ascii="Cambria Math" w:hAnsi="Cambria Math"/>
              </w:rPr>
              <m:t>d=1</m:t>
            </m:r>
          </m:sub>
          <m:sup>
            <m:r>
              <w:rPr>
                <w:rFonts w:ascii="Cambria Math" w:hAnsi="Cambria Math"/>
              </w:rPr>
              <m:t>14</m:t>
            </m:r>
          </m:sup>
          <m:e>
            <m:sSub>
              <m:sSubPr>
                <m:ctrlPr>
                  <w:rPr>
                    <w:rFonts w:ascii="Cambria Math" w:eastAsia="Times New Roman" w:hAnsi="Cambria Math" w:cs="Times New Roman"/>
                    <w:i/>
                  </w:rPr>
                </m:ctrlPr>
              </m:sSubPr>
              <m:e>
                <m:r>
                  <w:rPr>
                    <w:rFonts w:ascii="Cambria Math" w:hAnsi="Cambria Math"/>
                  </w:rPr>
                  <m:t>q</m:t>
                </m:r>
              </m:e>
              <m:sub>
                <m:r>
                  <w:rPr>
                    <w:rFonts w:ascii="Cambria Math" w:hAnsi="Cambria Math"/>
                  </w:rPr>
                  <m:t>d</m:t>
                </m:r>
              </m:sub>
            </m:sSub>
          </m:e>
        </m:nary>
      </m:oMath>
      <w:r>
        <w:t>/</w:t>
      </w:r>
      <w:r w:rsidRPr="002C454E">
        <w:rPr>
          <w:i/>
        </w:rPr>
        <w:t>total number of days data is collected</w:t>
      </w:r>
    </w:p>
    <w:p w:rsidR="00313CAA" w:rsidRDefault="00313CAA" w:rsidP="00313CAA"/>
    <w:p w:rsidR="00FB3E10" w:rsidRPr="00126B1C" w:rsidRDefault="00313CAA" w:rsidP="00C04C5E">
      <w:pPr>
        <w:rPr>
          <w:rFonts w:ascii="Times New Roman" w:hAnsi="Times New Roman" w:cs="Times New Roman"/>
        </w:rPr>
      </w:pPr>
      <w:r>
        <w:rPr>
          <w:rFonts w:ascii="Times New Roman" w:hAnsi="Times New Roman" w:cs="Times New Roman"/>
        </w:rPr>
        <w:t>The value of the quantities traded is the multiplied by the average daily prices to derive the value of the trade in monetary terms.</w:t>
      </w:r>
    </w:p>
    <w:p w:rsidR="00C04C5E" w:rsidRPr="00C04C5E" w:rsidRDefault="00C04C5E" w:rsidP="00C04C5E"/>
    <w:p w:rsidR="007516DE" w:rsidRPr="000D1100" w:rsidRDefault="007516DE" w:rsidP="007516DE">
      <w:pPr>
        <w:spacing w:line="276" w:lineRule="auto"/>
        <w:rPr>
          <w:rFonts w:ascii="Times New Roman" w:hAnsi="Times New Roman" w:cs="Times New Roman"/>
        </w:rPr>
      </w:pPr>
    </w:p>
    <w:p w:rsidR="000D1100" w:rsidRDefault="007516DE" w:rsidP="00685765">
      <w:pPr>
        <w:pStyle w:val="Heading1"/>
      </w:pPr>
      <w:r w:rsidRPr="000D1100">
        <w:t>Refer to Annex 1 of the toolbox report and see how the process reflects some of the issues related to qualitative and quantitative research approaches</w:t>
      </w:r>
    </w:p>
    <w:p w:rsidR="000D1100" w:rsidRPr="000D1100" w:rsidRDefault="000D1100" w:rsidP="00685765">
      <w:pPr>
        <w:pStyle w:val="Heading1"/>
      </w:pPr>
      <w:r w:rsidRPr="000D1100">
        <w:t>Fieldworks observations:</w:t>
      </w:r>
    </w:p>
    <w:p w:rsidR="000D1100" w:rsidRPr="000D1100" w:rsidRDefault="000D1100" w:rsidP="006F60A4">
      <w:pPr>
        <w:pStyle w:val="ListParagraph"/>
        <w:numPr>
          <w:ilvl w:val="0"/>
          <w:numId w:val="19"/>
        </w:numPr>
        <w:spacing w:line="276" w:lineRule="auto"/>
        <w:rPr>
          <w:rFonts w:ascii="Times New Roman" w:hAnsi="Times New Roman" w:cs="Times New Roman"/>
        </w:rPr>
      </w:pPr>
      <w:r w:rsidRPr="000D1100">
        <w:rPr>
          <w:rFonts w:ascii="Times New Roman" w:hAnsi="Times New Roman" w:cs="Times New Roman"/>
        </w:rPr>
        <w:t>Choice of respondent is important. Avoid leaders of trader groups. Try to interview traders directly.</w:t>
      </w:r>
    </w:p>
    <w:p w:rsidR="000D1100" w:rsidRPr="000D1100" w:rsidRDefault="000D1100" w:rsidP="006F60A4">
      <w:pPr>
        <w:pStyle w:val="ListParagraph"/>
        <w:numPr>
          <w:ilvl w:val="0"/>
          <w:numId w:val="19"/>
        </w:numPr>
        <w:spacing w:line="276" w:lineRule="auto"/>
        <w:rPr>
          <w:rFonts w:ascii="Times New Roman" w:hAnsi="Times New Roman" w:cs="Times New Roman"/>
        </w:rPr>
      </w:pPr>
      <w:r w:rsidRPr="000D1100">
        <w:rPr>
          <w:rFonts w:ascii="Times New Roman" w:hAnsi="Times New Roman" w:cs="Times New Roman"/>
        </w:rPr>
        <w:t xml:space="preserve">Location of interview: For this study interviews should be taken outside government offices. </w:t>
      </w:r>
    </w:p>
    <w:p w:rsidR="000D1100" w:rsidRPr="000D1100" w:rsidRDefault="000D1100" w:rsidP="006F60A4">
      <w:pPr>
        <w:pStyle w:val="ListParagraph"/>
        <w:numPr>
          <w:ilvl w:val="0"/>
          <w:numId w:val="19"/>
        </w:numPr>
        <w:spacing w:line="276" w:lineRule="auto"/>
        <w:rPr>
          <w:rFonts w:ascii="Times New Roman" w:hAnsi="Times New Roman" w:cs="Times New Roman"/>
        </w:rPr>
      </w:pPr>
      <w:r w:rsidRPr="000D1100">
        <w:rPr>
          <w:rFonts w:ascii="Times New Roman" w:hAnsi="Times New Roman" w:cs="Times New Roman"/>
        </w:rPr>
        <w:t>Randomly select respondents by yourself not by help of government officers.</w:t>
      </w:r>
    </w:p>
    <w:p w:rsidR="000D1100" w:rsidRPr="000D1100" w:rsidRDefault="000D1100" w:rsidP="006F60A4">
      <w:pPr>
        <w:pStyle w:val="ListParagraph"/>
        <w:numPr>
          <w:ilvl w:val="0"/>
          <w:numId w:val="19"/>
        </w:numPr>
        <w:spacing w:line="276" w:lineRule="auto"/>
        <w:rPr>
          <w:rFonts w:ascii="Times New Roman" w:hAnsi="Times New Roman" w:cs="Times New Roman"/>
        </w:rPr>
      </w:pPr>
      <w:r w:rsidRPr="000D1100">
        <w:rPr>
          <w:rFonts w:ascii="Times New Roman" w:hAnsi="Times New Roman" w:cs="Times New Roman"/>
        </w:rPr>
        <w:t>In case the respondent does not answer questions in the questionnaire then ask about his/her knowledge on regional informal fish trade.</w:t>
      </w:r>
    </w:p>
    <w:p w:rsidR="000D1100" w:rsidRPr="000D1100" w:rsidRDefault="000D1100" w:rsidP="006F60A4">
      <w:pPr>
        <w:pStyle w:val="ListParagraph"/>
        <w:numPr>
          <w:ilvl w:val="0"/>
          <w:numId w:val="19"/>
        </w:numPr>
        <w:spacing w:line="276" w:lineRule="auto"/>
        <w:rPr>
          <w:rFonts w:ascii="Times New Roman" w:hAnsi="Times New Roman" w:cs="Times New Roman"/>
        </w:rPr>
      </w:pPr>
      <w:r w:rsidRPr="000D1100">
        <w:rPr>
          <w:rFonts w:ascii="Times New Roman" w:hAnsi="Times New Roman" w:cs="Times New Roman"/>
        </w:rPr>
        <w:t>There is need to internalize the questions so that the interview becomes like a talk rather than a question answer</w:t>
      </w:r>
    </w:p>
    <w:p w:rsidR="00957CFA" w:rsidRPr="00957CFA" w:rsidRDefault="000D1100" w:rsidP="00957CFA">
      <w:pPr>
        <w:pStyle w:val="ListParagraph"/>
        <w:numPr>
          <w:ilvl w:val="0"/>
          <w:numId w:val="19"/>
        </w:numPr>
        <w:spacing w:line="276" w:lineRule="auto"/>
        <w:rPr>
          <w:rFonts w:ascii="Times New Roman" w:hAnsi="Times New Roman" w:cs="Times New Roman"/>
        </w:rPr>
      </w:pPr>
      <w:r w:rsidRPr="00957CFA">
        <w:rPr>
          <w:rFonts w:ascii="Times New Roman" w:hAnsi="Times New Roman" w:cs="Times New Roman"/>
        </w:rPr>
        <w:t xml:space="preserve">Time is very important. There is need take time to develop </w:t>
      </w:r>
      <w:r w:rsidR="00957CFA" w:rsidRPr="00957CFA">
        <w:rPr>
          <w:rFonts w:ascii="Times New Roman" w:hAnsi="Times New Roman" w:cs="Times New Roman"/>
        </w:rPr>
        <w:t>rapport.</w:t>
      </w:r>
    </w:p>
    <w:p w:rsidR="00957CFA" w:rsidRDefault="00957CFA" w:rsidP="00957CFA">
      <w:pPr>
        <w:spacing w:line="276" w:lineRule="auto"/>
        <w:rPr>
          <w:rFonts w:ascii="Times New Roman" w:hAnsi="Times New Roman" w:cs="Times New Roman"/>
        </w:rPr>
      </w:pPr>
    </w:p>
    <w:p w:rsidR="00712254" w:rsidRPr="000D1100" w:rsidRDefault="00957CFA" w:rsidP="00957CFA">
      <w:pPr>
        <w:spacing w:line="276" w:lineRule="auto"/>
        <w:rPr>
          <w:rFonts w:ascii="Times New Roman" w:hAnsi="Times New Roman" w:cs="Times New Roman"/>
        </w:rPr>
      </w:pPr>
      <w:r w:rsidRPr="000D1100">
        <w:rPr>
          <w:rFonts w:ascii="Times New Roman" w:hAnsi="Times New Roman" w:cs="Times New Roman"/>
        </w:rPr>
        <w:t>The</w:t>
      </w:r>
      <w:r w:rsidR="00712254" w:rsidRPr="000D1100">
        <w:rPr>
          <w:rFonts w:ascii="Times New Roman" w:hAnsi="Times New Roman" w:cs="Times New Roman"/>
        </w:rPr>
        <w:t xml:space="preserve"> outline of a final report structure is given as Annex 2. See if you can add more detail to this in terms of the content of each section. </w:t>
      </w:r>
    </w:p>
    <w:p w:rsidR="00C40FAF" w:rsidRDefault="00685765" w:rsidP="00C40FAF">
      <w:pPr>
        <w:pStyle w:val="Heading1"/>
      </w:pPr>
      <w:r>
        <w:rPr>
          <w:rFonts w:cs="Times New Roman"/>
        </w:rPr>
        <w:br w:type="page"/>
      </w:r>
      <w:r w:rsidR="00C40FAF">
        <w:lastRenderedPageBreak/>
        <w:t>Question guide for key informants and Focus group Discussions</w:t>
      </w:r>
    </w:p>
    <w:p w:rsidR="00C40FAF" w:rsidRPr="000D1100" w:rsidRDefault="00C40FAF" w:rsidP="00C40FAF">
      <w:pPr>
        <w:pStyle w:val="Heading2"/>
      </w:pPr>
      <w:r w:rsidRPr="000D1100">
        <w:t>Value, volumes, demand and supply of specific market chains</w:t>
      </w:r>
    </w:p>
    <w:p w:rsidR="00C40FAF" w:rsidRPr="000D1100" w:rsidRDefault="00C40FAF" w:rsidP="00C40FAF">
      <w:pPr>
        <w:spacing w:line="276" w:lineRule="auto"/>
        <w:rPr>
          <w:rFonts w:ascii="Times New Roman" w:hAnsi="Times New Roman" w:cs="Times New Roman"/>
        </w:rPr>
      </w:pPr>
      <w:r w:rsidRPr="000D1100">
        <w:rPr>
          <w:rFonts w:ascii="Times New Roman" w:hAnsi="Times New Roman" w:cs="Times New Roman"/>
        </w:rPr>
        <w:t xml:space="preserve">To generate an understanding of </w:t>
      </w:r>
      <w:r>
        <w:rPr>
          <w:rFonts w:ascii="Times New Roman" w:hAnsi="Times New Roman" w:cs="Times New Roman"/>
        </w:rPr>
        <w:t xml:space="preserve">informal </w:t>
      </w:r>
      <w:r w:rsidRPr="000D1100">
        <w:rPr>
          <w:rFonts w:ascii="Times New Roman" w:hAnsi="Times New Roman" w:cs="Times New Roman"/>
        </w:rPr>
        <w:t xml:space="preserve">regional fish trade economic importance, contribution to livelihoods and food security. </w:t>
      </w:r>
      <w:r>
        <w:rPr>
          <w:rFonts w:ascii="Times New Roman" w:hAnsi="Times New Roman" w:cs="Times New Roman"/>
        </w:rPr>
        <w:t xml:space="preserve">This should enable </w:t>
      </w:r>
      <w:r w:rsidRPr="00CC18FC">
        <w:rPr>
          <w:sz w:val="22"/>
          <w:szCs w:val="22"/>
        </w:rPr>
        <w:t>piec</w:t>
      </w:r>
      <w:r>
        <w:rPr>
          <w:sz w:val="22"/>
          <w:szCs w:val="22"/>
        </w:rPr>
        <w:t>ing</w:t>
      </w:r>
      <w:r w:rsidRPr="00CC18FC">
        <w:rPr>
          <w:sz w:val="22"/>
          <w:szCs w:val="22"/>
        </w:rPr>
        <w:t xml:space="preserve"> together an understanding from a corridor perspective </w:t>
      </w:r>
      <w:r>
        <w:rPr>
          <w:sz w:val="22"/>
          <w:szCs w:val="22"/>
        </w:rPr>
        <w:t xml:space="preserve">the </w:t>
      </w:r>
      <w:r w:rsidRPr="00CC18FC">
        <w:rPr>
          <w:sz w:val="22"/>
          <w:szCs w:val="22"/>
        </w:rPr>
        <w:t>species, products and supply chains which are likely to exist within each corridor.</w:t>
      </w:r>
    </w:p>
    <w:p w:rsidR="00C40FAF" w:rsidRPr="00293760" w:rsidRDefault="00C40FAF" w:rsidP="00C40FAF"/>
    <w:p w:rsidR="00C40FAF" w:rsidRPr="000D1100" w:rsidRDefault="00C40FAF" w:rsidP="00C40FAF">
      <w:pPr>
        <w:pStyle w:val="Heading2"/>
      </w:pPr>
      <w:r w:rsidRPr="000D1100">
        <w:t>Question guide for Key informants and Focus Group Discussions</w:t>
      </w:r>
    </w:p>
    <w:p w:rsidR="00C40FAF" w:rsidRPr="000D1100" w:rsidRDefault="00C40FAF" w:rsidP="00C40FAF">
      <w:pPr>
        <w:spacing w:line="276" w:lineRule="auto"/>
        <w:rPr>
          <w:rFonts w:ascii="Times New Roman" w:hAnsi="Times New Roman" w:cs="Times New Roman"/>
        </w:rPr>
      </w:pPr>
    </w:p>
    <w:p w:rsidR="00C40FAF" w:rsidRPr="000D1100" w:rsidRDefault="00C40FAF" w:rsidP="00C40FAF">
      <w:pPr>
        <w:pStyle w:val="Heading3"/>
        <w:spacing w:before="0"/>
      </w:pPr>
      <w:r w:rsidRPr="000D1100">
        <w:t>Value, volumes, demand and supply of specific market chains</w:t>
      </w:r>
    </w:p>
    <w:p w:rsidR="00C40FAF" w:rsidRPr="000D1100" w:rsidRDefault="00C40FAF" w:rsidP="00C40FAF">
      <w:pPr>
        <w:spacing w:line="276" w:lineRule="auto"/>
        <w:rPr>
          <w:rFonts w:ascii="Times New Roman" w:hAnsi="Times New Roman" w:cs="Times New Roman"/>
          <w:lang w:val="en-GB" w:eastAsia="en-GB"/>
        </w:rPr>
      </w:pPr>
    </w:p>
    <w:p w:rsidR="00C40FAF" w:rsidRPr="000D1100" w:rsidRDefault="00C40FAF" w:rsidP="00C40FAF">
      <w:pPr>
        <w:spacing w:line="276" w:lineRule="auto"/>
        <w:rPr>
          <w:rFonts w:ascii="Times New Roman" w:hAnsi="Times New Roman" w:cs="Times New Roman"/>
        </w:rPr>
      </w:pPr>
      <w:r w:rsidRPr="000D1100">
        <w:rPr>
          <w:rFonts w:ascii="Times New Roman" w:hAnsi="Times New Roman" w:cs="Times New Roman"/>
        </w:rPr>
        <w:t xml:space="preserve">To generate an understanding of </w:t>
      </w:r>
      <w:r>
        <w:rPr>
          <w:rFonts w:ascii="Times New Roman" w:hAnsi="Times New Roman" w:cs="Times New Roman"/>
        </w:rPr>
        <w:t xml:space="preserve">informal </w:t>
      </w:r>
      <w:r w:rsidRPr="000D1100">
        <w:rPr>
          <w:rFonts w:ascii="Times New Roman" w:hAnsi="Times New Roman" w:cs="Times New Roman"/>
        </w:rPr>
        <w:t xml:space="preserve">regional fish trade economic importance, contribution to livelihoods and food security. </w:t>
      </w:r>
      <w:r>
        <w:rPr>
          <w:rFonts w:ascii="Times New Roman" w:hAnsi="Times New Roman" w:cs="Times New Roman"/>
        </w:rPr>
        <w:t xml:space="preserve">This should enable </w:t>
      </w:r>
      <w:r w:rsidRPr="00CC18FC">
        <w:rPr>
          <w:sz w:val="22"/>
          <w:szCs w:val="22"/>
        </w:rPr>
        <w:t>piec</w:t>
      </w:r>
      <w:r>
        <w:rPr>
          <w:sz w:val="22"/>
          <w:szCs w:val="22"/>
        </w:rPr>
        <w:t>ing</w:t>
      </w:r>
      <w:r w:rsidRPr="00CC18FC">
        <w:rPr>
          <w:sz w:val="22"/>
          <w:szCs w:val="22"/>
        </w:rPr>
        <w:t xml:space="preserve"> together an understanding from a corridor perspective </w:t>
      </w:r>
      <w:r>
        <w:rPr>
          <w:sz w:val="22"/>
          <w:szCs w:val="22"/>
        </w:rPr>
        <w:t xml:space="preserve">the </w:t>
      </w:r>
      <w:r w:rsidRPr="00CC18FC">
        <w:rPr>
          <w:sz w:val="22"/>
          <w:szCs w:val="22"/>
        </w:rPr>
        <w:t>species, products and supply chains which are likely to exist within each corridor.</w:t>
      </w:r>
    </w:p>
    <w:p w:rsidR="00C40FAF" w:rsidRDefault="00C40FAF" w:rsidP="00C40FAF">
      <w:pPr>
        <w:spacing w:line="276" w:lineRule="auto"/>
      </w:pPr>
    </w:p>
    <w:p w:rsidR="00C40FAF" w:rsidRPr="000D1100" w:rsidRDefault="00C40FAF" w:rsidP="00C40FAF">
      <w:pPr>
        <w:spacing w:line="276" w:lineRule="auto"/>
        <w:rPr>
          <w:b/>
        </w:rPr>
      </w:pPr>
      <w:r w:rsidRPr="000D1100">
        <w:rPr>
          <w:b/>
        </w:rPr>
        <w:t>Key questions</w:t>
      </w:r>
    </w:p>
    <w:p w:rsidR="00C40FAF" w:rsidRPr="000D1100" w:rsidRDefault="00C40FAF" w:rsidP="00C40FAF">
      <w:pPr>
        <w:pStyle w:val="ListParagraph"/>
        <w:numPr>
          <w:ilvl w:val="0"/>
          <w:numId w:val="14"/>
        </w:numPr>
        <w:spacing w:line="276" w:lineRule="auto"/>
        <w:ind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Species of fish traded within the corridor (capture and aquaculture species)</w:t>
      </w:r>
    </w:p>
    <w:p w:rsidR="00C40FAF" w:rsidRPr="000D1100" w:rsidRDefault="00C40FAF" w:rsidP="00C40FAF">
      <w:pPr>
        <w:pStyle w:val="ListParagraph"/>
        <w:numPr>
          <w:ilvl w:val="0"/>
          <w:numId w:val="14"/>
        </w:numPr>
        <w:spacing w:line="276" w:lineRule="auto"/>
        <w:ind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Fish products traded and how they are processed including value chain</w:t>
      </w:r>
    </w:p>
    <w:p w:rsidR="00C40FAF" w:rsidRPr="000D1100" w:rsidRDefault="00C40FAF" w:rsidP="00C40FAF">
      <w:pPr>
        <w:pStyle w:val="ListParagraph"/>
        <w:numPr>
          <w:ilvl w:val="0"/>
          <w:numId w:val="14"/>
        </w:numPr>
        <w:spacing w:line="276" w:lineRule="auto"/>
        <w:ind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The origin of the fish and its products (capture / aquaculture/imports)</w:t>
      </w:r>
    </w:p>
    <w:p w:rsidR="00C40FAF" w:rsidRPr="000D1100" w:rsidRDefault="00C40FAF" w:rsidP="00C40FAF">
      <w:pPr>
        <w:pStyle w:val="ListParagraph"/>
        <w:numPr>
          <w:ilvl w:val="0"/>
          <w:numId w:val="14"/>
        </w:numPr>
        <w:spacing w:line="276" w:lineRule="auto"/>
        <w:ind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Volume of each product type at different points in the chain (use a table) (</w:t>
      </w:r>
      <w:r w:rsidRPr="000D1100">
        <w:rPr>
          <w:rFonts w:ascii="Times New Roman" w:hAnsi="Times New Roman" w:cs="Times New Roman"/>
          <w:b/>
          <w:bCs/>
          <w:color w:val="000000" w:themeColor="text1"/>
          <w:kern w:val="24"/>
          <w:u w:val="single"/>
        </w:rPr>
        <w:t>Note:</w:t>
      </w:r>
      <w:r w:rsidRPr="000D1100">
        <w:rPr>
          <w:rFonts w:ascii="Times New Roman" w:hAnsi="Times New Roman" w:cs="Times New Roman"/>
          <w:bCs/>
          <w:color w:val="000000" w:themeColor="text1"/>
          <w:kern w:val="24"/>
        </w:rPr>
        <w:t xml:space="preserve"> sample landing sites which are sources of fish into the regional market)</w:t>
      </w:r>
    </w:p>
    <w:p w:rsidR="00C40FAF" w:rsidRPr="000D1100" w:rsidRDefault="00C40FAF" w:rsidP="00C40FAF">
      <w:pPr>
        <w:pStyle w:val="ListParagraph"/>
        <w:numPr>
          <w:ilvl w:val="0"/>
          <w:numId w:val="14"/>
        </w:numPr>
        <w:spacing w:line="276" w:lineRule="auto"/>
        <w:ind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What are the costs items and amount at each stage of the trade</w:t>
      </w:r>
    </w:p>
    <w:p w:rsidR="00C40FAF" w:rsidRPr="000D1100" w:rsidRDefault="00C40FAF" w:rsidP="00C40FAF">
      <w:pPr>
        <w:pStyle w:val="ListParagraph"/>
        <w:numPr>
          <w:ilvl w:val="0"/>
          <w:numId w:val="14"/>
        </w:numPr>
        <w:spacing w:line="276" w:lineRule="auto"/>
        <w:ind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Main markets (wholesale) and locations of high consumption</w:t>
      </w:r>
    </w:p>
    <w:p w:rsidR="00C40FAF" w:rsidRPr="000D1100" w:rsidRDefault="00C40FAF" w:rsidP="00C40FAF">
      <w:pPr>
        <w:pStyle w:val="ListParagraph"/>
        <w:numPr>
          <w:ilvl w:val="0"/>
          <w:numId w:val="14"/>
        </w:numPr>
        <w:spacing w:line="276" w:lineRule="auto"/>
        <w:ind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Demand and supply to destination – per capita consumption and regional variations</w:t>
      </w:r>
    </w:p>
    <w:p w:rsidR="00C40FAF" w:rsidRPr="000D1100" w:rsidRDefault="00C40FAF" w:rsidP="00C40FAF">
      <w:pPr>
        <w:pStyle w:val="ListParagraph"/>
        <w:numPr>
          <w:ilvl w:val="0"/>
          <w:numId w:val="14"/>
        </w:numPr>
        <w:spacing w:line="276" w:lineRule="auto"/>
        <w:ind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Seasonality and long term trends of value, supply, demand</w:t>
      </w:r>
    </w:p>
    <w:p w:rsidR="00C40FAF" w:rsidRPr="000D1100" w:rsidRDefault="00C40FAF" w:rsidP="00C40FAF">
      <w:pPr>
        <w:pStyle w:val="ListParagraph"/>
        <w:numPr>
          <w:ilvl w:val="0"/>
          <w:numId w:val="14"/>
        </w:numPr>
        <w:spacing w:line="276" w:lineRule="auto"/>
        <w:ind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Gender roles and responsibilities at key locations and associated with main activities</w:t>
      </w:r>
    </w:p>
    <w:p w:rsidR="00C40FAF" w:rsidRDefault="00C40FAF" w:rsidP="00C40FAF">
      <w:pPr>
        <w:spacing w:line="276" w:lineRule="auto"/>
        <w:rPr>
          <w:rFonts w:ascii="Times New Roman" w:hAnsi="Times New Roman" w:cs="Times New Roman"/>
        </w:rPr>
      </w:pPr>
    </w:p>
    <w:p w:rsidR="00C40FAF" w:rsidRDefault="00C40FAF" w:rsidP="00C40FAF">
      <w:pPr>
        <w:spacing w:line="276" w:lineRule="auto"/>
        <w:rPr>
          <w:rFonts w:ascii="Times New Roman" w:hAnsi="Times New Roman" w:cs="Times New Roman"/>
        </w:rPr>
      </w:pPr>
      <w:r>
        <w:rPr>
          <w:rFonts w:ascii="Times New Roman" w:hAnsi="Times New Roman" w:cs="Times New Roman"/>
        </w:rPr>
        <w:t>Methods</w:t>
      </w:r>
    </w:p>
    <w:p w:rsidR="00C40FAF" w:rsidRPr="00CC18FC" w:rsidRDefault="00C40FAF" w:rsidP="00C40FAF">
      <w:pPr>
        <w:pStyle w:val="ListParagraph"/>
        <w:numPr>
          <w:ilvl w:val="0"/>
          <w:numId w:val="40"/>
        </w:numPr>
        <w:spacing w:after="200" w:line="276" w:lineRule="auto"/>
        <w:jc w:val="both"/>
      </w:pPr>
      <w:r w:rsidRPr="00CC18FC">
        <w:t>Quantitative interviews can be made with departments of fisheries staff.</w:t>
      </w:r>
    </w:p>
    <w:p w:rsidR="00C40FAF" w:rsidRPr="00CC18FC" w:rsidRDefault="00C40FAF" w:rsidP="00C40FAF">
      <w:pPr>
        <w:pStyle w:val="ListParagraph"/>
        <w:numPr>
          <w:ilvl w:val="0"/>
          <w:numId w:val="40"/>
        </w:numPr>
        <w:spacing w:after="200" w:line="276" w:lineRule="auto"/>
        <w:jc w:val="both"/>
      </w:pPr>
      <w:r w:rsidRPr="00CC18FC">
        <w:t>Data can be presented via GIS Maps.</w:t>
      </w:r>
    </w:p>
    <w:p w:rsidR="00C40FAF" w:rsidRPr="00CC18FC" w:rsidRDefault="00C40FAF" w:rsidP="00C40FAF">
      <w:pPr>
        <w:pStyle w:val="ListParagraph"/>
        <w:numPr>
          <w:ilvl w:val="0"/>
          <w:numId w:val="40"/>
        </w:numPr>
        <w:spacing w:after="200" w:line="276" w:lineRule="auto"/>
        <w:jc w:val="both"/>
      </w:pPr>
      <w:r w:rsidRPr="00CC18FC">
        <w:t>Wholesale markets are important data collection locations.</w:t>
      </w:r>
    </w:p>
    <w:p w:rsidR="00C40FAF" w:rsidRPr="00CC18FC" w:rsidRDefault="00C40FAF" w:rsidP="00C40FAF">
      <w:pPr>
        <w:pStyle w:val="ListParagraph"/>
        <w:numPr>
          <w:ilvl w:val="0"/>
          <w:numId w:val="40"/>
        </w:numPr>
        <w:spacing w:after="200" w:line="276" w:lineRule="auto"/>
        <w:jc w:val="both"/>
      </w:pPr>
      <w:r w:rsidRPr="00CC18FC">
        <w:t>Corridor analysis has also been carried out by the World Bank.</w:t>
      </w:r>
    </w:p>
    <w:p w:rsidR="00C40FAF" w:rsidRPr="00CC18FC" w:rsidRDefault="00C40FAF" w:rsidP="00C40FAF">
      <w:pPr>
        <w:pStyle w:val="ListParagraph"/>
        <w:numPr>
          <w:ilvl w:val="0"/>
          <w:numId w:val="40"/>
        </w:numPr>
        <w:spacing w:after="200" w:line="276" w:lineRule="auto"/>
        <w:jc w:val="both"/>
      </w:pPr>
      <w:r w:rsidRPr="00CC18FC">
        <w:t>Quantitative data is available from FAO, Fish Stat, Trade ministries, and ADB trade corridors.</w:t>
      </w:r>
    </w:p>
    <w:p w:rsidR="00C40FAF" w:rsidRPr="00CC18FC" w:rsidRDefault="00C40FAF" w:rsidP="00C40FAF">
      <w:pPr>
        <w:pStyle w:val="ListParagraph"/>
        <w:numPr>
          <w:ilvl w:val="0"/>
          <w:numId w:val="40"/>
        </w:numPr>
        <w:spacing w:after="200" w:line="276" w:lineRule="auto"/>
        <w:jc w:val="both"/>
      </w:pPr>
      <w:r w:rsidRPr="00CC18FC">
        <w:t>VAF study 2014 is an important study to refer to in terms of data and methodology.</w:t>
      </w:r>
    </w:p>
    <w:p w:rsidR="00C40FAF" w:rsidRPr="00CC18FC" w:rsidRDefault="00C40FAF" w:rsidP="00C40FAF">
      <w:pPr>
        <w:pStyle w:val="ListParagraph"/>
        <w:numPr>
          <w:ilvl w:val="0"/>
          <w:numId w:val="39"/>
        </w:numPr>
        <w:spacing w:after="200" w:line="276" w:lineRule="auto"/>
        <w:jc w:val="both"/>
        <w:rPr>
          <w:rFonts w:cs="Arial"/>
        </w:rPr>
      </w:pPr>
      <w:r w:rsidRPr="00CC18FC">
        <w:lastRenderedPageBreak/>
        <w:t xml:space="preserve">The focus needs to be clarified in terms of species, products, e.g. inland and marine small pelagic fish fresh/preserved, farmed as well as capture, formal and informal trade. </w:t>
      </w:r>
    </w:p>
    <w:p w:rsidR="00C40FAF" w:rsidRDefault="00C40FAF" w:rsidP="00C40FAF">
      <w:pPr>
        <w:spacing w:line="276" w:lineRule="auto"/>
        <w:rPr>
          <w:rFonts w:ascii="Times New Roman" w:hAnsi="Times New Roman" w:cs="Times New Roman"/>
        </w:rPr>
      </w:pPr>
    </w:p>
    <w:p w:rsidR="00C40FAF" w:rsidRPr="000D1100" w:rsidRDefault="00C40FAF" w:rsidP="00C40FAF">
      <w:pPr>
        <w:spacing w:line="276" w:lineRule="auto"/>
        <w:rPr>
          <w:rFonts w:ascii="Times New Roman" w:hAnsi="Times New Roman" w:cs="Times New Roman"/>
        </w:rPr>
      </w:pPr>
    </w:p>
    <w:p w:rsidR="00C40FAF" w:rsidRPr="000D1100" w:rsidRDefault="00C40FAF" w:rsidP="00C40FAF">
      <w:pPr>
        <w:pStyle w:val="Heading3"/>
        <w:spacing w:before="0"/>
      </w:pPr>
      <w:r w:rsidRPr="000D1100">
        <w:t>Informal fish trade channels</w:t>
      </w:r>
    </w:p>
    <w:p w:rsidR="00C40FAF" w:rsidRPr="000D1100" w:rsidRDefault="00C40FAF" w:rsidP="00C40FAF">
      <w:pPr>
        <w:spacing w:line="276" w:lineRule="auto"/>
        <w:rPr>
          <w:rFonts w:ascii="Times New Roman" w:hAnsi="Times New Roman" w:cs="Times New Roman"/>
        </w:rPr>
      </w:pPr>
    </w:p>
    <w:p w:rsidR="00C40FAF" w:rsidRPr="000D1100" w:rsidRDefault="00C40FAF" w:rsidP="00C40FAF">
      <w:pPr>
        <w:spacing w:line="276" w:lineRule="auto"/>
        <w:rPr>
          <w:b/>
        </w:rPr>
      </w:pPr>
      <w:r w:rsidRPr="000D1100">
        <w:rPr>
          <w:b/>
        </w:rPr>
        <w:t>Objectives</w:t>
      </w:r>
    </w:p>
    <w:p w:rsidR="00C40FAF" w:rsidRPr="000D1100" w:rsidRDefault="00C40FAF" w:rsidP="00C40FAF">
      <w:pPr>
        <w:pStyle w:val="Text2"/>
        <w:spacing w:after="0" w:line="276" w:lineRule="auto"/>
        <w:ind w:left="0"/>
        <w:rPr>
          <w:rFonts w:ascii="Times New Roman" w:hAnsi="Times New Roman"/>
          <w:sz w:val="22"/>
          <w:szCs w:val="22"/>
        </w:rPr>
      </w:pPr>
      <w:r w:rsidRPr="000D1100">
        <w:rPr>
          <w:rFonts w:ascii="Times New Roman" w:hAnsi="Times New Roman"/>
          <w:sz w:val="22"/>
          <w:szCs w:val="22"/>
        </w:rPr>
        <w:t>Generate a detailed understanding of the key supply routes, constraints, prices and costs, actors involved and flow of products</w:t>
      </w:r>
    </w:p>
    <w:p w:rsidR="00C40FAF" w:rsidRPr="000D1100" w:rsidRDefault="00C40FAF" w:rsidP="00C40FAF">
      <w:pPr>
        <w:spacing w:line="276" w:lineRule="auto"/>
        <w:rPr>
          <w:b/>
        </w:rPr>
      </w:pPr>
      <w:r w:rsidRPr="000D1100">
        <w:rPr>
          <w:b/>
        </w:rPr>
        <w:t>Key questions</w:t>
      </w:r>
    </w:p>
    <w:p w:rsidR="00C40FAF" w:rsidRPr="000D1100" w:rsidRDefault="00C40FAF" w:rsidP="00C40FAF">
      <w:pPr>
        <w:pStyle w:val="ListParagraph"/>
        <w:numPr>
          <w:ilvl w:val="0"/>
          <w:numId w:val="15"/>
        </w:numPr>
        <w:spacing w:line="276" w:lineRule="auto"/>
        <w:ind w:left="360"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 xml:space="preserve">Trade routes taken for each species and products </w:t>
      </w:r>
    </w:p>
    <w:p w:rsidR="00C40FAF" w:rsidRPr="000D1100" w:rsidRDefault="00C40FAF" w:rsidP="00C40FAF">
      <w:pPr>
        <w:pStyle w:val="ListParagraph"/>
        <w:numPr>
          <w:ilvl w:val="0"/>
          <w:numId w:val="15"/>
        </w:numPr>
        <w:spacing w:line="276" w:lineRule="auto"/>
        <w:ind w:left="360"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Flows of product, volume and seasonality</w:t>
      </w:r>
    </w:p>
    <w:p w:rsidR="00C40FAF" w:rsidRPr="000D1100" w:rsidRDefault="00C40FAF" w:rsidP="00C40FAF">
      <w:pPr>
        <w:pStyle w:val="ListParagraph"/>
        <w:numPr>
          <w:ilvl w:val="0"/>
          <w:numId w:val="15"/>
        </w:numPr>
        <w:spacing w:line="276" w:lineRule="auto"/>
        <w:ind w:left="360"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Prices and costs at different stages of the supply chain</w:t>
      </w:r>
    </w:p>
    <w:p w:rsidR="00C40FAF" w:rsidRPr="000D1100" w:rsidRDefault="00C40FAF" w:rsidP="00C40FAF">
      <w:pPr>
        <w:pStyle w:val="ListParagraph"/>
        <w:numPr>
          <w:ilvl w:val="0"/>
          <w:numId w:val="15"/>
        </w:numPr>
        <w:spacing w:line="276" w:lineRule="auto"/>
        <w:ind w:left="360"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 xml:space="preserve">Actors involved, who are they, where are they, what do they do? </w:t>
      </w:r>
    </w:p>
    <w:p w:rsidR="00C40FAF" w:rsidRPr="000D1100" w:rsidRDefault="00C40FAF" w:rsidP="00C40FAF">
      <w:pPr>
        <w:pStyle w:val="ListParagraph"/>
        <w:numPr>
          <w:ilvl w:val="0"/>
          <w:numId w:val="15"/>
        </w:numPr>
        <w:spacing w:line="276" w:lineRule="auto"/>
        <w:ind w:left="360"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What linkages exist between actors</w:t>
      </w:r>
    </w:p>
    <w:p w:rsidR="00C40FAF" w:rsidRPr="000D1100" w:rsidRDefault="00C40FAF" w:rsidP="00C40FAF">
      <w:pPr>
        <w:pStyle w:val="ListParagraph"/>
        <w:numPr>
          <w:ilvl w:val="0"/>
          <w:numId w:val="15"/>
        </w:numPr>
        <w:spacing w:line="276" w:lineRule="auto"/>
        <w:ind w:left="360"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Constraints and advantages in each trade route</w:t>
      </w:r>
    </w:p>
    <w:p w:rsidR="00C40FAF" w:rsidRPr="000D1100" w:rsidRDefault="00C40FAF" w:rsidP="00C40FAF">
      <w:pPr>
        <w:pStyle w:val="ListParagraph"/>
        <w:numPr>
          <w:ilvl w:val="0"/>
          <w:numId w:val="15"/>
        </w:numPr>
        <w:spacing w:line="276" w:lineRule="auto"/>
        <w:ind w:left="360"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Main markets (wholesale) and locations of high consumption</w:t>
      </w:r>
    </w:p>
    <w:p w:rsidR="00C40FAF" w:rsidRPr="000D1100" w:rsidRDefault="00C40FAF" w:rsidP="00C40FAF">
      <w:pPr>
        <w:pStyle w:val="ListParagraph"/>
        <w:numPr>
          <w:ilvl w:val="0"/>
          <w:numId w:val="15"/>
        </w:numPr>
        <w:spacing w:line="276" w:lineRule="auto"/>
        <w:ind w:left="360"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Seasonality and long terms trends of value, supply, demand</w:t>
      </w:r>
    </w:p>
    <w:p w:rsidR="00C40FAF" w:rsidRPr="000D1100" w:rsidRDefault="00C40FAF" w:rsidP="00C40FAF">
      <w:pPr>
        <w:pStyle w:val="ListParagraph"/>
        <w:numPr>
          <w:ilvl w:val="0"/>
          <w:numId w:val="15"/>
        </w:numPr>
        <w:spacing w:line="276" w:lineRule="auto"/>
        <w:ind w:left="360" w:right="-46"/>
        <w:jc w:val="both"/>
        <w:rPr>
          <w:rFonts w:ascii="Times New Roman" w:hAnsi="Times New Roman" w:cs="Times New Roman"/>
          <w:bCs/>
          <w:color w:val="000000" w:themeColor="text1"/>
          <w:kern w:val="24"/>
        </w:rPr>
      </w:pPr>
      <w:r w:rsidRPr="000D1100">
        <w:rPr>
          <w:rFonts w:ascii="Times New Roman" w:hAnsi="Times New Roman" w:cs="Times New Roman"/>
          <w:bCs/>
          <w:color w:val="000000" w:themeColor="text1"/>
          <w:kern w:val="24"/>
        </w:rPr>
        <w:t>Gender roles and responsibilities at key locations and associated with main activities</w:t>
      </w:r>
    </w:p>
    <w:p w:rsidR="00C40FAF" w:rsidRPr="000D1100" w:rsidRDefault="00C40FAF" w:rsidP="00C40FAF">
      <w:pPr>
        <w:pStyle w:val="ListParagraph"/>
        <w:spacing w:line="276" w:lineRule="auto"/>
        <w:ind w:left="360" w:right="-46"/>
        <w:jc w:val="both"/>
        <w:rPr>
          <w:rFonts w:ascii="Times New Roman" w:hAnsi="Times New Roman" w:cs="Times New Roman"/>
          <w:bCs/>
          <w:color w:val="000000" w:themeColor="text1"/>
          <w:kern w:val="24"/>
        </w:rPr>
      </w:pPr>
    </w:p>
    <w:p w:rsidR="00C40FAF" w:rsidRPr="000D1100" w:rsidRDefault="00C40FAF" w:rsidP="00C40FAF">
      <w:pPr>
        <w:pStyle w:val="Heading3"/>
        <w:spacing w:before="0"/>
      </w:pPr>
      <w:r w:rsidRPr="000D1100">
        <w:t>Policies and regulations</w:t>
      </w:r>
    </w:p>
    <w:p w:rsidR="00C40FAF" w:rsidRPr="000D1100" w:rsidRDefault="00C40FAF" w:rsidP="00C40FAF">
      <w:pPr>
        <w:spacing w:line="276" w:lineRule="auto"/>
        <w:rPr>
          <w:rFonts w:ascii="Times New Roman" w:hAnsi="Times New Roman" w:cs="Times New Roman"/>
        </w:rPr>
      </w:pPr>
    </w:p>
    <w:p w:rsidR="00C40FAF" w:rsidRPr="000D1100" w:rsidRDefault="00C40FAF" w:rsidP="00C40FAF">
      <w:pPr>
        <w:spacing w:line="276" w:lineRule="auto"/>
        <w:rPr>
          <w:b/>
        </w:rPr>
      </w:pPr>
      <w:r w:rsidRPr="000D1100">
        <w:rPr>
          <w:b/>
        </w:rPr>
        <w:t>Objective</w:t>
      </w:r>
    </w:p>
    <w:p w:rsidR="00C40FAF" w:rsidRDefault="00C40FAF" w:rsidP="00C40FAF">
      <w:pPr>
        <w:spacing w:line="276" w:lineRule="auto"/>
        <w:rPr>
          <w:rFonts w:ascii="Times New Roman" w:hAnsi="Times New Roman" w:cs="Times New Roman"/>
        </w:rPr>
      </w:pPr>
      <w:r w:rsidRPr="000D1100">
        <w:rPr>
          <w:rFonts w:ascii="Times New Roman" w:hAnsi="Times New Roman" w:cs="Times New Roman"/>
        </w:rPr>
        <w:t>To examine how national, regional and international policies and regulations affect informal fish trade.</w:t>
      </w:r>
    </w:p>
    <w:p w:rsidR="00C40FAF" w:rsidRPr="000D1100" w:rsidRDefault="00C40FAF" w:rsidP="00C40FAF">
      <w:pPr>
        <w:spacing w:line="276" w:lineRule="auto"/>
        <w:rPr>
          <w:rFonts w:ascii="Times New Roman" w:hAnsi="Times New Roman" w:cs="Times New Roman"/>
        </w:rPr>
      </w:pPr>
    </w:p>
    <w:p w:rsidR="00C40FAF" w:rsidRPr="000D1100" w:rsidRDefault="00C40FAF" w:rsidP="00C40FAF">
      <w:pPr>
        <w:spacing w:line="276" w:lineRule="auto"/>
        <w:rPr>
          <w:b/>
        </w:rPr>
      </w:pPr>
      <w:r w:rsidRPr="000D1100">
        <w:rPr>
          <w:b/>
        </w:rPr>
        <w:t>Key questions</w:t>
      </w:r>
    </w:p>
    <w:p w:rsidR="00C40FAF" w:rsidRPr="000D1100" w:rsidRDefault="00C40FAF" w:rsidP="00C40FAF">
      <w:pPr>
        <w:pStyle w:val="ListParagraph"/>
        <w:numPr>
          <w:ilvl w:val="0"/>
          <w:numId w:val="16"/>
        </w:numPr>
        <w:spacing w:line="276" w:lineRule="auto"/>
        <w:rPr>
          <w:rFonts w:ascii="Times New Roman" w:hAnsi="Times New Roman" w:cs="Times New Roman"/>
        </w:rPr>
      </w:pPr>
      <w:r w:rsidRPr="000D1100">
        <w:rPr>
          <w:rFonts w:ascii="Times New Roman" w:hAnsi="Times New Roman" w:cs="Times New Roman"/>
        </w:rPr>
        <w:t>Policies and regulations affecting regional trade</w:t>
      </w:r>
    </w:p>
    <w:p w:rsidR="00C40FAF" w:rsidRPr="000D1100" w:rsidRDefault="00C40FAF" w:rsidP="00C40FAF">
      <w:pPr>
        <w:pStyle w:val="ListParagraph"/>
        <w:numPr>
          <w:ilvl w:val="0"/>
          <w:numId w:val="16"/>
        </w:numPr>
        <w:spacing w:line="276" w:lineRule="auto"/>
        <w:rPr>
          <w:rFonts w:ascii="Times New Roman" w:hAnsi="Times New Roman" w:cs="Times New Roman"/>
        </w:rPr>
      </w:pPr>
      <w:r w:rsidRPr="000D1100">
        <w:rPr>
          <w:rFonts w:ascii="Times New Roman" w:hAnsi="Times New Roman" w:cs="Times New Roman"/>
        </w:rPr>
        <w:t>National and regional institutions involved in promoting regional trade</w:t>
      </w:r>
    </w:p>
    <w:p w:rsidR="00C40FAF" w:rsidRPr="000D1100" w:rsidRDefault="00C40FAF" w:rsidP="00C40FAF">
      <w:pPr>
        <w:pStyle w:val="ListParagraph"/>
        <w:numPr>
          <w:ilvl w:val="0"/>
          <w:numId w:val="16"/>
        </w:numPr>
        <w:spacing w:line="276" w:lineRule="auto"/>
        <w:rPr>
          <w:rFonts w:ascii="Times New Roman" w:hAnsi="Times New Roman" w:cs="Times New Roman"/>
        </w:rPr>
      </w:pPr>
      <w:r w:rsidRPr="000D1100">
        <w:rPr>
          <w:rFonts w:ascii="Times New Roman" w:hAnsi="Times New Roman" w:cs="Times New Roman"/>
        </w:rPr>
        <w:t>Barriers to regional trade</w:t>
      </w:r>
    </w:p>
    <w:p w:rsidR="00C40FAF" w:rsidRPr="000D1100" w:rsidRDefault="00C40FAF" w:rsidP="00C40FAF">
      <w:pPr>
        <w:pStyle w:val="ListParagraph"/>
        <w:numPr>
          <w:ilvl w:val="0"/>
          <w:numId w:val="16"/>
        </w:numPr>
        <w:spacing w:line="276" w:lineRule="auto"/>
        <w:rPr>
          <w:rFonts w:ascii="Times New Roman" w:hAnsi="Times New Roman" w:cs="Times New Roman"/>
        </w:rPr>
      </w:pPr>
      <w:r w:rsidRPr="000D1100">
        <w:rPr>
          <w:rFonts w:ascii="Times New Roman" w:hAnsi="Times New Roman" w:cs="Times New Roman"/>
        </w:rPr>
        <w:t>Enforcement of regional policies and regulations in relation to regional trade</w:t>
      </w:r>
    </w:p>
    <w:p w:rsidR="00C40FAF" w:rsidRPr="000D1100" w:rsidRDefault="00C40FAF" w:rsidP="00C40FAF">
      <w:pPr>
        <w:pStyle w:val="ListParagraph"/>
        <w:numPr>
          <w:ilvl w:val="0"/>
          <w:numId w:val="16"/>
        </w:numPr>
        <w:spacing w:line="276" w:lineRule="auto"/>
        <w:rPr>
          <w:rFonts w:ascii="Times New Roman" w:hAnsi="Times New Roman" w:cs="Times New Roman"/>
        </w:rPr>
      </w:pPr>
    </w:p>
    <w:p w:rsidR="00C40FAF" w:rsidRPr="00E61EDF" w:rsidRDefault="00C40FAF" w:rsidP="00C40FAF">
      <w:pPr>
        <w:rPr>
          <w:rFonts w:ascii="Times New Roman" w:hAnsi="Times New Roman" w:cs="Times New Roman"/>
        </w:rPr>
      </w:pPr>
    </w:p>
    <w:p w:rsidR="00C40FAF" w:rsidRPr="00E61EDF" w:rsidRDefault="00C40FAF" w:rsidP="00C40FAF">
      <w:pPr>
        <w:rPr>
          <w:rFonts w:ascii="Times New Roman" w:hAnsi="Times New Roman" w:cs="Times New Roman"/>
        </w:rPr>
      </w:pPr>
    </w:p>
    <w:p w:rsidR="00C40FAF" w:rsidRPr="000D1100" w:rsidRDefault="00C40FAF" w:rsidP="00C40FAF">
      <w:pPr>
        <w:spacing w:line="276" w:lineRule="auto"/>
        <w:rPr>
          <w:rFonts w:ascii="Times New Roman" w:hAnsi="Times New Roman" w:cs="Times New Roman"/>
        </w:rPr>
      </w:pPr>
    </w:p>
    <w:p w:rsidR="00C40FAF" w:rsidRPr="000D1100" w:rsidRDefault="00C40FAF" w:rsidP="00C40FAF">
      <w:pPr>
        <w:pStyle w:val="Heading1"/>
      </w:pPr>
      <w:r w:rsidRPr="000D1100">
        <w:t xml:space="preserve">Using this </w:t>
      </w:r>
      <w:r>
        <w:t>methodology</w:t>
      </w:r>
      <w:r w:rsidRPr="000D1100">
        <w:t xml:space="preserve"> in the field</w:t>
      </w:r>
    </w:p>
    <w:p w:rsidR="00C40FAF" w:rsidRPr="000D1100" w:rsidRDefault="00C40FAF" w:rsidP="00C40FAF">
      <w:pPr>
        <w:spacing w:line="276" w:lineRule="auto"/>
        <w:rPr>
          <w:rFonts w:ascii="Times New Roman" w:hAnsi="Times New Roman" w:cs="Times New Roman"/>
        </w:rPr>
      </w:pPr>
    </w:p>
    <w:p w:rsidR="00C40FAF" w:rsidRPr="000D1100" w:rsidRDefault="00C40FAF" w:rsidP="00C40FAF">
      <w:pPr>
        <w:spacing w:line="276" w:lineRule="auto"/>
        <w:rPr>
          <w:rFonts w:ascii="Times New Roman" w:hAnsi="Times New Roman" w:cs="Times New Roman"/>
        </w:rPr>
      </w:pPr>
    </w:p>
    <w:p w:rsidR="00C40FAF" w:rsidRPr="000D1100" w:rsidRDefault="00C40FAF" w:rsidP="00C40FAF">
      <w:pPr>
        <w:spacing w:line="276" w:lineRule="auto"/>
        <w:rPr>
          <w:rFonts w:ascii="Times New Roman" w:hAnsi="Times New Roman" w:cs="Times New Roman"/>
          <w:b/>
        </w:rPr>
      </w:pPr>
      <w:r w:rsidRPr="000D1100">
        <w:rPr>
          <w:rFonts w:ascii="Times New Roman" w:hAnsi="Times New Roman" w:cs="Times New Roman"/>
          <w:b/>
        </w:rPr>
        <w:t>Key steps in the study process</w:t>
      </w:r>
    </w:p>
    <w:p w:rsidR="00C40FAF" w:rsidRPr="000D1100" w:rsidRDefault="00C40FAF" w:rsidP="00C40FAF">
      <w:pPr>
        <w:spacing w:line="276" w:lineRule="auto"/>
        <w:rPr>
          <w:rFonts w:ascii="Times New Roman" w:hAnsi="Times New Roman" w:cs="Times New Roman"/>
          <w:b/>
        </w:rPr>
      </w:pPr>
    </w:p>
    <w:p w:rsidR="00685765" w:rsidRDefault="00C40FAF" w:rsidP="00957CFA">
      <w:pPr>
        <w:pStyle w:val="Heading1"/>
      </w:pPr>
      <w:r>
        <w:t xml:space="preserve"> </w:t>
      </w:r>
      <w:r w:rsidR="00957CFA">
        <w:t>Observations</w:t>
      </w:r>
      <w:r>
        <w:t xml:space="preserve"> Made During the Field Study</w:t>
      </w:r>
    </w:p>
    <w:p w:rsidR="00C40FAF" w:rsidRDefault="00C40FAF">
      <w:r>
        <w:t xml:space="preserve">10.1 Products being </w:t>
      </w:r>
      <w:proofErr w:type="gramStart"/>
      <w:r>
        <w:t>imported/exported</w:t>
      </w:r>
      <w:proofErr w:type="gramEnd"/>
      <w:r>
        <w:t xml:space="preserve"> </w:t>
      </w:r>
    </w:p>
    <w:p w:rsidR="00C40FAF" w:rsidRDefault="00C40FAF" w:rsidP="00957CFA">
      <w:pPr>
        <w:pStyle w:val="ListParagraph"/>
        <w:numPr>
          <w:ilvl w:val="0"/>
          <w:numId w:val="39"/>
        </w:numPr>
      </w:pPr>
      <w:r>
        <w:t>Fish species</w:t>
      </w:r>
    </w:p>
    <w:p w:rsidR="00C40FAF" w:rsidRDefault="00C40FAF" w:rsidP="00957CFA">
      <w:pPr>
        <w:pStyle w:val="ListParagraph"/>
        <w:numPr>
          <w:ilvl w:val="0"/>
          <w:numId w:val="39"/>
        </w:numPr>
      </w:pPr>
      <w:r>
        <w:t>Products e.g. Nile Perch swim bladder</w:t>
      </w:r>
    </w:p>
    <w:p w:rsidR="00C40FAF" w:rsidRDefault="00C40FAF" w:rsidP="00957CFA">
      <w:pPr>
        <w:pStyle w:val="ListParagraph"/>
        <w:numPr>
          <w:ilvl w:val="0"/>
          <w:numId w:val="39"/>
        </w:numPr>
      </w:pPr>
      <w:r>
        <w:t>Destination of the commodities/products</w:t>
      </w:r>
    </w:p>
    <w:p w:rsidR="00C40FAF" w:rsidRDefault="00C40FAF" w:rsidP="00C40FAF"/>
    <w:p w:rsidR="00C40FAF" w:rsidRDefault="00C40FAF">
      <w:r>
        <w:t xml:space="preserve">10.1 Who are involved in cross-border trade? </w:t>
      </w:r>
    </w:p>
    <w:p w:rsidR="00C40FAF" w:rsidRDefault="00C40FAF" w:rsidP="00957CFA">
      <w:pPr>
        <w:pStyle w:val="ListParagraph"/>
        <w:numPr>
          <w:ilvl w:val="0"/>
          <w:numId w:val="44"/>
        </w:numPr>
      </w:pPr>
      <w:r>
        <w:t>Men, women, youth</w:t>
      </w:r>
    </w:p>
    <w:p w:rsidR="00C40FAF" w:rsidRDefault="00C40FAF" w:rsidP="00957CFA">
      <w:pPr>
        <w:pStyle w:val="ListParagraph"/>
        <w:numPr>
          <w:ilvl w:val="0"/>
          <w:numId w:val="44"/>
        </w:numPr>
      </w:pPr>
      <w:r>
        <w:t>Nationality of the exporters/importers</w:t>
      </w:r>
    </w:p>
    <w:p w:rsidR="00C40FAF" w:rsidRDefault="00C40FAF" w:rsidP="00957CFA">
      <w:pPr>
        <w:pStyle w:val="ListParagraph"/>
        <w:numPr>
          <w:ilvl w:val="0"/>
          <w:numId w:val="44"/>
        </w:numPr>
      </w:pPr>
      <w:r>
        <w:t>Informants, who are they and how do they operate?</w:t>
      </w:r>
    </w:p>
    <w:p w:rsidR="00C40FAF" w:rsidRDefault="00C40FAF"/>
    <w:p w:rsidR="00C40FAF" w:rsidRDefault="00C40FAF">
      <w:r>
        <w:t>10.3 Transit and transport cost</w:t>
      </w:r>
    </w:p>
    <w:p w:rsidR="00C40FAF" w:rsidRDefault="00C40FAF" w:rsidP="00957CFA">
      <w:pPr>
        <w:pStyle w:val="ListParagraph"/>
        <w:numPr>
          <w:ilvl w:val="0"/>
          <w:numId w:val="45"/>
        </w:numPr>
      </w:pPr>
      <w:r>
        <w:t>Cost of cross-border trade in terms of tariff</w:t>
      </w:r>
    </w:p>
    <w:p w:rsidR="00C40FAF" w:rsidRDefault="00C40FAF" w:rsidP="00957CFA">
      <w:pPr>
        <w:pStyle w:val="ListParagraph"/>
        <w:numPr>
          <w:ilvl w:val="0"/>
          <w:numId w:val="45"/>
        </w:numPr>
      </w:pPr>
      <w:r>
        <w:t xml:space="preserve">Mode of transportation </w:t>
      </w:r>
    </w:p>
    <w:p w:rsidR="00C40FAF" w:rsidRDefault="00C40FAF" w:rsidP="00957CFA">
      <w:pPr>
        <w:pStyle w:val="ListParagraph"/>
        <w:numPr>
          <w:ilvl w:val="0"/>
          <w:numId w:val="45"/>
        </w:numPr>
      </w:pPr>
      <w:r>
        <w:t>Cost of transportation</w:t>
      </w:r>
    </w:p>
    <w:p w:rsidR="00C40FAF" w:rsidRDefault="00C40FAF" w:rsidP="00957CFA">
      <w:pPr>
        <w:pStyle w:val="ListParagraph"/>
        <w:numPr>
          <w:ilvl w:val="0"/>
          <w:numId w:val="45"/>
        </w:numPr>
      </w:pPr>
      <w:r>
        <w:t>Mode of transit (official or none-official crossing)</w:t>
      </w:r>
    </w:p>
    <w:p w:rsidR="00C40FAF" w:rsidRDefault="00C40FAF" w:rsidP="00957CFA">
      <w:pPr>
        <w:pStyle w:val="ListParagraph"/>
        <w:numPr>
          <w:ilvl w:val="0"/>
          <w:numId w:val="45"/>
        </w:numPr>
      </w:pPr>
      <w:r>
        <w:t xml:space="preserve">Transit cost (informants, bribes </w:t>
      </w:r>
      <w:proofErr w:type="spellStart"/>
      <w:r>
        <w:t>etc</w:t>
      </w:r>
      <w:proofErr w:type="spellEnd"/>
      <w:r>
        <w:t>)</w:t>
      </w:r>
    </w:p>
    <w:p w:rsidR="00C40FAF" w:rsidRDefault="00C40FAF" w:rsidP="00C40FAF"/>
    <w:p w:rsidR="00C40FAF" w:rsidRDefault="00C40FAF" w:rsidP="00C40FAF">
      <w:r>
        <w:t>10.4 Mechanics of cross-border trade</w:t>
      </w:r>
    </w:p>
    <w:p w:rsidR="00C40FAF" w:rsidRDefault="00C40FAF" w:rsidP="00957CFA">
      <w:pPr>
        <w:pStyle w:val="ListParagraph"/>
        <w:numPr>
          <w:ilvl w:val="0"/>
          <w:numId w:val="46"/>
        </w:numPr>
      </w:pPr>
      <w:r>
        <w:t xml:space="preserve">Describe the form of transactions as we had discussed Dar es Salaam </w:t>
      </w:r>
    </w:p>
    <w:p w:rsidR="00C40FAF" w:rsidRDefault="00C40FAF" w:rsidP="00957CFA">
      <w:pPr>
        <w:pStyle w:val="ListParagraph"/>
        <w:numPr>
          <w:ilvl w:val="0"/>
          <w:numId w:val="46"/>
        </w:numPr>
      </w:pPr>
      <w:r>
        <w:t>Also based on observations made on the border during the off-hours</w:t>
      </w:r>
    </w:p>
    <w:p w:rsidR="00C40FAF" w:rsidRPr="00957CFA" w:rsidRDefault="00C40FAF" w:rsidP="00C40FAF">
      <w:r>
        <w:t xml:space="preserve"> </w:t>
      </w:r>
    </w:p>
    <w:p w:rsidR="00AE5D7B" w:rsidRPr="00685765" w:rsidRDefault="00756A92" w:rsidP="00B738A7">
      <w:pPr>
        <w:pStyle w:val="Heading2"/>
        <w:numPr>
          <w:ilvl w:val="0"/>
          <w:numId w:val="0"/>
        </w:numPr>
        <w:ind w:left="720"/>
        <w:rPr>
          <w:bCs/>
          <w:color w:val="365F91" w:themeColor="accent1" w:themeShade="BF"/>
          <w:sz w:val="28"/>
          <w:szCs w:val="28"/>
        </w:rPr>
      </w:pPr>
      <w:r>
        <w:rPr>
          <w:bCs/>
          <w:color w:val="365F91" w:themeColor="accent1" w:themeShade="BF"/>
          <w:sz w:val="28"/>
          <w:szCs w:val="28"/>
        </w:rPr>
        <w:t xml:space="preserve">Appendix 1: </w:t>
      </w:r>
      <w:r w:rsidR="00AE5D7B" w:rsidRPr="000D1100">
        <w:t xml:space="preserve">Questionnaire for interviews (Household survey, </w:t>
      </w:r>
    </w:p>
    <w:p w:rsidR="007516DE" w:rsidRPr="007516DE" w:rsidRDefault="007516DE" w:rsidP="004F0EA3">
      <w:pPr>
        <w:spacing w:line="276" w:lineRule="auto"/>
        <w:rPr>
          <w:rFonts w:ascii="Times New Roman" w:hAnsi="Times New Roman" w:cs="Times New Roman"/>
        </w:rPr>
      </w:pPr>
      <w:r w:rsidRPr="007516DE">
        <w:rPr>
          <w:rFonts w:ascii="Times New Roman" w:hAnsi="Times New Roman" w:cs="Times New Roman"/>
        </w:rPr>
        <w:t>1)</w:t>
      </w:r>
      <w:r w:rsidRPr="007516DE">
        <w:rPr>
          <w:rFonts w:ascii="Times New Roman" w:hAnsi="Times New Roman" w:cs="Times New Roman"/>
        </w:rPr>
        <w:tab/>
        <w:t>Respondent ID…………………………………………………………………………….</w:t>
      </w:r>
    </w:p>
    <w:p w:rsidR="007516DE" w:rsidRPr="007516DE" w:rsidRDefault="007516DE" w:rsidP="004F0EA3">
      <w:pPr>
        <w:spacing w:line="276" w:lineRule="auto"/>
        <w:rPr>
          <w:rFonts w:ascii="Times New Roman" w:hAnsi="Times New Roman" w:cs="Times New Roman"/>
        </w:rPr>
      </w:pPr>
      <w:r w:rsidRPr="007516DE">
        <w:rPr>
          <w:rFonts w:ascii="Times New Roman" w:hAnsi="Times New Roman" w:cs="Times New Roman"/>
        </w:rPr>
        <w:t>2)</w:t>
      </w:r>
      <w:r w:rsidRPr="007516DE">
        <w:rPr>
          <w:rFonts w:ascii="Times New Roman" w:hAnsi="Times New Roman" w:cs="Times New Roman"/>
        </w:rPr>
        <w:tab/>
        <w:t>Country……………………………………………………………………………………</w:t>
      </w:r>
    </w:p>
    <w:p w:rsidR="007516DE" w:rsidRPr="007516DE" w:rsidRDefault="007516DE" w:rsidP="004F0EA3">
      <w:pPr>
        <w:spacing w:line="276" w:lineRule="auto"/>
        <w:rPr>
          <w:rFonts w:ascii="Times New Roman" w:hAnsi="Times New Roman" w:cs="Times New Roman"/>
        </w:rPr>
      </w:pPr>
      <w:r w:rsidRPr="007516DE">
        <w:rPr>
          <w:rFonts w:ascii="Times New Roman" w:hAnsi="Times New Roman" w:cs="Times New Roman"/>
        </w:rPr>
        <w:t>3)</w:t>
      </w:r>
      <w:r w:rsidRPr="007516DE">
        <w:rPr>
          <w:rFonts w:ascii="Times New Roman" w:hAnsi="Times New Roman" w:cs="Times New Roman"/>
        </w:rPr>
        <w:tab/>
        <w:t>Region…………………………………………………………………………………….</w:t>
      </w:r>
    </w:p>
    <w:p w:rsidR="007516DE" w:rsidRPr="007516DE" w:rsidRDefault="007516DE" w:rsidP="004F0EA3">
      <w:pPr>
        <w:spacing w:line="276" w:lineRule="auto"/>
        <w:rPr>
          <w:rFonts w:ascii="Times New Roman" w:hAnsi="Times New Roman" w:cs="Times New Roman"/>
        </w:rPr>
      </w:pPr>
      <w:r w:rsidRPr="007516DE">
        <w:rPr>
          <w:rFonts w:ascii="Times New Roman" w:hAnsi="Times New Roman" w:cs="Times New Roman"/>
        </w:rPr>
        <w:t>4)</w:t>
      </w:r>
      <w:r w:rsidRPr="007516DE">
        <w:rPr>
          <w:rFonts w:ascii="Times New Roman" w:hAnsi="Times New Roman" w:cs="Times New Roman"/>
        </w:rPr>
        <w:tab/>
        <w:t>Location of respondent……………………………………………………………………</w:t>
      </w:r>
    </w:p>
    <w:p w:rsidR="007516DE" w:rsidRPr="007516DE" w:rsidRDefault="007516DE" w:rsidP="004F0EA3">
      <w:pPr>
        <w:spacing w:line="276" w:lineRule="auto"/>
        <w:rPr>
          <w:rFonts w:ascii="Times New Roman" w:hAnsi="Times New Roman" w:cs="Times New Roman"/>
        </w:rPr>
      </w:pPr>
      <w:r w:rsidRPr="007516DE">
        <w:rPr>
          <w:rFonts w:ascii="Times New Roman" w:hAnsi="Times New Roman" w:cs="Times New Roman"/>
        </w:rPr>
        <w:t>5)</w:t>
      </w:r>
      <w:r w:rsidRPr="007516DE">
        <w:rPr>
          <w:rFonts w:ascii="Times New Roman" w:hAnsi="Times New Roman" w:cs="Times New Roman"/>
        </w:rPr>
        <w:tab/>
        <w:t>Type of respondent’s activity/ occupation………………………………………………...</w:t>
      </w:r>
    </w:p>
    <w:p w:rsidR="007516DE" w:rsidRPr="007516DE" w:rsidRDefault="007516DE" w:rsidP="004F0EA3">
      <w:pPr>
        <w:spacing w:line="276" w:lineRule="auto"/>
        <w:rPr>
          <w:rFonts w:ascii="Times New Roman" w:hAnsi="Times New Roman" w:cs="Times New Roman"/>
        </w:rPr>
      </w:pPr>
      <w:r w:rsidRPr="007516DE">
        <w:rPr>
          <w:rFonts w:ascii="Times New Roman" w:hAnsi="Times New Roman" w:cs="Times New Roman"/>
        </w:rPr>
        <w:t>6)</w:t>
      </w:r>
      <w:r w:rsidRPr="007516DE">
        <w:rPr>
          <w:rFonts w:ascii="Times New Roman" w:hAnsi="Times New Roman" w:cs="Times New Roman"/>
        </w:rPr>
        <w:tab/>
        <w:t>Respondent gender (male/female) and age ………………………………………………</w:t>
      </w:r>
    </w:p>
    <w:p w:rsidR="007516DE" w:rsidRPr="007516DE" w:rsidRDefault="007516DE" w:rsidP="004F0EA3">
      <w:pPr>
        <w:spacing w:line="276" w:lineRule="auto"/>
        <w:rPr>
          <w:rFonts w:ascii="Times New Roman" w:hAnsi="Times New Roman" w:cs="Times New Roman"/>
        </w:rPr>
      </w:pPr>
      <w:r w:rsidRPr="007516DE">
        <w:rPr>
          <w:rFonts w:ascii="Times New Roman" w:hAnsi="Times New Roman" w:cs="Times New Roman"/>
        </w:rPr>
        <w:t>7)</w:t>
      </w:r>
      <w:r w:rsidRPr="007516DE">
        <w:rPr>
          <w:rFonts w:ascii="Times New Roman" w:hAnsi="Times New Roman" w:cs="Times New Roman"/>
        </w:rPr>
        <w:tab/>
        <w:t>Please indicate fish species traded informally in the region</w:t>
      </w:r>
    </w:p>
    <w:tbl>
      <w:tblPr>
        <w:tblStyle w:val="TableGrid"/>
        <w:tblW w:w="0" w:type="auto"/>
        <w:tblInd w:w="468" w:type="dxa"/>
        <w:tblLook w:val="04A0" w:firstRow="1" w:lastRow="0" w:firstColumn="1" w:lastColumn="0" w:noHBand="0" w:noVBand="1"/>
      </w:tblPr>
      <w:tblGrid>
        <w:gridCol w:w="624"/>
        <w:gridCol w:w="1393"/>
        <w:gridCol w:w="1386"/>
        <w:gridCol w:w="2683"/>
        <w:gridCol w:w="1346"/>
        <w:gridCol w:w="1676"/>
      </w:tblGrid>
      <w:tr w:rsidR="00DD6474" w:rsidRPr="007C299D" w:rsidTr="00DD6474">
        <w:tc>
          <w:tcPr>
            <w:tcW w:w="624" w:type="dxa"/>
            <w:shd w:val="clear" w:color="auto" w:fill="A6A6A6" w:themeFill="background1" w:themeFillShade="A6"/>
            <w:vAlign w:val="center"/>
          </w:tcPr>
          <w:p w:rsidR="00DD6474" w:rsidRPr="007C299D" w:rsidRDefault="00DD6474" w:rsidP="004F0EA3">
            <w:pPr>
              <w:pStyle w:val="ListParagraph"/>
              <w:ind w:left="0"/>
              <w:jc w:val="center"/>
              <w:rPr>
                <w:b/>
              </w:rPr>
            </w:pPr>
            <w:r>
              <w:rPr>
                <w:b/>
              </w:rPr>
              <w:t>S/N</w:t>
            </w:r>
          </w:p>
        </w:tc>
        <w:tc>
          <w:tcPr>
            <w:tcW w:w="1393" w:type="dxa"/>
            <w:shd w:val="clear" w:color="auto" w:fill="A6A6A6" w:themeFill="background1" w:themeFillShade="A6"/>
            <w:vAlign w:val="center"/>
          </w:tcPr>
          <w:p w:rsidR="00DD6474" w:rsidRPr="007C299D" w:rsidRDefault="00DD6474" w:rsidP="004F0EA3">
            <w:pPr>
              <w:pStyle w:val="ListParagraph"/>
              <w:ind w:left="0"/>
              <w:jc w:val="center"/>
              <w:rPr>
                <w:b/>
              </w:rPr>
            </w:pPr>
            <w:r>
              <w:rPr>
                <w:b/>
              </w:rPr>
              <w:t xml:space="preserve">Country of origin  </w:t>
            </w:r>
          </w:p>
        </w:tc>
        <w:tc>
          <w:tcPr>
            <w:tcW w:w="1386" w:type="dxa"/>
            <w:shd w:val="clear" w:color="auto" w:fill="A6A6A6" w:themeFill="background1" w:themeFillShade="A6"/>
            <w:vAlign w:val="center"/>
          </w:tcPr>
          <w:p w:rsidR="00DD6474" w:rsidRPr="007C299D" w:rsidRDefault="00DD6474" w:rsidP="004F0EA3">
            <w:pPr>
              <w:pStyle w:val="ListParagraph"/>
              <w:ind w:left="0"/>
              <w:jc w:val="center"/>
              <w:rPr>
                <w:b/>
              </w:rPr>
            </w:pPr>
            <w:r>
              <w:rPr>
                <w:b/>
              </w:rPr>
              <w:t>Species</w:t>
            </w:r>
          </w:p>
        </w:tc>
        <w:tc>
          <w:tcPr>
            <w:tcW w:w="2683" w:type="dxa"/>
            <w:shd w:val="clear" w:color="auto" w:fill="A6A6A6" w:themeFill="background1" w:themeFillShade="A6"/>
          </w:tcPr>
          <w:p w:rsidR="00DD6474" w:rsidRDefault="00DD6474" w:rsidP="004F0EA3">
            <w:pPr>
              <w:pStyle w:val="ListParagraph"/>
              <w:ind w:left="0"/>
              <w:jc w:val="center"/>
              <w:rPr>
                <w:b/>
              </w:rPr>
            </w:pPr>
            <w:r>
              <w:rPr>
                <w:b/>
              </w:rPr>
              <w:t>Source (Capture/Aquaculture</w:t>
            </w:r>
          </w:p>
        </w:tc>
        <w:tc>
          <w:tcPr>
            <w:tcW w:w="1346" w:type="dxa"/>
            <w:shd w:val="clear" w:color="auto" w:fill="A6A6A6" w:themeFill="background1" w:themeFillShade="A6"/>
          </w:tcPr>
          <w:p w:rsidR="00DD6474" w:rsidRDefault="00DD6474" w:rsidP="004F0EA3">
            <w:pPr>
              <w:pStyle w:val="ListParagraph"/>
              <w:ind w:left="0"/>
              <w:jc w:val="center"/>
              <w:rPr>
                <w:b/>
              </w:rPr>
            </w:pPr>
            <w:r>
              <w:rPr>
                <w:b/>
              </w:rPr>
              <w:t xml:space="preserve">Product </w:t>
            </w:r>
          </w:p>
        </w:tc>
        <w:tc>
          <w:tcPr>
            <w:tcW w:w="1676" w:type="dxa"/>
            <w:shd w:val="clear" w:color="auto" w:fill="A6A6A6" w:themeFill="background1" w:themeFillShade="A6"/>
            <w:vAlign w:val="center"/>
          </w:tcPr>
          <w:p w:rsidR="00DD6474" w:rsidRPr="007C299D" w:rsidRDefault="00DD6474" w:rsidP="004F0EA3">
            <w:pPr>
              <w:pStyle w:val="ListParagraph"/>
              <w:ind w:left="0"/>
              <w:jc w:val="center"/>
              <w:rPr>
                <w:b/>
              </w:rPr>
            </w:pPr>
            <w:r>
              <w:rPr>
                <w:b/>
              </w:rPr>
              <w:t xml:space="preserve">Country of destination </w:t>
            </w:r>
          </w:p>
        </w:tc>
      </w:tr>
      <w:tr w:rsidR="00DD6474" w:rsidTr="00DD6474">
        <w:tc>
          <w:tcPr>
            <w:tcW w:w="624" w:type="dxa"/>
          </w:tcPr>
          <w:p w:rsidR="00DD6474" w:rsidRDefault="00DD6474" w:rsidP="004F0EA3">
            <w:pPr>
              <w:pStyle w:val="ListParagraph"/>
              <w:ind w:left="0"/>
            </w:pPr>
          </w:p>
        </w:tc>
        <w:tc>
          <w:tcPr>
            <w:tcW w:w="1393" w:type="dxa"/>
          </w:tcPr>
          <w:p w:rsidR="00DD6474" w:rsidRDefault="00DD6474" w:rsidP="004F0EA3">
            <w:pPr>
              <w:pStyle w:val="ListParagraph"/>
              <w:ind w:left="0"/>
            </w:pPr>
          </w:p>
        </w:tc>
        <w:tc>
          <w:tcPr>
            <w:tcW w:w="1386" w:type="dxa"/>
          </w:tcPr>
          <w:p w:rsidR="00DD6474" w:rsidRDefault="00DD6474" w:rsidP="004F0EA3">
            <w:pPr>
              <w:pStyle w:val="ListParagraph"/>
              <w:ind w:left="0"/>
            </w:pPr>
          </w:p>
        </w:tc>
        <w:tc>
          <w:tcPr>
            <w:tcW w:w="2683" w:type="dxa"/>
          </w:tcPr>
          <w:p w:rsidR="00DD6474" w:rsidRDefault="00DD6474" w:rsidP="004F0EA3">
            <w:pPr>
              <w:pStyle w:val="ListParagraph"/>
              <w:ind w:left="0"/>
            </w:pPr>
          </w:p>
        </w:tc>
        <w:tc>
          <w:tcPr>
            <w:tcW w:w="1346" w:type="dxa"/>
          </w:tcPr>
          <w:p w:rsidR="00DD6474" w:rsidRDefault="00DD6474" w:rsidP="004F0EA3">
            <w:pPr>
              <w:pStyle w:val="ListParagraph"/>
              <w:ind w:left="0"/>
            </w:pPr>
          </w:p>
        </w:tc>
        <w:tc>
          <w:tcPr>
            <w:tcW w:w="1676" w:type="dxa"/>
          </w:tcPr>
          <w:p w:rsidR="00DD6474" w:rsidRDefault="00DD6474" w:rsidP="004F0EA3">
            <w:pPr>
              <w:pStyle w:val="ListParagraph"/>
              <w:ind w:left="0"/>
            </w:pPr>
          </w:p>
        </w:tc>
      </w:tr>
      <w:tr w:rsidR="00DD6474" w:rsidTr="00DD6474">
        <w:tc>
          <w:tcPr>
            <w:tcW w:w="624" w:type="dxa"/>
          </w:tcPr>
          <w:p w:rsidR="00DD6474" w:rsidRDefault="00DD6474" w:rsidP="004F0EA3">
            <w:pPr>
              <w:pStyle w:val="ListParagraph"/>
              <w:ind w:left="0"/>
            </w:pPr>
          </w:p>
        </w:tc>
        <w:tc>
          <w:tcPr>
            <w:tcW w:w="1393" w:type="dxa"/>
          </w:tcPr>
          <w:p w:rsidR="00DD6474" w:rsidRDefault="00DD6474" w:rsidP="004F0EA3">
            <w:pPr>
              <w:pStyle w:val="ListParagraph"/>
              <w:ind w:left="0"/>
            </w:pPr>
          </w:p>
        </w:tc>
        <w:tc>
          <w:tcPr>
            <w:tcW w:w="1386" w:type="dxa"/>
          </w:tcPr>
          <w:p w:rsidR="00DD6474" w:rsidRDefault="00DD6474" w:rsidP="004F0EA3">
            <w:pPr>
              <w:pStyle w:val="ListParagraph"/>
              <w:ind w:left="0"/>
            </w:pPr>
          </w:p>
        </w:tc>
        <w:tc>
          <w:tcPr>
            <w:tcW w:w="2683" w:type="dxa"/>
          </w:tcPr>
          <w:p w:rsidR="00DD6474" w:rsidRDefault="00DD6474" w:rsidP="004F0EA3">
            <w:pPr>
              <w:pStyle w:val="ListParagraph"/>
              <w:ind w:left="0"/>
            </w:pPr>
          </w:p>
        </w:tc>
        <w:tc>
          <w:tcPr>
            <w:tcW w:w="1346" w:type="dxa"/>
          </w:tcPr>
          <w:p w:rsidR="00DD6474" w:rsidRDefault="00DD6474" w:rsidP="004F0EA3">
            <w:pPr>
              <w:pStyle w:val="ListParagraph"/>
              <w:ind w:left="0"/>
            </w:pPr>
          </w:p>
        </w:tc>
        <w:tc>
          <w:tcPr>
            <w:tcW w:w="1676" w:type="dxa"/>
          </w:tcPr>
          <w:p w:rsidR="00DD6474" w:rsidRDefault="00DD6474" w:rsidP="004F0EA3">
            <w:pPr>
              <w:pStyle w:val="ListParagraph"/>
              <w:ind w:left="0"/>
            </w:pPr>
          </w:p>
        </w:tc>
      </w:tr>
      <w:tr w:rsidR="00DD6474" w:rsidTr="00DD6474">
        <w:tc>
          <w:tcPr>
            <w:tcW w:w="624" w:type="dxa"/>
          </w:tcPr>
          <w:p w:rsidR="00DD6474" w:rsidRDefault="00DD6474" w:rsidP="004F0EA3">
            <w:pPr>
              <w:pStyle w:val="ListParagraph"/>
              <w:ind w:left="0"/>
            </w:pPr>
          </w:p>
        </w:tc>
        <w:tc>
          <w:tcPr>
            <w:tcW w:w="1393" w:type="dxa"/>
          </w:tcPr>
          <w:p w:rsidR="00DD6474" w:rsidRDefault="00DD6474" w:rsidP="004F0EA3">
            <w:pPr>
              <w:pStyle w:val="ListParagraph"/>
              <w:ind w:left="0"/>
            </w:pPr>
          </w:p>
        </w:tc>
        <w:tc>
          <w:tcPr>
            <w:tcW w:w="1386" w:type="dxa"/>
          </w:tcPr>
          <w:p w:rsidR="00DD6474" w:rsidRDefault="00DD6474" w:rsidP="004F0EA3">
            <w:pPr>
              <w:pStyle w:val="ListParagraph"/>
              <w:ind w:left="0"/>
            </w:pPr>
          </w:p>
        </w:tc>
        <w:tc>
          <w:tcPr>
            <w:tcW w:w="2683" w:type="dxa"/>
          </w:tcPr>
          <w:p w:rsidR="00DD6474" w:rsidRDefault="00DD6474" w:rsidP="004F0EA3">
            <w:pPr>
              <w:pStyle w:val="ListParagraph"/>
              <w:ind w:left="0"/>
            </w:pPr>
          </w:p>
        </w:tc>
        <w:tc>
          <w:tcPr>
            <w:tcW w:w="1346" w:type="dxa"/>
          </w:tcPr>
          <w:p w:rsidR="00DD6474" w:rsidRDefault="00DD6474" w:rsidP="004F0EA3">
            <w:pPr>
              <w:pStyle w:val="ListParagraph"/>
              <w:ind w:left="0"/>
            </w:pPr>
          </w:p>
        </w:tc>
        <w:tc>
          <w:tcPr>
            <w:tcW w:w="1676" w:type="dxa"/>
          </w:tcPr>
          <w:p w:rsidR="00DD6474" w:rsidRDefault="00DD6474" w:rsidP="004F0EA3">
            <w:pPr>
              <w:pStyle w:val="ListParagraph"/>
              <w:ind w:left="0"/>
            </w:pPr>
          </w:p>
        </w:tc>
      </w:tr>
      <w:tr w:rsidR="00DD6474" w:rsidTr="00DD6474">
        <w:tc>
          <w:tcPr>
            <w:tcW w:w="624" w:type="dxa"/>
          </w:tcPr>
          <w:p w:rsidR="00DD6474" w:rsidRDefault="00DD6474" w:rsidP="004F0EA3">
            <w:pPr>
              <w:pStyle w:val="ListParagraph"/>
              <w:ind w:left="0"/>
            </w:pPr>
          </w:p>
        </w:tc>
        <w:tc>
          <w:tcPr>
            <w:tcW w:w="1393" w:type="dxa"/>
          </w:tcPr>
          <w:p w:rsidR="00DD6474" w:rsidRDefault="00DD6474" w:rsidP="004F0EA3">
            <w:pPr>
              <w:pStyle w:val="ListParagraph"/>
              <w:ind w:left="0"/>
            </w:pPr>
          </w:p>
        </w:tc>
        <w:tc>
          <w:tcPr>
            <w:tcW w:w="1386" w:type="dxa"/>
          </w:tcPr>
          <w:p w:rsidR="00DD6474" w:rsidRDefault="00DD6474" w:rsidP="004F0EA3">
            <w:pPr>
              <w:pStyle w:val="ListParagraph"/>
              <w:ind w:left="0"/>
            </w:pPr>
          </w:p>
        </w:tc>
        <w:tc>
          <w:tcPr>
            <w:tcW w:w="2683" w:type="dxa"/>
          </w:tcPr>
          <w:p w:rsidR="00DD6474" w:rsidRDefault="00DD6474" w:rsidP="004F0EA3">
            <w:pPr>
              <w:pStyle w:val="ListParagraph"/>
              <w:ind w:left="0"/>
            </w:pPr>
          </w:p>
        </w:tc>
        <w:tc>
          <w:tcPr>
            <w:tcW w:w="1346" w:type="dxa"/>
          </w:tcPr>
          <w:p w:rsidR="00DD6474" w:rsidRDefault="00DD6474" w:rsidP="004F0EA3">
            <w:pPr>
              <w:pStyle w:val="ListParagraph"/>
              <w:ind w:left="0"/>
            </w:pPr>
          </w:p>
        </w:tc>
        <w:tc>
          <w:tcPr>
            <w:tcW w:w="1676" w:type="dxa"/>
          </w:tcPr>
          <w:p w:rsidR="00DD6474" w:rsidRDefault="00DD6474" w:rsidP="004F0EA3">
            <w:pPr>
              <w:pStyle w:val="ListParagraph"/>
              <w:ind w:left="0"/>
            </w:pPr>
          </w:p>
        </w:tc>
      </w:tr>
      <w:tr w:rsidR="00DD6474" w:rsidTr="00DD6474">
        <w:tc>
          <w:tcPr>
            <w:tcW w:w="624" w:type="dxa"/>
          </w:tcPr>
          <w:p w:rsidR="00DD6474" w:rsidRDefault="00DD6474" w:rsidP="004F0EA3">
            <w:pPr>
              <w:pStyle w:val="ListParagraph"/>
              <w:ind w:left="0"/>
            </w:pPr>
          </w:p>
        </w:tc>
        <w:tc>
          <w:tcPr>
            <w:tcW w:w="1393" w:type="dxa"/>
          </w:tcPr>
          <w:p w:rsidR="00DD6474" w:rsidRDefault="00DD6474" w:rsidP="004F0EA3">
            <w:pPr>
              <w:pStyle w:val="ListParagraph"/>
              <w:ind w:left="0"/>
            </w:pPr>
          </w:p>
        </w:tc>
        <w:tc>
          <w:tcPr>
            <w:tcW w:w="1386" w:type="dxa"/>
          </w:tcPr>
          <w:p w:rsidR="00DD6474" w:rsidRDefault="00DD6474" w:rsidP="004F0EA3">
            <w:pPr>
              <w:pStyle w:val="ListParagraph"/>
              <w:ind w:left="0"/>
            </w:pPr>
          </w:p>
        </w:tc>
        <w:tc>
          <w:tcPr>
            <w:tcW w:w="2683" w:type="dxa"/>
          </w:tcPr>
          <w:p w:rsidR="00DD6474" w:rsidRDefault="00DD6474" w:rsidP="004F0EA3">
            <w:pPr>
              <w:pStyle w:val="ListParagraph"/>
              <w:ind w:left="0"/>
            </w:pPr>
          </w:p>
        </w:tc>
        <w:tc>
          <w:tcPr>
            <w:tcW w:w="1346" w:type="dxa"/>
          </w:tcPr>
          <w:p w:rsidR="00DD6474" w:rsidRDefault="00DD6474" w:rsidP="004F0EA3">
            <w:pPr>
              <w:pStyle w:val="ListParagraph"/>
              <w:ind w:left="0"/>
            </w:pPr>
          </w:p>
        </w:tc>
        <w:tc>
          <w:tcPr>
            <w:tcW w:w="1676" w:type="dxa"/>
          </w:tcPr>
          <w:p w:rsidR="00DD6474" w:rsidRDefault="00DD6474" w:rsidP="004F0EA3">
            <w:pPr>
              <w:pStyle w:val="ListParagraph"/>
              <w:ind w:left="0"/>
            </w:pPr>
          </w:p>
        </w:tc>
      </w:tr>
      <w:tr w:rsidR="00DD6474" w:rsidTr="00DD6474">
        <w:tc>
          <w:tcPr>
            <w:tcW w:w="624" w:type="dxa"/>
          </w:tcPr>
          <w:p w:rsidR="00DD6474" w:rsidRDefault="00DD6474" w:rsidP="004F0EA3">
            <w:pPr>
              <w:pStyle w:val="ListParagraph"/>
              <w:ind w:left="0"/>
            </w:pPr>
          </w:p>
        </w:tc>
        <w:tc>
          <w:tcPr>
            <w:tcW w:w="1393" w:type="dxa"/>
          </w:tcPr>
          <w:p w:rsidR="00DD6474" w:rsidRDefault="00DD6474" w:rsidP="004F0EA3">
            <w:pPr>
              <w:pStyle w:val="ListParagraph"/>
              <w:ind w:left="0"/>
            </w:pPr>
          </w:p>
        </w:tc>
        <w:tc>
          <w:tcPr>
            <w:tcW w:w="1386" w:type="dxa"/>
          </w:tcPr>
          <w:p w:rsidR="00DD6474" w:rsidRDefault="00DD6474" w:rsidP="004F0EA3">
            <w:pPr>
              <w:pStyle w:val="ListParagraph"/>
              <w:ind w:left="0"/>
            </w:pPr>
          </w:p>
        </w:tc>
        <w:tc>
          <w:tcPr>
            <w:tcW w:w="2683" w:type="dxa"/>
          </w:tcPr>
          <w:p w:rsidR="00DD6474" w:rsidRDefault="00DD6474" w:rsidP="004F0EA3">
            <w:pPr>
              <w:pStyle w:val="ListParagraph"/>
              <w:ind w:left="0"/>
            </w:pPr>
          </w:p>
        </w:tc>
        <w:tc>
          <w:tcPr>
            <w:tcW w:w="1346" w:type="dxa"/>
          </w:tcPr>
          <w:p w:rsidR="00DD6474" w:rsidRDefault="00DD6474" w:rsidP="004F0EA3">
            <w:pPr>
              <w:pStyle w:val="ListParagraph"/>
              <w:ind w:left="0"/>
            </w:pPr>
          </w:p>
        </w:tc>
        <w:tc>
          <w:tcPr>
            <w:tcW w:w="1676" w:type="dxa"/>
          </w:tcPr>
          <w:p w:rsidR="00DD6474" w:rsidRDefault="00DD6474" w:rsidP="004F0EA3">
            <w:pPr>
              <w:pStyle w:val="ListParagraph"/>
              <w:ind w:left="0"/>
            </w:pPr>
          </w:p>
        </w:tc>
      </w:tr>
      <w:tr w:rsidR="00DD6474" w:rsidTr="00DD6474">
        <w:tc>
          <w:tcPr>
            <w:tcW w:w="624" w:type="dxa"/>
          </w:tcPr>
          <w:p w:rsidR="00DD6474" w:rsidRDefault="00DD6474" w:rsidP="004F0EA3">
            <w:pPr>
              <w:pStyle w:val="ListParagraph"/>
              <w:ind w:left="0"/>
            </w:pPr>
          </w:p>
        </w:tc>
        <w:tc>
          <w:tcPr>
            <w:tcW w:w="1393" w:type="dxa"/>
          </w:tcPr>
          <w:p w:rsidR="00DD6474" w:rsidRDefault="00DD6474" w:rsidP="004F0EA3">
            <w:pPr>
              <w:pStyle w:val="ListParagraph"/>
              <w:ind w:left="0"/>
            </w:pPr>
          </w:p>
        </w:tc>
        <w:tc>
          <w:tcPr>
            <w:tcW w:w="1386" w:type="dxa"/>
          </w:tcPr>
          <w:p w:rsidR="00DD6474" w:rsidRDefault="00DD6474" w:rsidP="004F0EA3">
            <w:pPr>
              <w:pStyle w:val="ListParagraph"/>
              <w:ind w:left="0"/>
            </w:pPr>
          </w:p>
        </w:tc>
        <w:tc>
          <w:tcPr>
            <w:tcW w:w="2683" w:type="dxa"/>
          </w:tcPr>
          <w:p w:rsidR="00DD6474" w:rsidRDefault="00DD6474" w:rsidP="004F0EA3">
            <w:pPr>
              <w:pStyle w:val="ListParagraph"/>
              <w:ind w:left="0"/>
            </w:pPr>
          </w:p>
        </w:tc>
        <w:tc>
          <w:tcPr>
            <w:tcW w:w="1346" w:type="dxa"/>
          </w:tcPr>
          <w:p w:rsidR="00DD6474" w:rsidRDefault="00DD6474" w:rsidP="004F0EA3">
            <w:pPr>
              <w:pStyle w:val="ListParagraph"/>
              <w:ind w:left="0"/>
            </w:pPr>
          </w:p>
        </w:tc>
        <w:tc>
          <w:tcPr>
            <w:tcW w:w="1676" w:type="dxa"/>
          </w:tcPr>
          <w:p w:rsidR="00DD6474" w:rsidRDefault="00DD6474" w:rsidP="004F0EA3">
            <w:pPr>
              <w:pStyle w:val="ListParagraph"/>
              <w:ind w:left="0"/>
            </w:pPr>
          </w:p>
        </w:tc>
      </w:tr>
    </w:tbl>
    <w:p w:rsidR="001C1D01" w:rsidRDefault="001C1D01" w:rsidP="007516DE">
      <w:pPr>
        <w:spacing w:line="276" w:lineRule="auto"/>
        <w:rPr>
          <w:rFonts w:ascii="Times New Roman" w:hAnsi="Times New Roman" w:cs="Times New Roman"/>
        </w:rPr>
      </w:pPr>
    </w:p>
    <w:p w:rsidR="007516DE" w:rsidRPr="007516DE" w:rsidRDefault="007516DE" w:rsidP="007516DE">
      <w:pPr>
        <w:spacing w:line="276" w:lineRule="auto"/>
        <w:rPr>
          <w:rFonts w:ascii="Times New Roman" w:hAnsi="Times New Roman" w:cs="Times New Roman"/>
        </w:rPr>
      </w:pPr>
      <w:r w:rsidRPr="007516DE">
        <w:rPr>
          <w:rFonts w:ascii="Times New Roman" w:hAnsi="Times New Roman" w:cs="Times New Roman"/>
        </w:rPr>
        <w:t>8)</w:t>
      </w:r>
      <w:r w:rsidR="001C1D01">
        <w:rPr>
          <w:rFonts w:ascii="Times New Roman" w:hAnsi="Times New Roman" w:cs="Times New Roman"/>
        </w:rPr>
        <w:tab/>
      </w:r>
      <w:r w:rsidRPr="007516DE">
        <w:rPr>
          <w:rFonts w:ascii="Times New Roman" w:hAnsi="Times New Roman" w:cs="Times New Roman"/>
        </w:rPr>
        <w:t>Why are these fish species preferred in the informal trade?</w:t>
      </w:r>
    </w:p>
    <w:tbl>
      <w:tblPr>
        <w:tblStyle w:val="TableGrid"/>
        <w:tblW w:w="0" w:type="auto"/>
        <w:tblInd w:w="468" w:type="dxa"/>
        <w:tblLook w:val="04A0" w:firstRow="1" w:lastRow="0" w:firstColumn="1" w:lastColumn="0" w:noHBand="0" w:noVBand="1"/>
      </w:tblPr>
      <w:tblGrid>
        <w:gridCol w:w="624"/>
        <w:gridCol w:w="1781"/>
        <w:gridCol w:w="4050"/>
      </w:tblGrid>
      <w:tr w:rsidR="00DD6474" w:rsidRPr="008D7EF5" w:rsidTr="00DD6474">
        <w:tc>
          <w:tcPr>
            <w:tcW w:w="624" w:type="dxa"/>
            <w:shd w:val="clear" w:color="auto" w:fill="A6A6A6" w:themeFill="background1" w:themeFillShade="A6"/>
            <w:vAlign w:val="center"/>
          </w:tcPr>
          <w:p w:rsidR="00DD6474" w:rsidRPr="008D7EF5" w:rsidRDefault="00DD6474" w:rsidP="004F0EA3">
            <w:pPr>
              <w:jc w:val="center"/>
              <w:rPr>
                <w:b/>
              </w:rPr>
            </w:pPr>
            <w:r w:rsidRPr="008D7EF5">
              <w:rPr>
                <w:b/>
              </w:rPr>
              <w:t>S/N</w:t>
            </w:r>
          </w:p>
        </w:tc>
        <w:tc>
          <w:tcPr>
            <w:tcW w:w="1781" w:type="dxa"/>
            <w:shd w:val="clear" w:color="auto" w:fill="A6A6A6" w:themeFill="background1" w:themeFillShade="A6"/>
            <w:vAlign w:val="center"/>
          </w:tcPr>
          <w:p w:rsidR="00DD6474" w:rsidRPr="008D7EF5" w:rsidRDefault="00DD6474" w:rsidP="004F0EA3">
            <w:pPr>
              <w:jc w:val="center"/>
              <w:rPr>
                <w:b/>
              </w:rPr>
            </w:pPr>
            <w:r w:rsidRPr="008D7EF5">
              <w:rPr>
                <w:b/>
              </w:rPr>
              <w:t>Species</w:t>
            </w:r>
          </w:p>
        </w:tc>
        <w:tc>
          <w:tcPr>
            <w:tcW w:w="4050" w:type="dxa"/>
            <w:shd w:val="clear" w:color="auto" w:fill="A6A6A6" w:themeFill="background1" w:themeFillShade="A6"/>
            <w:vAlign w:val="center"/>
          </w:tcPr>
          <w:p w:rsidR="00DD6474" w:rsidRPr="008D7EF5" w:rsidRDefault="00DD6474" w:rsidP="004F0EA3">
            <w:pPr>
              <w:jc w:val="center"/>
              <w:rPr>
                <w:b/>
              </w:rPr>
            </w:pPr>
            <w:r w:rsidRPr="008D7EF5">
              <w:rPr>
                <w:b/>
              </w:rPr>
              <w:t>Reasons</w:t>
            </w:r>
            <w:r>
              <w:rPr>
                <w:b/>
              </w:rPr>
              <w:t xml:space="preserve"> for preference </w:t>
            </w:r>
          </w:p>
        </w:tc>
      </w:tr>
      <w:tr w:rsidR="00DD6474" w:rsidTr="00DD6474">
        <w:tc>
          <w:tcPr>
            <w:tcW w:w="624" w:type="dxa"/>
          </w:tcPr>
          <w:p w:rsidR="00DD6474" w:rsidRDefault="00DD6474" w:rsidP="004F0EA3"/>
        </w:tc>
        <w:tc>
          <w:tcPr>
            <w:tcW w:w="1781" w:type="dxa"/>
          </w:tcPr>
          <w:p w:rsidR="00DD6474" w:rsidRDefault="00DD6474" w:rsidP="004F0EA3"/>
        </w:tc>
        <w:tc>
          <w:tcPr>
            <w:tcW w:w="4050" w:type="dxa"/>
          </w:tcPr>
          <w:p w:rsidR="00DD6474" w:rsidRDefault="00DD6474" w:rsidP="004F0EA3"/>
        </w:tc>
      </w:tr>
      <w:tr w:rsidR="00DD6474" w:rsidTr="00DD6474">
        <w:tc>
          <w:tcPr>
            <w:tcW w:w="624" w:type="dxa"/>
          </w:tcPr>
          <w:p w:rsidR="00DD6474" w:rsidRDefault="00DD6474" w:rsidP="004F0EA3"/>
        </w:tc>
        <w:tc>
          <w:tcPr>
            <w:tcW w:w="1781" w:type="dxa"/>
          </w:tcPr>
          <w:p w:rsidR="00DD6474" w:rsidRDefault="00DD6474" w:rsidP="004F0EA3"/>
        </w:tc>
        <w:tc>
          <w:tcPr>
            <w:tcW w:w="4050" w:type="dxa"/>
          </w:tcPr>
          <w:p w:rsidR="00DD6474" w:rsidRDefault="00DD6474" w:rsidP="004F0EA3"/>
        </w:tc>
      </w:tr>
      <w:tr w:rsidR="00DD6474" w:rsidTr="00DD6474">
        <w:tc>
          <w:tcPr>
            <w:tcW w:w="624" w:type="dxa"/>
          </w:tcPr>
          <w:p w:rsidR="00DD6474" w:rsidRDefault="00DD6474" w:rsidP="004F0EA3"/>
        </w:tc>
        <w:tc>
          <w:tcPr>
            <w:tcW w:w="1781" w:type="dxa"/>
          </w:tcPr>
          <w:p w:rsidR="00DD6474" w:rsidRDefault="00DD6474" w:rsidP="004F0EA3"/>
        </w:tc>
        <w:tc>
          <w:tcPr>
            <w:tcW w:w="4050" w:type="dxa"/>
          </w:tcPr>
          <w:p w:rsidR="00DD6474" w:rsidRDefault="00DD6474" w:rsidP="004F0EA3"/>
        </w:tc>
      </w:tr>
      <w:tr w:rsidR="00DD6474" w:rsidTr="00DD6474">
        <w:tc>
          <w:tcPr>
            <w:tcW w:w="624" w:type="dxa"/>
          </w:tcPr>
          <w:p w:rsidR="00DD6474" w:rsidRDefault="00DD6474" w:rsidP="004F0EA3"/>
        </w:tc>
        <w:tc>
          <w:tcPr>
            <w:tcW w:w="1781" w:type="dxa"/>
          </w:tcPr>
          <w:p w:rsidR="00DD6474" w:rsidRDefault="00DD6474" w:rsidP="004F0EA3"/>
        </w:tc>
        <w:tc>
          <w:tcPr>
            <w:tcW w:w="4050" w:type="dxa"/>
          </w:tcPr>
          <w:p w:rsidR="00DD6474" w:rsidRDefault="00DD6474" w:rsidP="004F0EA3"/>
        </w:tc>
      </w:tr>
      <w:tr w:rsidR="00DD6474" w:rsidTr="00DD6474">
        <w:tc>
          <w:tcPr>
            <w:tcW w:w="624" w:type="dxa"/>
          </w:tcPr>
          <w:p w:rsidR="00DD6474" w:rsidRDefault="00DD6474" w:rsidP="004F0EA3"/>
        </w:tc>
        <w:tc>
          <w:tcPr>
            <w:tcW w:w="1781" w:type="dxa"/>
          </w:tcPr>
          <w:p w:rsidR="00DD6474" w:rsidRDefault="00DD6474" w:rsidP="004F0EA3"/>
        </w:tc>
        <w:tc>
          <w:tcPr>
            <w:tcW w:w="4050" w:type="dxa"/>
          </w:tcPr>
          <w:p w:rsidR="00DD6474" w:rsidRDefault="00DD6474" w:rsidP="004F0EA3"/>
        </w:tc>
      </w:tr>
      <w:tr w:rsidR="00DD6474" w:rsidTr="00DD6474">
        <w:tc>
          <w:tcPr>
            <w:tcW w:w="624" w:type="dxa"/>
          </w:tcPr>
          <w:p w:rsidR="00DD6474" w:rsidRDefault="00DD6474" w:rsidP="004F0EA3"/>
        </w:tc>
        <w:tc>
          <w:tcPr>
            <w:tcW w:w="1781" w:type="dxa"/>
          </w:tcPr>
          <w:p w:rsidR="00DD6474" w:rsidRDefault="00DD6474" w:rsidP="004F0EA3"/>
        </w:tc>
        <w:tc>
          <w:tcPr>
            <w:tcW w:w="4050" w:type="dxa"/>
          </w:tcPr>
          <w:p w:rsidR="00DD6474" w:rsidRDefault="00DD6474" w:rsidP="004F0EA3"/>
        </w:tc>
      </w:tr>
    </w:tbl>
    <w:p w:rsidR="007516DE" w:rsidRPr="007516DE" w:rsidRDefault="007516DE" w:rsidP="007516DE">
      <w:pPr>
        <w:spacing w:line="276" w:lineRule="auto"/>
        <w:rPr>
          <w:rFonts w:ascii="Times New Roman" w:hAnsi="Times New Roman" w:cs="Times New Roman"/>
        </w:rPr>
      </w:pPr>
    </w:p>
    <w:p w:rsidR="007516DE" w:rsidRPr="00DD6474" w:rsidRDefault="001C1D01" w:rsidP="007516DE">
      <w:pPr>
        <w:spacing w:line="276" w:lineRule="auto"/>
        <w:rPr>
          <w:rFonts w:ascii="Times New Roman" w:hAnsi="Times New Roman" w:cs="Times New Roman"/>
          <w:b/>
          <w:i/>
        </w:rPr>
      </w:pPr>
      <w:r>
        <w:rPr>
          <w:rFonts w:ascii="Times New Roman" w:hAnsi="Times New Roman" w:cs="Times New Roman"/>
          <w:b/>
          <w:i/>
        </w:rPr>
        <w:t>People</w:t>
      </w:r>
      <w:r w:rsidR="007516DE" w:rsidRPr="00DD6474">
        <w:rPr>
          <w:rFonts w:ascii="Times New Roman" w:hAnsi="Times New Roman" w:cs="Times New Roman"/>
          <w:b/>
          <w:i/>
        </w:rPr>
        <w:t xml:space="preserve"> involved in the informal regional fish trade</w:t>
      </w:r>
    </w:p>
    <w:p w:rsidR="007516DE" w:rsidRPr="007516DE" w:rsidRDefault="007516DE" w:rsidP="007516DE">
      <w:pPr>
        <w:spacing w:line="276" w:lineRule="auto"/>
        <w:rPr>
          <w:rFonts w:ascii="Times New Roman" w:hAnsi="Times New Roman" w:cs="Times New Roman"/>
        </w:rPr>
      </w:pPr>
      <w:r w:rsidRPr="007516DE">
        <w:rPr>
          <w:rFonts w:ascii="Times New Roman" w:hAnsi="Times New Roman" w:cs="Times New Roman"/>
        </w:rPr>
        <w:t>9)</w:t>
      </w:r>
      <w:r w:rsidR="001C1D01">
        <w:rPr>
          <w:rFonts w:ascii="Times New Roman" w:hAnsi="Times New Roman" w:cs="Times New Roman"/>
        </w:rPr>
        <w:tab/>
      </w:r>
      <w:r w:rsidRPr="007516DE">
        <w:rPr>
          <w:rFonts w:ascii="Times New Roman" w:hAnsi="Times New Roman" w:cs="Times New Roman"/>
        </w:rPr>
        <w:t>List the types of activities in the informal regional fish trade</w:t>
      </w:r>
    </w:p>
    <w:p w:rsidR="007516DE" w:rsidRPr="00756A92" w:rsidRDefault="007516DE" w:rsidP="001C1D01">
      <w:pPr>
        <w:spacing w:line="276" w:lineRule="auto"/>
        <w:ind w:left="720"/>
        <w:rPr>
          <w:rFonts w:ascii="Times New Roman" w:hAnsi="Times New Roman" w:cs="Times New Roman"/>
          <w:lang w:val="fr-FR"/>
        </w:rPr>
      </w:pPr>
      <w:r w:rsidRPr="00756A92">
        <w:rPr>
          <w:rFonts w:ascii="Times New Roman" w:hAnsi="Times New Roman" w:cs="Times New Roman"/>
          <w:lang w:val="fr-FR"/>
        </w:rPr>
        <w:t>i.</w:t>
      </w:r>
      <w:r w:rsidRPr="00756A92">
        <w:rPr>
          <w:rFonts w:ascii="Times New Roman" w:hAnsi="Times New Roman" w:cs="Times New Roman"/>
          <w:lang w:val="fr-FR"/>
        </w:rPr>
        <w:tab/>
        <w:t>………………………………….</w:t>
      </w:r>
    </w:p>
    <w:p w:rsidR="007516DE" w:rsidRPr="00756A92" w:rsidRDefault="007516DE" w:rsidP="001C1D01">
      <w:pPr>
        <w:spacing w:line="276" w:lineRule="auto"/>
        <w:ind w:left="720"/>
        <w:rPr>
          <w:rFonts w:ascii="Times New Roman" w:hAnsi="Times New Roman" w:cs="Times New Roman"/>
          <w:lang w:val="fr-FR"/>
        </w:rPr>
      </w:pPr>
      <w:r w:rsidRPr="00756A92">
        <w:rPr>
          <w:rFonts w:ascii="Times New Roman" w:hAnsi="Times New Roman" w:cs="Times New Roman"/>
          <w:lang w:val="fr-FR"/>
        </w:rPr>
        <w:t>ii.</w:t>
      </w:r>
      <w:r w:rsidRPr="00756A92">
        <w:rPr>
          <w:rFonts w:ascii="Times New Roman" w:hAnsi="Times New Roman" w:cs="Times New Roman"/>
          <w:lang w:val="fr-FR"/>
        </w:rPr>
        <w:tab/>
        <w:t>………………………………….</w:t>
      </w:r>
    </w:p>
    <w:p w:rsidR="007516DE" w:rsidRPr="00756A92" w:rsidRDefault="007516DE" w:rsidP="001C1D01">
      <w:pPr>
        <w:spacing w:line="276" w:lineRule="auto"/>
        <w:ind w:left="720"/>
        <w:rPr>
          <w:rFonts w:ascii="Times New Roman" w:hAnsi="Times New Roman" w:cs="Times New Roman"/>
          <w:lang w:val="fr-FR"/>
        </w:rPr>
      </w:pPr>
      <w:r w:rsidRPr="00756A92">
        <w:rPr>
          <w:rFonts w:ascii="Times New Roman" w:hAnsi="Times New Roman" w:cs="Times New Roman"/>
          <w:lang w:val="fr-FR"/>
        </w:rPr>
        <w:t>iii.</w:t>
      </w:r>
      <w:r w:rsidRPr="00756A92">
        <w:rPr>
          <w:rFonts w:ascii="Times New Roman" w:hAnsi="Times New Roman" w:cs="Times New Roman"/>
          <w:lang w:val="fr-FR"/>
        </w:rPr>
        <w:tab/>
        <w:t>………………………………….</w:t>
      </w:r>
    </w:p>
    <w:p w:rsidR="007516DE" w:rsidRPr="00756A92" w:rsidRDefault="007516DE" w:rsidP="001C1D01">
      <w:pPr>
        <w:spacing w:line="276" w:lineRule="auto"/>
        <w:ind w:left="720"/>
        <w:rPr>
          <w:rFonts w:ascii="Times New Roman" w:hAnsi="Times New Roman" w:cs="Times New Roman"/>
          <w:lang w:val="fr-FR"/>
        </w:rPr>
      </w:pPr>
      <w:r w:rsidRPr="00756A92">
        <w:rPr>
          <w:rFonts w:ascii="Times New Roman" w:hAnsi="Times New Roman" w:cs="Times New Roman"/>
          <w:lang w:val="fr-FR"/>
        </w:rPr>
        <w:t>iv.</w:t>
      </w:r>
      <w:r w:rsidRPr="00756A92">
        <w:rPr>
          <w:rFonts w:ascii="Times New Roman" w:hAnsi="Times New Roman" w:cs="Times New Roman"/>
          <w:lang w:val="fr-FR"/>
        </w:rPr>
        <w:tab/>
        <w:t>………………………………….</w:t>
      </w:r>
    </w:p>
    <w:p w:rsidR="007516DE" w:rsidRPr="00756A92" w:rsidRDefault="007516DE" w:rsidP="001C1D01">
      <w:pPr>
        <w:spacing w:line="276" w:lineRule="auto"/>
        <w:ind w:left="720"/>
        <w:rPr>
          <w:rFonts w:ascii="Times New Roman" w:hAnsi="Times New Roman" w:cs="Times New Roman"/>
          <w:lang w:val="fr-FR"/>
        </w:rPr>
      </w:pPr>
      <w:r w:rsidRPr="00756A92">
        <w:rPr>
          <w:rFonts w:ascii="Times New Roman" w:hAnsi="Times New Roman" w:cs="Times New Roman"/>
          <w:lang w:val="fr-FR"/>
        </w:rPr>
        <w:t>v.</w:t>
      </w:r>
      <w:r w:rsidRPr="00756A92">
        <w:rPr>
          <w:rFonts w:ascii="Times New Roman" w:hAnsi="Times New Roman" w:cs="Times New Roman"/>
          <w:lang w:val="fr-FR"/>
        </w:rPr>
        <w:tab/>
        <w:t>………………………………….</w:t>
      </w:r>
    </w:p>
    <w:p w:rsidR="007516DE" w:rsidRPr="00756A92" w:rsidRDefault="007516DE" w:rsidP="001C1D01">
      <w:pPr>
        <w:spacing w:line="276" w:lineRule="auto"/>
        <w:ind w:left="720"/>
        <w:rPr>
          <w:rFonts w:ascii="Times New Roman" w:hAnsi="Times New Roman" w:cs="Times New Roman"/>
          <w:lang w:val="fr-FR"/>
        </w:rPr>
      </w:pPr>
      <w:r w:rsidRPr="00756A92">
        <w:rPr>
          <w:rFonts w:ascii="Times New Roman" w:hAnsi="Times New Roman" w:cs="Times New Roman"/>
          <w:lang w:val="fr-FR"/>
        </w:rPr>
        <w:t>vi.</w:t>
      </w:r>
      <w:r w:rsidRPr="00756A92">
        <w:rPr>
          <w:rFonts w:ascii="Times New Roman" w:hAnsi="Times New Roman" w:cs="Times New Roman"/>
          <w:lang w:val="fr-FR"/>
        </w:rPr>
        <w:tab/>
        <w:t>………………………………….</w:t>
      </w:r>
    </w:p>
    <w:p w:rsidR="007516DE" w:rsidRPr="007516DE" w:rsidRDefault="007516DE" w:rsidP="001C1D01">
      <w:pPr>
        <w:spacing w:line="276" w:lineRule="auto"/>
        <w:ind w:left="720"/>
        <w:rPr>
          <w:rFonts w:ascii="Times New Roman" w:hAnsi="Times New Roman" w:cs="Times New Roman"/>
        </w:rPr>
      </w:pPr>
      <w:r w:rsidRPr="007516DE">
        <w:rPr>
          <w:rFonts w:ascii="Times New Roman" w:hAnsi="Times New Roman" w:cs="Times New Roman"/>
        </w:rPr>
        <w:t>vii.</w:t>
      </w:r>
      <w:r w:rsidRPr="007516DE">
        <w:rPr>
          <w:rFonts w:ascii="Times New Roman" w:hAnsi="Times New Roman" w:cs="Times New Roman"/>
        </w:rPr>
        <w:tab/>
        <w:t>………………………………….</w:t>
      </w:r>
    </w:p>
    <w:p w:rsidR="007516DE" w:rsidRPr="007516DE" w:rsidRDefault="007516DE" w:rsidP="001C1D01">
      <w:pPr>
        <w:spacing w:line="276" w:lineRule="auto"/>
        <w:ind w:left="720"/>
        <w:rPr>
          <w:rFonts w:ascii="Times New Roman" w:hAnsi="Times New Roman" w:cs="Times New Roman"/>
        </w:rPr>
      </w:pPr>
      <w:proofErr w:type="gramStart"/>
      <w:r w:rsidRPr="007516DE">
        <w:rPr>
          <w:rFonts w:ascii="Times New Roman" w:hAnsi="Times New Roman" w:cs="Times New Roman"/>
        </w:rPr>
        <w:t>viii</w:t>
      </w:r>
      <w:proofErr w:type="gramEnd"/>
      <w:r w:rsidRPr="007516DE">
        <w:rPr>
          <w:rFonts w:ascii="Times New Roman" w:hAnsi="Times New Roman" w:cs="Times New Roman"/>
        </w:rPr>
        <w:t>.</w:t>
      </w:r>
      <w:r w:rsidRPr="007516DE">
        <w:rPr>
          <w:rFonts w:ascii="Times New Roman" w:hAnsi="Times New Roman" w:cs="Times New Roman"/>
        </w:rPr>
        <w:tab/>
        <w:t>………………………………….</w:t>
      </w:r>
    </w:p>
    <w:p w:rsidR="007516DE" w:rsidRPr="007516DE" w:rsidRDefault="007516DE" w:rsidP="001C1D01">
      <w:pPr>
        <w:spacing w:line="276" w:lineRule="auto"/>
        <w:ind w:left="720"/>
        <w:rPr>
          <w:rFonts w:ascii="Times New Roman" w:hAnsi="Times New Roman" w:cs="Times New Roman"/>
        </w:rPr>
      </w:pPr>
      <w:r w:rsidRPr="007516DE">
        <w:rPr>
          <w:rFonts w:ascii="Times New Roman" w:hAnsi="Times New Roman" w:cs="Times New Roman"/>
        </w:rPr>
        <w:t>ix.</w:t>
      </w:r>
      <w:r w:rsidRPr="007516DE">
        <w:rPr>
          <w:rFonts w:ascii="Times New Roman" w:hAnsi="Times New Roman" w:cs="Times New Roman"/>
        </w:rPr>
        <w:tab/>
        <w:t>………………………………….</w:t>
      </w:r>
    </w:p>
    <w:p w:rsidR="007516DE" w:rsidRPr="007516DE" w:rsidRDefault="007516DE" w:rsidP="001C1D01">
      <w:pPr>
        <w:spacing w:line="276" w:lineRule="auto"/>
        <w:ind w:left="720"/>
        <w:rPr>
          <w:rFonts w:ascii="Times New Roman" w:hAnsi="Times New Roman" w:cs="Times New Roman"/>
        </w:rPr>
      </w:pPr>
      <w:proofErr w:type="gramStart"/>
      <w:r w:rsidRPr="007516DE">
        <w:rPr>
          <w:rFonts w:ascii="Times New Roman" w:hAnsi="Times New Roman" w:cs="Times New Roman"/>
        </w:rPr>
        <w:t>x</w:t>
      </w:r>
      <w:proofErr w:type="gramEnd"/>
      <w:r w:rsidRPr="007516DE">
        <w:rPr>
          <w:rFonts w:ascii="Times New Roman" w:hAnsi="Times New Roman" w:cs="Times New Roman"/>
        </w:rPr>
        <w:t>.</w:t>
      </w:r>
      <w:r w:rsidRPr="007516DE">
        <w:rPr>
          <w:rFonts w:ascii="Times New Roman" w:hAnsi="Times New Roman" w:cs="Times New Roman"/>
        </w:rPr>
        <w:tab/>
        <w:t>………………………………….</w:t>
      </w:r>
    </w:p>
    <w:p w:rsidR="007516DE" w:rsidRPr="007516DE" w:rsidRDefault="007516DE" w:rsidP="007516DE">
      <w:pPr>
        <w:spacing w:line="276" w:lineRule="auto"/>
        <w:rPr>
          <w:rFonts w:ascii="Times New Roman" w:hAnsi="Times New Roman" w:cs="Times New Roman"/>
        </w:rPr>
      </w:pPr>
      <w:r w:rsidRPr="007516DE">
        <w:rPr>
          <w:rFonts w:ascii="Times New Roman" w:hAnsi="Times New Roman" w:cs="Times New Roman"/>
        </w:rPr>
        <w:t>10)</w:t>
      </w:r>
      <w:r w:rsidR="001C1D01">
        <w:rPr>
          <w:rFonts w:ascii="Times New Roman" w:hAnsi="Times New Roman" w:cs="Times New Roman"/>
        </w:rPr>
        <w:tab/>
      </w:r>
      <w:r w:rsidRPr="007516DE">
        <w:rPr>
          <w:rFonts w:ascii="Times New Roman" w:hAnsi="Times New Roman" w:cs="Times New Roman"/>
        </w:rPr>
        <w:t>What do women do mostly in informal regional fish trade? ................................................</w:t>
      </w:r>
    </w:p>
    <w:p w:rsidR="001C1D01" w:rsidRDefault="001C1D01" w:rsidP="007516DE">
      <w:pPr>
        <w:spacing w:line="276" w:lineRule="auto"/>
        <w:rPr>
          <w:rFonts w:ascii="Times New Roman" w:hAnsi="Times New Roman" w:cs="Times New Roman"/>
          <w:b/>
          <w:i/>
        </w:rPr>
      </w:pPr>
    </w:p>
    <w:p w:rsidR="007516DE" w:rsidRPr="001C1D01" w:rsidRDefault="001C1D01" w:rsidP="007516DE">
      <w:pPr>
        <w:spacing w:line="276" w:lineRule="auto"/>
        <w:rPr>
          <w:rFonts w:ascii="Times New Roman" w:hAnsi="Times New Roman" w:cs="Times New Roman"/>
          <w:b/>
          <w:i/>
        </w:rPr>
      </w:pPr>
      <w:r>
        <w:rPr>
          <w:rFonts w:ascii="Times New Roman" w:hAnsi="Times New Roman" w:cs="Times New Roman"/>
          <w:b/>
          <w:i/>
        </w:rPr>
        <w:t>Origin of</w:t>
      </w:r>
      <w:r w:rsidR="007516DE" w:rsidRPr="001C1D01">
        <w:rPr>
          <w:rFonts w:ascii="Times New Roman" w:hAnsi="Times New Roman" w:cs="Times New Roman"/>
          <w:b/>
          <w:i/>
        </w:rPr>
        <w:t xml:space="preserve"> </w:t>
      </w:r>
      <w:r>
        <w:rPr>
          <w:rFonts w:ascii="Times New Roman" w:hAnsi="Times New Roman" w:cs="Times New Roman"/>
          <w:b/>
          <w:i/>
        </w:rPr>
        <w:t xml:space="preserve">the </w:t>
      </w:r>
      <w:r w:rsidR="007516DE" w:rsidRPr="001C1D01">
        <w:rPr>
          <w:rFonts w:ascii="Times New Roman" w:hAnsi="Times New Roman" w:cs="Times New Roman"/>
          <w:b/>
          <w:i/>
        </w:rPr>
        <w:t>fish (ask at border post)</w:t>
      </w:r>
    </w:p>
    <w:p w:rsidR="007516DE" w:rsidRPr="007516DE" w:rsidRDefault="001C1D01" w:rsidP="001C1D01">
      <w:pPr>
        <w:spacing w:line="276" w:lineRule="auto"/>
        <w:ind w:left="720" w:hanging="720"/>
        <w:rPr>
          <w:rFonts w:ascii="Times New Roman" w:hAnsi="Times New Roman" w:cs="Times New Roman"/>
        </w:rPr>
      </w:pPr>
      <w:r>
        <w:rPr>
          <w:rFonts w:ascii="Times New Roman" w:hAnsi="Times New Roman" w:cs="Times New Roman"/>
        </w:rPr>
        <w:t>11)</w:t>
      </w:r>
      <w:r>
        <w:rPr>
          <w:rFonts w:ascii="Times New Roman" w:hAnsi="Times New Roman" w:cs="Times New Roman"/>
        </w:rPr>
        <w:tab/>
      </w:r>
      <w:r w:rsidR="007516DE" w:rsidRPr="007516DE">
        <w:rPr>
          <w:rFonts w:ascii="Times New Roman" w:hAnsi="Times New Roman" w:cs="Times New Roman"/>
        </w:rPr>
        <w:t>Name the fishing water body from which fish species informally crossing the border come from</w:t>
      </w:r>
    </w:p>
    <w:p w:rsidR="007516DE" w:rsidRPr="007516DE" w:rsidRDefault="007516DE" w:rsidP="007516DE">
      <w:pPr>
        <w:spacing w:line="276" w:lineRule="auto"/>
        <w:rPr>
          <w:rFonts w:ascii="Times New Roman" w:hAnsi="Times New Roman" w:cs="Times New Roman"/>
        </w:rPr>
      </w:pPr>
      <w:r w:rsidRPr="007516DE">
        <w:rPr>
          <w:rFonts w:ascii="Times New Roman" w:hAnsi="Times New Roman" w:cs="Times New Roman"/>
        </w:rPr>
        <w:t>12)</w:t>
      </w:r>
      <w:r w:rsidR="001C1D01">
        <w:rPr>
          <w:rFonts w:ascii="Times New Roman" w:hAnsi="Times New Roman" w:cs="Times New Roman"/>
        </w:rPr>
        <w:tab/>
      </w:r>
      <w:r w:rsidRPr="007516DE">
        <w:rPr>
          <w:rFonts w:ascii="Times New Roman" w:hAnsi="Times New Roman" w:cs="Times New Roman"/>
        </w:rPr>
        <w:t>Which fish species crosses the border in large quantities? ...................................................</w:t>
      </w:r>
    </w:p>
    <w:p w:rsidR="001C1D01" w:rsidRDefault="001C1D01" w:rsidP="007516DE">
      <w:pPr>
        <w:spacing w:line="276" w:lineRule="auto"/>
        <w:rPr>
          <w:rFonts w:ascii="Times New Roman" w:hAnsi="Times New Roman" w:cs="Times New Roman"/>
          <w:b/>
          <w:i/>
        </w:rPr>
      </w:pPr>
    </w:p>
    <w:p w:rsidR="007516DE" w:rsidRPr="001C1D01" w:rsidRDefault="001C1D01" w:rsidP="007516DE">
      <w:pPr>
        <w:spacing w:line="276" w:lineRule="auto"/>
        <w:rPr>
          <w:rFonts w:ascii="Times New Roman" w:hAnsi="Times New Roman" w:cs="Times New Roman"/>
          <w:b/>
          <w:i/>
        </w:rPr>
      </w:pPr>
      <w:r>
        <w:rPr>
          <w:rFonts w:ascii="Times New Roman" w:hAnsi="Times New Roman" w:cs="Times New Roman"/>
          <w:b/>
          <w:i/>
        </w:rPr>
        <w:t>The informal fish trade channels</w:t>
      </w:r>
    </w:p>
    <w:p w:rsidR="007516DE" w:rsidRPr="007516DE" w:rsidRDefault="007516DE" w:rsidP="001C1D01">
      <w:pPr>
        <w:spacing w:line="276" w:lineRule="auto"/>
        <w:ind w:left="720" w:hanging="720"/>
        <w:rPr>
          <w:rFonts w:ascii="Times New Roman" w:hAnsi="Times New Roman" w:cs="Times New Roman"/>
        </w:rPr>
      </w:pPr>
      <w:r w:rsidRPr="007516DE">
        <w:rPr>
          <w:rFonts w:ascii="Times New Roman" w:hAnsi="Times New Roman" w:cs="Times New Roman"/>
        </w:rPr>
        <w:t>13)</w:t>
      </w:r>
      <w:r w:rsidR="001C1D01">
        <w:rPr>
          <w:rFonts w:ascii="Times New Roman" w:hAnsi="Times New Roman" w:cs="Times New Roman"/>
        </w:rPr>
        <w:tab/>
      </w:r>
      <w:r w:rsidRPr="007516DE">
        <w:rPr>
          <w:rFonts w:ascii="Times New Roman" w:hAnsi="Times New Roman" w:cs="Times New Roman"/>
        </w:rPr>
        <w:t>Which trade channels frequently used for each fish species traded informally in the corridor?</w:t>
      </w:r>
    </w:p>
    <w:tbl>
      <w:tblPr>
        <w:tblStyle w:val="TableGrid"/>
        <w:tblW w:w="0" w:type="auto"/>
        <w:tblInd w:w="765" w:type="dxa"/>
        <w:tblLook w:val="04A0" w:firstRow="1" w:lastRow="0" w:firstColumn="1" w:lastColumn="0" w:noHBand="0" w:noVBand="1"/>
      </w:tblPr>
      <w:tblGrid>
        <w:gridCol w:w="617"/>
        <w:gridCol w:w="1977"/>
        <w:gridCol w:w="3499"/>
        <w:gridCol w:w="2718"/>
      </w:tblGrid>
      <w:tr w:rsidR="001C1D01" w:rsidTr="001C1D01">
        <w:tc>
          <w:tcPr>
            <w:tcW w:w="617" w:type="dxa"/>
          </w:tcPr>
          <w:p w:rsidR="001C1D01" w:rsidRDefault="001C1D01" w:rsidP="003C4C13">
            <w:pPr>
              <w:pStyle w:val="ListParagraph"/>
              <w:ind w:left="0"/>
            </w:pPr>
            <w:r>
              <w:t>S/N</w:t>
            </w:r>
          </w:p>
        </w:tc>
        <w:tc>
          <w:tcPr>
            <w:tcW w:w="1977" w:type="dxa"/>
          </w:tcPr>
          <w:p w:rsidR="001C1D01" w:rsidRDefault="001C1D01" w:rsidP="003C4C13">
            <w:pPr>
              <w:pStyle w:val="ListParagraph"/>
              <w:ind w:left="0"/>
            </w:pPr>
            <w:r>
              <w:t xml:space="preserve">Fish species </w:t>
            </w:r>
          </w:p>
        </w:tc>
        <w:tc>
          <w:tcPr>
            <w:tcW w:w="3499" w:type="dxa"/>
          </w:tcPr>
          <w:p w:rsidR="001C1D01" w:rsidRDefault="001C1D01" w:rsidP="003C4C13">
            <w:pPr>
              <w:pStyle w:val="ListParagraph"/>
              <w:ind w:left="0"/>
            </w:pPr>
            <w:r>
              <w:t xml:space="preserve">Routes </w:t>
            </w:r>
          </w:p>
        </w:tc>
        <w:tc>
          <w:tcPr>
            <w:tcW w:w="2718" w:type="dxa"/>
          </w:tcPr>
          <w:p w:rsidR="001C1D01" w:rsidRDefault="001C1D01" w:rsidP="003C4C13">
            <w:pPr>
              <w:pStyle w:val="ListParagraph"/>
              <w:ind w:left="0"/>
            </w:pPr>
            <w:r>
              <w:t>Means of transport</w:t>
            </w:r>
          </w:p>
        </w:tc>
      </w:tr>
      <w:tr w:rsidR="001C1D01" w:rsidTr="001C1D01">
        <w:tc>
          <w:tcPr>
            <w:tcW w:w="617" w:type="dxa"/>
          </w:tcPr>
          <w:p w:rsidR="001C1D01" w:rsidRDefault="001C1D01" w:rsidP="003C4C13">
            <w:pPr>
              <w:pStyle w:val="ListParagraph"/>
              <w:ind w:left="0"/>
            </w:pPr>
          </w:p>
        </w:tc>
        <w:tc>
          <w:tcPr>
            <w:tcW w:w="1977" w:type="dxa"/>
          </w:tcPr>
          <w:p w:rsidR="001C1D01" w:rsidRDefault="001C1D01" w:rsidP="003C4C13">
            <w:pPr>
              <w:pStyle w:val="ListParagraph"/>
              <w:ind w:left="0"/>
            </w:pPr>
          </w:p>
        </w:tc>
        <w:tc>
          <w:tcPr>
            <w:tcW w:w="3499" w:type="dxa"/>
          </w:tcPr>
          <w:p w:rsidR="001C1D01" w:rsidRDefault="001C1D01" w:rsidP="003C4C13">
            <w:pPr>
              <w:pStyle w:val="ListParagraph"/>
              <w:ind w:left="0"/>
            </w:pPr>
          </w:p>
        </w:tc>
        <w:tc>
          <w:tcPr>
            <w:tcW w:w="2718"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1977" w:type="dxa"/>
          </w:tcPr>
          <w:p w:rsidR="001C1D01" w:rsidRDefault="001C1D01" w:rsidP="003C4C13">
            <w:pPr>
              <w:pStyle w:val="ListParagraph"/>
              <w:ind w:left="0"/>
            </w:pPr>
          </w:p>
        </w:tc>
        <w:tc>
          <w:tcPr>
            <w:tcW w:w="3499" w:type="dxa"/>
          </w:tcPr>
          <w:p w:rsidR="001C1D01" w:rsidRDefault="001C1D01" w:rsidP="003C4C13">
            <w:pPr>
              <w:pStyle w:val="ListParagraph"/>
              <w:ind w:left="0"/>
            </w:pPr>
          </w:p>
        </w:tc>
        <w:tc>
          <w:tcPr>
            <w:tcW w:w="2718"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1977" w:type="dxa"/>
          </w:tcPr>
          <w:p w:rsidR="001C1D01" w:rsidRDefault="001C1D01" w:rsidP="003C4C13">
            <w:pPr>
              <w:pStyle w:val="ListParagraph"/>
              <w:ind w:left="0"/>
            </w:pPr>
          </w:p>
        </w:tc>
        <w:tc>
          <w:tcPr>
            <w:tcW w:w="3499" w:type="dxa"/>
          </w:tcPr>
          <w:p w:rsidR="001C1D01" w:rsidRDefault="001C1D01" w:rsidP="003C4C13">
            <w:pPr>
              <w:pStyle w:val="ListParagraph"/>
              <w:ind w:left="0"/>
            </w:pPr>
          </w:p>
        </w:tc>
        <w:tc>
          <w:tcPr>
            <w:tcW w:w="2718"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1977" w:type="dxa"/>
          </w:tcPr>
          <w:p w:rsidR="001C1D01" w:rsidRDefault="001C1D01" w:rsidP="003C4C13">
            <w:pPr>
              <w:pStyle w:val="ListParagraph"/>
              <w:ind w:left="0"/>
            </w:pPr>
          </w:p>
        </w:tc>
        <w:tc>
          <w:tcPr>
            <w:tcW w:w="3499" w:type="dxa"/>
          </w:tcPr>
          <w:p w:rsidR="001C1D01" w:rsidRDefault="001C1D01" w:rsidP="003C4C13">
            <w:pPr>
              <w:pStyle w:val="ListParagraph"/>
              <w:ind w:left="0"/>
            </w:pPr>
          </w:p>
        </w:tc>
        <w:tc>
          <w:tcPr>
            <w:tcW w:w="2718"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1977" w:type="dxa"/>
          </w:tcPr>
          <w:p w:rsidR="001C1D01" w:rsidRDefault="001C1D01" w:rsidP="003C4C13">
            <w:pPr>
              <w:pStyle w:val="ListParagraph"/>
              <w:ind w:left="0"/>
            </w:pPr>
          </w:p>
        </w:tc>
        <w:tc>
          <w:tcPr>
            <w:tcW w:w="3499" w:type="dxa"/>
          </w:tcPr>
          <w:p w:rsidR="001C1D01" w:rsidRDefault="001C1D01" w:rsidP="003C4C13">
            <w:pPr>
              <w:pStyle w:val="ListParagraph"/>
              <w:ind w:left="0"/>
            </w:pPr>
          </w:p>
        </w:tc>
        <w:tc>
          <w:tcPr>
            <w:tcW w:w="2718"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1977" w:type="dxa"/>
          </w:tcPr>
          <w:p w:rsidR="001C1D01" w:rsidRDefault="001C1D01" w:rsidP="003C4C13">
            <w:pPr>
              <w:pStyle w:val="ListParagraph"/>
              <w:ind w:left="0"/>
            </w:pPr>
          </w:p>
        </w:tc>
        <w:tc>
          <w:tcPr>
            <w:tcW w:w="3499" w:type="dxa"/>
          </w:tcPr>
          <w:p w:rsidR="001C1D01" w:rsidRDefault="001C1D01" w:rsidP="003C4C13">
            <w:pPr>
              <w:pStyle w:val="ListParagraph"/>
              <w:ind w:left="0"/>
            </w:pPr>
          </w:p>
        </w:tc>
        <w:tc>
          <w:tcPr>
            <w:tcW w:w="2718"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1977" w:type="dxa"/>
          </w:tcPr>
          <w:p w:rsidR="001C1D01" w:rsidRDefault="001C1D01" w:rsidP="003C4C13">
            <w:pPr>
              <w:pStyle w:val="ListParagraph"/>
              <w:ind w:left="0"/>
            </w:pPr>
          </w:p>
        </w:tc>
        <w:tc>
          <w:tcPr>
            <w:tcW w:w="3499" w:type="dxa"/>
          </w:tcPr>
          <w:p w:rsidR="001C1D01" w:rsidRDefault="001C1D01" w:rsidP="003C4C13">
            <w:pPr>
              <w:pStyle w:val="ListParagraph"/>
              <w:ind w:left="0"/>
            </w:pPr>
          </w:p>
        </w:tc>
        <w:tc>
          <w:tcPr>
            <w:tcW w:w="2718"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1977" w:type="dxa"/>
          </w:tcPr>
          <w:p w:rsidR="001C1D01" w:rsidRDefault="001C1D01" w:rsidP="003C4C13">
            <w:pPr>
              <w:pStyle w:val="ListParagraph"/>
              <w:ind w:left="0"/>
            </w:pPr>
          </w:p>
        </w:tc>
        <w:tc>
          <w:tcPr>
            <w:tcW w:w="3499" w:type="dxa"/>
          </w:tcPr>
          <w:p w:rsidR="001C1D01" w:rsidRDefault="001C1D01" w:rsidP="003C4C13">
            <w:pPr>
              <w:pStyle w:val="ListParagraph"/>
              <w:ind w:left="0"/>
            </w:pPr>
          </w:p>
        </w:tc>
        <w:tc>
          <w:tcPr>
            <w:tcW w:w="2718"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1977" w:type="dxa"/>
          </w:tcPr>
          <w:p w:rsidR="001C1D01" w:rsidRDefault="001C1D01" w:rsidP="003C4C13">
            <w:pPr>
              <w:pStyle w:val="ListParagraph"/>
              <w:ind w:left="0"/>
            </w:pPr>
          </w:p>
        </w:tc>
        <w:tc>
          <w:tcPr>
            <w:tcW w:w="3499" w:type="dxa"/>
          </w:tcPr>
          <w:p w:rsidR="001C1D01" w:rsidRDefault="001C1D01" w:rsidP="003C4C13">
            <w:pPr>
              <w:pStyle w:val="ListParagraph"/>
              <w:ind w:left="0"/>
            </w:pPr>
          </w:p>
        </w:tc>
        <w:tc>
          <w:tcPr>
            <w:tcW w:w="2718"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1977" w:type="dxa"/>
          </w:tcPr>
          <w:p w:rsidR="001C1D01" w:rsidRDefault="001C1D01" w:rsidP="003C4C13">
            <w:pPr>
              <w:pStyle w:val="ListParagraph"/>
              <w:ind w:left="0"/>
            </w:pPr>
          </w:p>
        </w:tc>
        <w:tc>
          <w:tcPr>
            <w:tcW w:w="3499" w:type="dxa"/>
          </w:tcPr>
          <w:p w:rsidR="001C1D01" w:rsidRDefault="001C1D01" w:rsidP="003C4C13">
            <w:pPr>
              <w:pStyle w:val="ListParagraph"/>
              <w:ind w:left="0"/>
            </w:pPr>
          </w:p>
        </w:tc>
        <w:tc>
          <w:tcPr>
            <w:tcW w:w="2718" w:type="dxa"/>
          </w:tcPr>
          <w:p w:rsidR="001C1D01" w:rsidRDefault="001C1D01" w:rsidP="003C4C13">
            <w:pPr>
              <w:pStyle w:val="ListParagraph"/>
              <w:ind w:left="0"/>
            </w:pPr>
          </w:p>
        </w:tc>
      </w:tr>
    </w:tbl>
    <w:p w:rsidR="007516DE" w:rsidRPr="007516DE" w:rsidRDefault="007516DE" w:rsidP="007516DE">
      <w:pPr>
        <w:spacing w:line="276" w:lineRule="auto"/>
        <w:rPr>
          <w:rFonts w:ascii="Times New Roman" w:hAnsi="Times New Roman" w:cs="Times New Roman"/>
        </w:rPr>
      </w:pPr>
    </w:p>
    <w:p w:rsidR="007516DE" w:rsidRPr="007516DE" w:rsidRDefault="007516DE" w:rsidP="007516DE">
      <w:pPr>
        <w:spacing w:line="276" w:lineRule="auto"/>
        <w:rPr>
          <w:rFonts w:ascii="Times New Roman" w:hAnsi="Times New Roman" w:cs="Times New Roman"/>
        </w:rPr>
      </w:pPr>
      <w:r w:rsidRPr="007516DE">
        <w:rPr>
          <w:rFonts w:ascii="Times New Roman" w:hAnsi="Times New Roman" w:cs="Times New Roman"/>
        </w:rPr>
        <w:t>14)</w:t>
      </w:r>
      <w:r w:rsidR="001C1D01">
        <w:rPr>
          <w:rFonts w:ascii="Times New Roman" w:hAnsi="Times New Roman" w:cs="Times New Roman"/>
        </w:rPr>
        <w:tab/>
      </w:r>
      <w:r w:rsidRPr="007516DE">
        <w:rPr>
          <w:rFonts w:ascii="Times New Roman" w:hAnsi="Times New Roman" w:cs="Times New Roman"/>
        </w:rPr>
        <w:t>Which transportation means among the mentioned above is most efficient and cheap? ................................................................................................................</w:t>
      </w:r>
    </w:p>
    <w:p w:rsidR="007516DE" w:rsidRPr="007516DE" w:rsidRDefault="007516DE" w:rsidP="007516DE">
      <w:pPr>
        <w:spacing w:line="276" w:lineRule="auto"/>
        <w:rPr>
          <w:rFonts w:ascii="Times New Roman" w:hAnsi="Times New Roman" w:cs="Times New Roman"/>
        </w:rPr>
      </w:pPr>
    </w:p>
    <w:p w:rsidR="007516DE" w:rsidRPr="001C1D01" w:rsidRDefault="001C1D01" w:rsidP="007516DE">
      <w:pPr>
        <w:spacing w:line="276" w:lineRule="auto"/>
        <w:rPr>
          <w:rFonts w:ascii="Times New Roman" w:hAnsi="Times New Roman" w:cs="Times New Roman"/>
          <w:b/>
          <w:i/>
        </w:rPr>
      </w:pPr>
      <w:r>
        <w:rPr>
          <w:rFonts w:ascii="Times New Roman" w:hAnsi="Times New Roman" w:cs="Times New Roman"/>
          <w:b/>
          <w:i/>
        </w:rPr>
        <w:t xml:space="preserve">Fish products </w:t>
      </w:r>
      <w:r w:rsidR="007516DE" w:rsidRPr="001C1D01">
        <w:rPr>
          <w:rFonts w:ascii="Times New Roman" w:hAnsi="Times New Roman" w:cs="Times New Roman"/>
          <w:b/>
          <w:i/>
        </w:rPr>
        <w:t xml:space="preserve">traded and how are they </w:t>
      </w:r>
      <w:r>
        <w:rPr>
          <w:rFonts w:ascii="Times New Roman" w:hAnsi="Times New Roman" w:cs="Times New Roman"/>
          <w:b/>
          <w:i/>
        </w:rPr>
        <w:t xml:space="preserve">are </w:t>
      </w:r>
      <w:r w:rsidR="007516DE" w:rsidRPr="001C1D01">
        <w:rPr>
          <w:rFonts w:ascii="Times New Roman" w:hAnsi="Times New Roman" w:cs="Times New Roman"/>
          <w:b/>
          <w:i/>
        </w:rPr>
        <w:t>processed</w:t>
      </w:r>
    </w:p>
    <w:p w:rsidR="007516DE" w:rsidRPr="007516DE" w:rsidRDefault="007516DE" w:rsidP="007516DE">
      <w:pPr>
        <w:spacing w:line="276" w:lineRule="auto"/>
        <w:rPr>
          <w:rFonts w:ascii="Times New Roman" w:hAnsi="Times New Roman" w:cs="Times New Roman"/>
        </w:rPr>
      </w:pPr>
      <w:r w:rsidRPr="007516DE">
        <w:rPr>
          <w:rFonts w:ascii="Times New Roman" w:hAnsi="Times New Roman" w:cs="Times New Roman"/>
        </w:rPr>
        <w:t>15)</w:t>
      </w:r>
      <w:r w:rsidR="001C1D01">
        <w:rPr>
          <w:rFonts w:ascii="Times New Roman" w:hAnsi="Times New Roman" w:cs="Times New Roman"/>
        </w:rPr>
        <w:tab/>
      </w:r>
      <w:r w:rsidRPr="007516DE">
        <w:rPr>
          <w:rFonts w:ascii="Times New Roman" w:hAnsi="Times New Roman" w:cs="Times New Roman"/>
        </w:rPr>
        <w:t>What fish products are in higher demand (list according to demand level)</w:t>
      </w:r>
    </w:p>
    <w:tbl>
      <w:tblPr>
        <w:tblStyle w:val="TableGrid"/>
        <w:tblW w:w="0" w:type="auto"/>
        <w:tblInd w:w="720" w:type="dxa"/>
        <w:tblLook w:val="04A0" w:firstRow="1" w:lastRow="0" w:firstColumn="1" w:lastColumn="0" w:noHBand="0" w:noVBand="1"/>
      </w:tblPr>
      <w:tblGrid>
        <w:gridCol w:w="617"/>
        <w:gridCol w:w="2011"/>
        <w:gridCol w:w="3240"/>
        <w:gridCol w:w="1890"/>
      </w:tblGrid>
      <w:tr w:rsidR="001C1D01" w:rsidTr="001C1D01">
        <w:tc>
          <w:tcPr>
            <w:tcW w:w="617" w:type="dxa"/>
          </w:tcPr>
          <w:p w:rsidR="001C1D01" w:rsidRDefault="001C1D01" w:rsidP="003C4C13">
            <w:pPr>
              <w:pStyle w:val="ListParagraph"/>
              <w:ind w:left="0"/>
            </w:pPr>
            <w:r>
              <w:t>S/N</w:t>
            </w:r>
          </w:p>
        </w:tc>
        <w:tc>
          <w:tcPr>
            <w:tcW w:w="2011" w:type="dxa"/>
          </w:tcPr>
          <w:p w:rsidR="001C1D01" w:rsidRDefault="001C1D01" w:rsidP="003C4C13">
            <w:pPr>
              <w:pStyle w:val="ListParagraph"/>
              <w:ind w:left="0"/>
            </w:pPr>
            <w:r>
              <w:t xml:space="preserve">Fish product </w:t>
            </w:r>
          </w:p>
        </w:tc>
        <w:tc>
          <w:tcPr>
            <w:tcW w:w="3240" w:type="dxa"/>
          </w:tcPr>
          <w:p w:rsidR="001C1D01" w:rsidRDefault="001C1D01" w:rsidP="003C4C13">
            <w:pPr>
              <w:pStyle w:val="ListParagraph"/>
              <w:ind w:left="0"/>
            </w:pPr>
            <w:r>
              <w:t>Rank according to demand</w:t>
            </w:r>
          </w:p>
        </w:tc>
        <w:tc>
          <w:tcPr>
            <w:tcW w:w="1890" w:type="dxa"/>
          </w:tcPr>
          <w:p w:rsidR="001C1D01" w:rsidRDefault="001C1D01" w:rsidP="003C4C13">
            <w:pPr>
              <w:pStyle w:val="ListParagraph"/>
              <w:ind w:left="0"/>
            </w:pPr>
            <w:r>
              <w:t>Used for/as….</w:t>
            </w:r>
          </w:p>
        </w:tc>
      </w:tr>
      <w:tr w:rsidR="001C1D01" w:rsidTr="001C1D01">
        <w:tc>
          <w:tcPr>
            <w:tcW w:w="617" w:type="dxa"/>
          </w:tcPr>
          <w:p w:rsidR="001C1D01" w:rsidRDefault="001C1D01" w:rsidP="003C4C13">
            <w:pPr>
              <w:pStyle w:val="ListParagraph"/>
              <w:ind w:left="0"/>
            </w:pPr>
          </w:p>
        </w:tc>
        <w:tc>
          <w:tcPr>
            <w:tcW w:w="2011" w:type="dxa"/>
          </w:tcPr>
          <w:p w:rsidR="001C1D01" w:rsidRDefault="001C1D01" w:rsidP="003C4C13">
            <w:pPr>
              <w:pStyle w:val="ListParagraph"/>
              <w:ind w:left="0"/>
            </w:pPr>
          </w:p>
        </w:tc>
        <w:tc>
          <w:tcPr>
            <w:tcW w:w="3240" w:type="dxa"/>
          </w:tcPr>
          <w:p w:rsidR="001C1D01" w:rsidRDefault="001C1D01" w:rsidP="003C4C13">
            <w:pPr>
              <w:pStyle w:val="ListParagraph"/>
              <w:ind w:left="0"/>
            </w:pPr>
          </w:p>
        </w:tc>
        <w:tc>
          <w:tcPr>
            <w:tcW w:w="1890"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2011" w:type="dxa"/>
          </w:tcPr>
          <w:p w:rsidR="001C1D01" w:rsidRDefault="001C1D01" w:rsidP="003C4C13">
            <w:pPr>
              <w:pStyle w:val="ListParagraph"/>
              <w:ind w:left="0"/>
            </w:pPr>
          </w:p>
        </w:tc>
        <w:tc>
          <w:tcPr>
            <w:tcW w:w="3240" w:type="dxa"/>
          </w:tcPr>
          <w:p w:rsidR="001C1D01" w:rsidRDefault="001C1D01" w:rsidP="003C4C13">
            <w:pPr>
              <w:pStyle w:val="ListParagraph"/>
              <w:ind w:left="0"/>
            </w:pPr>
          </w:p>
        </w:tc>
        <w:tc>
          <w:tcPr>
            <w:tcW w:w="1890"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2011" w:type="dxa"/>
          </w:tcPr>
          <w:p w:rsidR="001C1D01" w:rsidRDefault="001C1D01" w:rsidP="003C4C13">
            <w:pPr>
              <w:pStyle w:val="ListParagraph"/>
              <w:ind w:left="0"/>
            </w:pPr>
          </w:p>
        </w:tc>
        <w:tc>
          <w:tcPr>
            <w:tcW w:w="3240" w:type="dxa"/>
          </w:tcPr>
          <w:p w:rsidR="001C1D01" w:rsidRDefault="001C1D01" w:rsidP="003C4C13">
            <w:pPr>
              <w:pStyle w:val="ListParagraph"/>
              <w:ind w:left="0"/>
            </w:pPr>
          </w:p>
        </w:tc>
        <w:tc>
          <w:tcPr>
            <w:tcW w:w="1890"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2011" w:type="dxa"/>
          </w:tcPr>
          <w:p w:rsidR="001C1D01" w:rsidRDefault="001C1D01" w:rsidP="003C4C13">
            <w:pPr>
              <w:pStyle w:val="ListParagraph"/>
              <w:ind w:left="0"/>
            </w:pPr>
          </w:p>
        </w:tc>
        <w:tc>
          <w:tcPr>
            <w:tcW w:w="3240" w:type="dxa"/>
          </w:tcPr>
          <w:p w:rsidR="001C1D01" w:rsidRDefault="001C1D01" w:rsidP="003C4C13">
            <w:pPr>
              <w:pStyle w:val="ListParagraph"/>
              <w:ind w:left="0"/>
            </w:pPr>
          </w:p>
        </w:tc>
        <w:tc>
          <w:tcPr>
            <w:tcW w:w="1890"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2011" w:type="dxa"/>
          </w:tcPr>
          <w:p w:rsidR="001C1D01" w:rsidRDefault="001C1D01" w:rsidP="003C4C13">
            <w:pPr>
              <w:pStyle w:val="ListParagraph"/>
              <w:ind w:left="0"/>
            </w:pPr>
          </w:p>
        </w:tc>
        <w:tc>
          <w:tcPr>
            <w:tcW w:w="3240" w:type="dxa"/>
          </w:tcPr>
          <w:p w:rsidR="001C1D01" w:rsidRDefault="001C1D01" w:rsidP="003C4C13">
            <w:pPr>
              <w:pStyle w:val="ListParagraph"/>
              <w:ind w:left="0"/>
            </w:pPr>
          </w:p>
        </w:tc>
        <w:tc>
          <w:tcPr>
            <w:tcW w:w="1890"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2011" w:type="dxa"/>
          </w:tcPr>
          <w:p w:rsidR="001C1D01" w:rsidRDefault="001C1D01" w:rsidP="003C4C13">
            <w:pPr>
              <w:pStyle w:val="ListParagraph"/>
              <w:ind w:left="0"/>
            </w:pPr>
          </w:p>
        </w:tc>
        <w:tc>
          <w:tcPr>
            <w:tcW w:w="3240" w:type="dxa"/>
          </w:tcPr>
          <w:p w:rsidR="001C1D01" w:rsidRDefault="001C1D01" w:rsidP="003C4C13">
            <w:pPr>
              <w:pStyle w:val="ListParagraph"/>
              <w:ind w:left="0"/>
            </w:pPr>
          </w:p>
        </w:tc>
        <w:tc>
          <w:tcPr>
            <w:tcW w:w="1890"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2011" w:type="dxa"/>
          </w:tcPr>
          <w:p w:rsidR="001C1D01" w:rsidRDefault="001C1D01" w:rsidP="003C4C13">
            <w:pPr>
              <w:pStyle w:val="ListParagraph"/>
              <w:ind w:left="0"/>
            </w:pPr>
          </w:p>
        </w:tc>
        <w:tc>
          <w:tcPr>
            <w:tcW w:w="3240" w:type="dxa"/>
          </w:tcPr>
          <w:p w:rsidR="001C1D01" w:rsidRDefault="001C1D01" w:rsidP="003C4C13">
            <w:pPr>
              <w:pStyle w:val="ListParagraph"/>
              <w:ind w:left="0"/>
            </w:pPr>
          </w:p>
        </w:tc>
        <w:tc>
          <w:tcPr>
            <w:tcW w:w="1890"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2011" w:type="dxa"/>
          </w:tcPr>
          <w:p w:rsidR="001C1D01" w:rsidRDefault="001C1D01" w:rsidP="003C4C13">
            <w:pPr>
              <w:pStyle w:val="ListParagraph"/>
              <w:ind w:left="0"/>
            </w:pPr>
          </w:p>
        </w:tc>
        <w:tc>
          <w:tcPr>
            <w:tcW w:w="3240" w:type="dxa"/>
          </w:tcPr>
          <w:p w:rsidR="001C1D01" w:rsidRDefault="001C1D01" w:rsidP="003C4C13">
            <w:pPr>
              <w:pStyle w:val="ListParagraph"/>
              <w:ind w:left="0"/>
            </w:pPr>
          </w:p>
        </w:tc>
        <w:tc>
          <w:tcPr>
            <w:tcW w:w="1890"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2011" w:type="dxa"/>
          </w:tcPr>
          <w:p w:rsidR="001C1D01" w:rsidRDefault="001C1D01" w:rsidP="003C4C13">
            <w:pPr>
              <w:pStyle w:val="ListParagraph"/>
              <w:ind w:left="0"/>
            </w:pPr>
          </w:p>
        </w:tc>
        <w:tc>
          <w:tcPr>
            <w:tcW w:w="3240" w:type="dxa"/>
          </w:tcPr>
          <w:p w:rsidR="001C1D01" w:rsidRDefault="001C1D01" w:rsidP="003C4C13">
            <w:pPr>
              <w:pStyle w:val="ListParagraph"/>
              <w:ind w:left="0"/>
            </w:pPr>
          </w:p>
        </w:tc>
        <w:tc>
          <w:tcPr>
            <w:tcW w:w="1890" w:type="dxa"/>
          </w:tcPr>
          <w:p w:rsidR="001C1D01" w:rsidRDefault="001C1D01" w:rsidP="003C4C13">
            <w:pPr>
              <w:pStyle w:val="ListParagraph"/>
              <w:ind w:left="0"/>
            </w:pPr>
          </w:p>
        </w:tc>
      </w:tr>
      <w:tr w:rsidR="001C1D01" w:rsidTr="001C1D01">
        <w:tc>
          <w:tcPr>
            <w:tcW w:w="617" w:type="dxa"/>
          </w:tcPr>
          <w:p w:rsidR="001C1D01" w:rsidRDefault="001C1D01" w:rsidP="003C4C13">
            <w:pPr>
              <w:pStyle w:val="ListParagraph"/>
              <w:ind w:left="0"/>
            </w:pPr>
          </w:p>
        </w:tc>
        <w:tc>
          <w:tcPr>
            <w:tcW w:w="2011" w:type="dxa"/>
          </w:tcPr>
          <w:p w:rsidR="001C1D01" w:rsidRDefault="001C1D01" w:rsidP="003C4C13">
            <w:pPr>
              <w:pStyle w:val="ListParagraph"/>
              <w:ind w:left="0"/>
            </w:pPr>
          </w:p>
        </w:tc>
        <w:tc>
          <w:tcPr>
            <w:tcW w:w="3240" w:type="dxa"/>
          </w:tcPr>
          <w:p w:rsidR="001C1D01" w:rsidRDefault="001C1D01" w:rsidP="003C4C13">
            <w:pPr>
              <w:pStyle w:val="ListParagraph"/>
              <w:ind w:left="0"/>
            </w:pPr>
          </w:p>
        </w:tc>
        <w:tc>
          <w:tcPr>
            <w:tcW w:w="1890" w:type="dxa"/>
          </w:tcPr>
          <w:p w:rsidR="001C1D01" w:rsidRDefault="001C1D01" w:rsidP="003C4C13">
            <w:pPr>
              <w:pStyle w:val="ListParagraph"/>
              <w:ind w:left="0"/>
            </w:pPr>
          </w:p>
        </w:tc>
      </w:tr>
    </w:tbl>
    <w:p w:rsidR="007516DE" w:rsidRPr="007516DE" w:rsidRDefault="007516DE" w:rsidP="007516DE">
      <w:pPr>
        <w:spacing w:line="276" w:lineRule="auto"/>
        <w:rPr>
          <w:rFonts w:ascii="Times New Roman" w:hAnsi="Times New Roman" w:cs="Times New Roman"/>
        </w:rPr>
      </w:pPr>
    </w:p>
    <w:p w:rsidR="007516DE" w:rsidRPr="007516DE" w:rsidRDefault="001C1D01" w:rsidP="007516DE">
      <w:pPr>
        <w:spacing w:line="276" w:lineRule="auto"/>
        <w:rPr>
          <w:rFonts w:ascii="Times New Roman" w:hAnsi="Times New Roman" w:cs="Times New Roman"/>
        </w:rPr>
      </w:pPr>
      <w:r>
        <w:rPr>
          <w:rFonts w:ascii="Times New Roman" w:hAnsi="Times New Roman" w:cs="Times New Roman"/>
        </w:rPr>
        <w:t>16)</w:t>
      </w:r>
      <w:r>
        <w:rPr>
          <w:rFonts w:ascii="Times New Roman" w:hAnsi="Times New Roman" w:cs="Times New Roman"/>
        </w:rPr>
        <w:tab/>
      </w:r>
      <w:r w:rsidR="007516DE" w:rsidRPr="007516DE">
        <w:rPr>
          <w:rFonts w:ascii="Times New Roman" w:hAnsi="Times New Roman" w:cs="Times New Roman"/>
        </w:rPr>
        <w:t>What are the processing stages for the fish products that are in high demand?</w:t>
      </w:r>
    </w:p>
    <w:tbl>
      <w:tblPr>
        <w:tblStyle w:val="TableGrid"/>
        <w:tblW w:w="0" w:type="auto"/>
        <w:tblInd w:w="720" w:type="dxa"/>
        <w:tblLook w:val="04A0" w:firstRow="1" w:lastRow="0" w:firstColumn="1" w:lastColumn="0" w:noHBand="0" w:noVBand="1"/>
      </w:tblPr>
      <w:tblGrid>
        <w:gridCol w:w="3168"/>
        <w:gridCol w:w="3600"/>
      </w:tblGrid>
      <w:tr w:rsidR="001C1D01" w:rsidTr="003C4C13">
        <w:tc>
          <w:tcPr>
            <w:tcW w:w="3168" w:type="dxa"/>
          </w:tcPr>
          <w:p w:rsidR="001C1D01" w:rsidRDefault="001C1D01" w:rsidP="003C4C13">
            <w:pPr>
              <w:pStyle w:val="ListParagraph"/>
              <w:ind w:left="0"/>
            </w:pPr>
            <w:r>
              <w:t xml:space="preserve">Fish species </w:t>
            </w:r>
          </w:p>
        </w:tc>
        <w:tc>
          <w:tcPr>
            <w:tcW w:w="3600" w:type="dxa"/>
          </w:tcPr>
          <w:p w:rsidR="001C1D01" w:rsidRDefault="001C1D01" w:rsidP="003C4C13">
            <w:pPr>
              <w:pStyle w:val="ListParagraph"/>
              <w:ind w:left="0"/>
            </w:pPr>
            <w:r>
              <w:t xml:space="preserve">How processed </w:t>
            </w:r>
          </w:p>
        </w:tc>
      </w:tr>
      <w:tr w:rsidR="001C1D01" w:rsidTr="003C4C13">
        <w:tc>
          <w:tcPr>
            <w:tcW w:w="3168" w:type="dxa"/>
          </w:tcPr>
          <w:p w:rsidR="001C1D01" w:rsidRDefault="001C1D01" w:rsidP="003C4C13">
            <w:pPr>
              <w:pStyle w:val="ListParagraph"/>
              <w:ind w:left="0"/>
            </w:pPr>
          </w:p>
        </w:tc>
        <w:tc>
          <w:tcPr>
            <w:tcW w:w="3600" w:type="dxa"/>
          </w:tcPr>
          <w:p w:rsidR="001C1D01" w:rsidRDefault="001C1D01" w:rsidP="003C4C13">
            <w:pPr>
              <w:pStyle w:val="ListParagraph"/>
              <w:ind w:left="0"/>
            </w:pPr>
          </w:p>
        </w:tc>
      </w:tr>
      <w:tr w:rsidR="001C1D01" w:rsidTr="003C4C13">
        <w:tc>
          <w:tcPr>
            <w:tcW w:w="3168" w:type="dxa"/>
          </w:tcPr>
          <w:p w:rsidR="001C1D01" w:rsidRDefault="001C1D01" w:rsidP="003C4C13">
            <w:pPr>
              <w:pStyle w:val="ListParagraph"/>
              <w:ind w:left="0"/>
            </w:pPr>
          </w:p>
        </w:tc>
        <w:tc>
          <w:tcPr>
            <w:tcW w:w="3600" w:type="dxa"/>
          </w:tcPr>
          <w:p w:rsidR="001C1D01" w:rsidRDefault="001C1D01" w:rsidP="003C4C13">
            <w:pPr>
              <w:pStyle w:val="ListParagraph"/>
              <w:ind w:left="0"/>
            </w:pPr>
          </w:p>
        </w:tc>
      </w:tr>
      <w:tr w:rsidR="001C1D01" w:rsidTr="003C4C13">
        <w:tc>
          <w:tcPr>
            <w:tcW w:w="3168" w:type="dxa"/>
          </w:tcPr>
          <w:p w:rsidR="001C1D01" w:rsidRDefault="001C1D01" w:rsidP="003C4C13">
            <w:pPr>
              <w:pStyle w:val="ListParagraph"/>
              <w:ind w:left="0"/>
            </w:pPr>
          </w:p>
        </w:tc>
        <w:tc>
          <w:tcPr>
            <w:tcW w:w="3600" w:type="dxa"/>
          </w:tcPr>
          <w:p w:rsidR="001C1D01" w:rsidRDefault="001C1D01" w:rsidP="003C4C13">
            <w:pPr>
              <w:pStyle w:val="ListParagraph"/>
              <w:ind w:left="0"/>
            </w:pPr>
          </w:p>
        </w:tc>
      </w:tr>
      <w:tr w:rsidR="001C1D01" w:rsidTr="003C4C13">
        <w:tc>
          <w:tcPr>
            <w:tcW w:w="3168" w:type="dxa"/>
          </w:tcPr>
          <w:p w:rsidR="001C1D01" w:rsidRDefault="001C1D01" w:rsidP="003C4C13">
            <w:pPr>
              <w:pStyle w:val="ListParagraph"/>
              <w:ind w:left="0"/>
            </w:pPr>
          </w:p>
        </w:tc>
        <w:tc>
          <w:tcPr>
            <w:tcW w:w="3600" w:type="dxa"/>
          </w:tcPr>
          <w:p w:rsidR="001C1D01" w:rsidRDefault="001C1D01" w:rsidP="003C4C13">
            <w:pPr>
              <w:pStyle w:val="ListParagraph"/>
              <w:ind w:left="0"/>
            </w:pPr>
          </w:p>
        </w:tc>
      </w:tr>
      <w:tr w:rsidR="001C1D01" w:rsidTr="003C4C13">
        <w:tc>
          <w:tcPr>
            <w:tcW w:w="3168" w:type="dxa"/>
          </w:tcPr>
          <w:p w:rsidR="001C1D01" w:rsidRDefault="001C1D01" w:rsidP="003C4C13">
            <w:pPr>
              <w:pStyle w:val="ListParagraph"/>
              <w:ind w:left="0"/>
            </w:pPr>
          </w:p>
        </w:tc>
        <w:tc>
          <w:tcPr>
            <w:tcW w:w="3600" w:type="dxa"/>
          </w:tcPr>
          <w:p w:rsidR="001C1D01" w:rsidRDefault="001C1D01" w:rsidP="003C4C13">
            <w:pPr>
              <w:pStyle w:val="ListParagraph"/>
              <w:ind w:left="0"/>
            </w:pPr>
          </w:p>
        </w:tc>
      </w:tr>
      <w:tr w:rsidR="001C1D01" w:rsidTr="003C4C13">
        <w:tc>
          <w:tcPr>
            <w:tcW w:w="3168" w:type="dxa"/>
          </w:tcPr>
          <w:p w:rsidR="001C1D01" w:rsidRDefault="001C1D01" w:rsidP="003C4C13">
            <w:pPr>
              <w:pStyle w:val="ListParagraph"/>
              <w:ind w:left="0"/>
            </w:pPr>
          </w:p>
        </w:tc>
        <w:tc>
          <w:tcPr>
            <w:tcW w:w="3600" w:type="dxa"/>
          </w:tcPr>
          <w:p w:rsidR="001C1D01" w:rsidRDefault="001C1D01" w:rsidP="003C4C13">
            <w:pPr>
              <w:pStyle w:val="ListParagraph"/>
              <w:ind w:left="0"/>
            </w:pPr>
          </w:p>
        </w:tc>
      </w:tr>
      <w:tr w:rsidR="001C1D01" w:rsidTr="003C4C13">
        <w:tc>
          <w:tcPr>
            <w:tcW w:w="3168" w:type="dxa"/>
          </w:tcPr>
          <w:p w:rsidR="001C1D01" w:rsidRDefault="001C1D01" w:rsidP="003C4C13">
            <w:pPr>
              <w:pStyle w:val="ListParagraph"/>
              <w:ind w:left="0"/>
            </w:pPr>
          </w:p>
        </w:tc>
        <w:tc>
          <w:tcPr>
            <w:tcW w:w="3600" w:type="dxa"/>
          </w:tcPr>
          <w:p w:rsidR="001C1D01" w:rsidRDefault="001C1D01" w:rsidP="003C4C13">
            <w:pPr>
              <w:pStyle w:val="ListParagraph"/>
              <w:ind w:left="0"/>
            </w:pPr>
          </w:p>
        </w:tc>
      </w:tr>
      <w:tr w:rsidR="001C1D01" w:rsidTr="003C4C13">
        <w:tc>
          <w:tcPr>
            <w:tcW w:w="3168" w:type="dxa"/>
          </w:tcPr>
          <w:p w:rsidR="001C1D01" w:rsidRDefault="001C1D01" w:rsidP="003C4C13">
            <w:pPr>
              <w:pStyle w:val="ListParagraph"/>
              <w:ind w:left="0"/>
            </w:pPr>
          </w:p>
        </w:tc>
        <w:tc>
          <w:tcPr>
            <w:tcW w:w="3600" w:type="dxa"/>
          </w:tcPr>
          <w:p w:rsidR="001C1D01" w:rsidRDefault="001C1D01" w:rsidP="003C4C13">
            <w:pPr>
              <w:pStyle w:val="ListParagraph"/>
              <w:ind w:left="0"/>
            </w:pPr>
          </w:p>
        </w:tc>
      </w:tr>
      <w:tr w:rsidR="001C1D01" w:rsidTr="003C4C13">
        <w:tc>
          <w:tcPr>
            <w:tcW w:w="3168" w:type="dxa"/>
          </w:tcPr>
          <w:p w:rsidR="001C1D01" w:rsidRDefault="001C1D01" w:rsidP="003C4C13">
            <w:pPr>
              <w:pStyle w:val="ListParagraph"/>
              <w:ind w:left="0"/>
            </w:pPr>
          </w:p>
        </w:tc>
        <w:tc>
          <w:tcPr>
            <w:tcW w:w="3600" w:type="dxa"/>
          </w:tcPr>
          <w:p w:rsidR="001C1D01" w:rsidRDefault="001C1D01" w:rsidP="003C4C13">
            <w:pPr>
              <w:pStyle w:val="ListParagraph"/>
              <w:ind w:left="0"/>
            </w:pPr>
          </w:p>
        </w:tc>
      </w:tr>
      <w:tr w:rsidR="001C1D01" w:rsidTr="003C4C13">
        <w:tc>
          <w:tcPr>
            <w:tcW w:w="3168" w:type="dxa"/>
          </w:tcPr>
          <w:p w:rsidR="001C1D01" w:rsidRDefault="001C1D01" w:rsidP="003C4C13">
            <w:pPr>
              <w:pStyle w:val="ListParagraph"/>
              <w:ind w:left="0"/>
            </w:pPr>
          </w:p>
        </w:tc>
        <w:tc>
          <w:tcPr>
            <w:tcW w:w="3600" w:type="dxa"/>
          </w:tcPr>
          <w:p w:rsidR="001C1D01" w:rsidRDefault="001C1D01" w:rsidP="003C4C13">
            <w:pPr>
              <w:pStyle w:val="ListParagraph"/>
              <w:ind w:left="0"/>
            </w:pPr>
          </w:p>
        </w:tc>
      </w:tr>
    </w:tbl>
    <w:p w:rsidR="007516DE" w:rsidRPr="007516DE" w:rsidRDefault="007516DE" w:rsidP="007516DE">
      <w:pPr>
        <w:spacing w:line="276" w:lineRule="auto"/>
        <w:rPr>
          <w:rFonts w:ascii="Times New Roman" w:hAnsi="Times New Roman" w:cs="Times New Roman"/>
        </w:rPr>
      </w:pPr>
    </w:p>
    <w:p w:rsidR="007516DE" w:rsidRPr="001C1D01" w:rsidRDefault="001C1D01" w:rsidP="007516DE">
      <w:pPr>
        <w:spacing w:line="276" w:lineRule="auto"/>
        <w:rPr>
          <w:rFonts w:ascii="Times New Roman" w:hAnsi="Times New Roman" w:cs="Times New Roman"/>
          <w:b/>
          <w:i/>
        </w:rPr>
      </w:pPr>
      <w:r w:rsidRPr="001C1D01">
        <w:rPr>
          <w:rFonts w:ascii="Times New Roman" w:hAnsi="Times New Roman" w:cs="Times New Roman"/>
          <w:b/>
          <w:i/>
        </w:rPr>
        <w:t>Number of people</w:t>
      </w:r>
      <w:r w:rsidR="007516DE" w:rsidRPr="001C1D01">
        <w:rPr>
          <w:rFonts w:ascii="Times New Roman" w:hAnsi="Times New Roman" w:cs="Times New Roman"/>
          <w:b/>
          <w:i/>
        </w:rPr>
        <w:t xml:space="preserve"> involved in informal regional fish trade</w:t>
      </w:r>
    </w:p>
    <w:p w:rsidR="007516DE" w:rsidRPr="007516DE" w:rsidRDefault="007516DE" w:rsidP="007516DE">
      <w:pPr>
        <w:spacing w:line="276" w:lineRule="auto"/>
        <w:rPr>
          <w:rFonts w:ascii="Times New Roman" w:hAnsi="Times New Roman" w:cs="Times New Roman"/>
        </w:rPr>
      </w:pPr>
      <w:r w:rsidRPr="007516DE">
        <w:rPr>
          <w:rFonts w:ascii="Times New Roman" w:hAnsi="Times New Roman" w:cs="Times New Roman"/>
        </w:rPr>
        <w:t>17)</w:t>
      </w:r>
      <w:r w:rsidR="001C1D01">
        <w:rPr>
          <w:rFonts w:ascii="Times New Roman" w:hAnsi="Times New Roman" w:cs="Times New Roman"/>
        </w:rPr>
        <w:tab/>
      </w:r>
      <w:r w:rsidRPr="007516DE">
        <w:rPr>
          <w:rFonts w:ascii="Times New Roman" w:hAnsi="Times New Roman" w:cs="Times New Roman"/>
        </w:rPr>
        <w:t>Quantify number of people involved in the informal regional fish trade</w:t>
      </w:r>
    </w:p>
    <w:tbl>
      <w:tblPr>
        <w:tblStyle w:val="TableGrid"/>
        <w:tblW w:w="0" w:type="auto"/>
        <w:tblInd w:w="918" w:type="dxa"/>
        <w:tblLook w:val="04A0" w:firstRow="1" w:lastRow="0" w:firstColumn="1" w:lastColumn="0" w:noHBand="0" w:noVBand="1"/>
      </w:tblPr>
      <w:tblGrid>
        <w:gridCol w:w="1260"/>
        <w:gridCol w:w="3420"/>
        <w:gridCol w:w="1890"/>
      </w:tblGrid>
      <w:tr w:rsidR="001C1D01" w:rsidTr="00804152">
        <w:tc>
          <w:tcPr>
            <w:tcW w:w="1260" w:type="dxa"/>
          </w:tcPr>
          <w:p w:rsidR="001C1D01" w:rsidRDefault="001C1D01" w:rsidP="003C4C13">
            <w:pPr>
              <w:jc w:val="center"/>
            </w:pPr>
            <w:r>
              <w:t xml:space="preserve">Fish chain </w:t>
            </w:r>
          </w:p>
        </w:tc>
        <w:tc>
          <w:tcPr>
            <w:tcW w:w="3420" w:type="dxa"/>
          </w:tcPr>
          <w:p w:rsidR="001C1D01" w:rsidRDefault="001C1D01" w:rsidP="003C4C13">
            <w:pPr>
              <w:jc w:val="center"/>
            </w:pPr>
            <w:r>
              <w:t>Number of people involved</w:t>
            </w:r>
          </w:p>
        </w:tc>
        <w:tc>
          <w:tcPr>
            <w:tcW w:w="1890" w:type="dxa"/>
          </w:tcPr>
          <w:p w:rsidR="001C1D01" w:rsidRDefault="001C1D01" w:rsidP="003C4C13">
            <w:pPr>
              <w:jc w:val="center"/>
            </w:pPr>
            <w:r>
              <w:t xml:space="preserve">Gender </w:t>
            </w:r>
          </w:p>
        </w:tc>
      </w:tr>
      <w:tr w:rsidR="001C1D01" w:rsidTr="00804152">
        <w:tc>
          <w:tcPr>
            <w:tcW w:w="1260" w:type="dxa"/>
          </w:tcPr>
          <w:p w:rsidR="001C1D01" w:rsidRDefault="001C1D01" w:rsidP="003C4C13">
            <w:pPr>
              <w:jc w:val="center"/>
            </w:pPr>
          </w:p>
        </w:tc>
        <w:tc>
          <w:tcPr>
            <w:tcW w:w="3420" w:type="dxa"/>
          </w:tcPr>
          <w:p w:rsidR="001C1D01" w:rsidRDefault="001C1D01" w:rsidP="003C4C13">
            <w:pPr>
              <w:jc w:val="center"/>
            </w:pPr>
          </w:p>
        </w:tc>
        <w:tc>
          <w:tcPr>
            <w:tcW w:w="1890" w:type="dxa"/>
          </w:tcPr>
          <w:p w:rsidR="001C1D01" w:rsidRDefault="001C1D01" w:rsidP="003C4C13">
            <w:pPr>
              <w:jc w:val="center"/>
            </w:pPr>
          </w:p>
        </w:tc>
      </w:tr>
      <w:tr w:rsidR="001C1D01" w:rsidTr="00804152">
        <w:tc>
          <w:tcPr>
            <w:tcW w:w="1260" w:type="dxa"/>
          </w:tcPr>
          <w:p w:rsidR="001C1D01" w:rsidRDefault="001C1D01" w:rsidP="003C4C13">
            <w:pPr>
              <w:jc w:val="center"/>
            </w:pPr>
          </w:p>
        </w:tc>
        <w:tc>
          <w:tcPr>
            <w:tcW w:w="3420" w:type="dxa"/>
          </w:tcPr>
          <w:p w:rsidR="001C1D01" w:rsidRDefault="001C1D01" w:rsidP="003C4C13">
            <w:pPr>
              <w:jc w:val="center"/>
            </w:pPr>
          </w:p>
        </w:tc>
        <w:tc>
          <w:tcPr>
            <w:tcW w:w="1890" w:type="dxa"/>
          </w:tcPr>
          <w:p w:rsidR="001C1D01" w:rsidRDefault="001C1D01" w:rsidP="003C4C13">
            <w:pPr>
              <w:jc w:val="center"/>
            </w:pPr>
          </w:p>
        </w:tc>
      </w:tr>
      <w:tr w:rsidR="001C1D01" w:rsidTr="00804152">
        <w:tc>
          <w:tcPr>
            <w:tcW w:w="1260" w:type="dxa"/>
          </w:tcPr>
          <w:p w:rsidR="001C1D01" w:rsidRDefault="001C1D01" w:rsidP="003C4C13">
            <w:pPr>
              <w:jc w:val="center"/>
            </w:pPr>
          </w:p>
        </w:tc>
        <w:tc>
          <w:tcPr>
            <w:tcW w:w="3420" w:type="dxa"/>
          </w:tcPr>
          <w:p w:rsidR="001C1D01" w:rsidRDefault="001C1D01" w:rsidP="003C4C13">
            <w:pPr>
              <w:jc w:val="center"/>
            </w:pPr>
          </w:p>
        </w:tc>
        <w:tc>
          <w:tcPr>
            <w:tcW w:w="1890" w:type="dxa"/>
          </w:tcPr>
          <w:p w:rsidR="001C1D01" w:rsidRDefault="001C1D01" w:rsidP="003C4C13">
            <w:pPr>
              <w:jc w:val="center"/>
            </w:pPr>
          </w:p>
        </w:tc>
      </w:tr>
      <w:tr w:rsidR="001C1D01" w:rsidTr="00804152">
        <w:tc>
          <w:tcPr>
            <w:tcW w:w="1260" w:type="dxa"/>
          </w:tcPr>
          <w:p w:rsidR="001C1D01" w:rsidRDefault="001C1D01" w:rsidP="003C4C13">
            <w:pPr>
              <w:jc w:val="center"/>
            </w:pPr>
          </w:p>
        </w:tc>
        <w:tc>
          <w:tcPr>
            <w:tcW w:w="3420" w:type="dxa"/>
          </w:tcPr>
          <w:p w:rsidR="001C1D01" w:rsidRDefault="001C1D01" w:rsidP="003C4C13">
            <w:pPr>
              <w:jc w:val="center"/>
            </w:pPr>
          </w:p>
        </w:tc>
        <w:tc>
          <w:tcPr>
            <w:tcW w:w="1890" w:type="dxa"/>
          </w:tcPr>
          <w:p w:rsidR="001C1D01" w:rsidRDefault="001C1D01" w:rsidP="003C4C13">
            <w:pPr>
              <w:jc w:val="center"/>
            </w:pPr>
          </w:p>
        </w:tc>
      </w:tr>
      <w:tr w:rsidR="001C1D01" w:rsidTr="00804152">
        <w:tc>
          <w:tcPr>
            <w:tcW w:w="1260" w:type="dxa"/>
          </w:tcPr>
          <w:p w:rsidR="001C1D01" w:rsidRDefault="001C1D01" w:rsidP="003C4C13">
            <w:pPr>
              <w:jc w:val="center"/>
            </w:pPr>
          </w:p>
        </w:tc>
        <w:tc>
          <w:tcPr>
            <w:tcW w:w="3420" w:type="dxa"/>
          </w:tcPr>
          <w:p w:rsidR="001C1D01" w:rsidRDefault="001C1D01" w:rsidP="003C4C13">
            <w:pPr>
              <w:jc w:val="center"/>
            </w:pPr>
          </w:p>
        </w:tc>
        <w:tc>
          <w:tcPr>
            <w:tcW w:w="1890" w:type="dxa"/>
          </w:tcPr>
          <w:p w:rsidR="001C1D01" w:rsidRDefault="001C1D01" w:rsidP="003C4C13">
            <w:pPr>
              <w:jc w:val="center"/>
            </w:pPr>
          </w:p>
        </w:tc>
      </w:tr>
      <w:tr w:rsidR="001C1D01" w:rsidTr="00804152">
        <w:tc>
          <w:tcPr>
            <w:tcW w:w="1260" w:type="dxa"/>
          </w:tcPr>
          <w:p w:rsidR="001C1D01" w:rsidRDefault="001C1D01" w:rsidP="003C4C13">
            <w:pPr>
              <w:jc w:val="center"/>
            </w:pPr>
          </w:p>
        </w:tc>
        <w:tc>
          <w:tcPr>
            <w:tcW w:w="3420" w:type="dxa"/>
          </w:tcPr>
          <w:p w:rsidR="001C1D01" w:rsidRDefault="001C1D01" w:rsidP="003C4C13">
            <w:pPr>
              <w:jc w:val="center"/>
            </w:pPr>
          </w:p>
        </w:tc>
        <w:tc>
          <w:tcPr>
            <w:tcW w:w="1890" w:type="dxa"/>
          </w:tcPr>
          <w:p w:rsidR="001C1D01" w:rsidRDefault="001C1D01" w:rsidP="003C4C13">
            <w:pPr>
              <w:jc w:val="center"/>
            </w:pPr>
          </w:p>
        </w:tc>
      </w:tr>
    </w:tbl>
    <w:p w:rsidR="007516DE" w:rsidRPr="007516DE" w:rsidRDefault="007516DE" w:rsidP="007516DE">
      <w:pPr>
        <w:spacing w:line="276" w:lineRule="auto"/>
        <w:rPr>
          <w:rFonts w:ascii="Times New Roman" w:hAnsi="Times New Roman" w:cs="Times New Roman"/>
        </w:rPr>
      </w:pPr>
    </w:p>
    <w:p w:rsidR="007516DE" w:rsidRPr="00804152" w:rsidRDefault="00804152" w:rsidP="007516DE">
      <w:pPr>
        <w:spacing w:line="276" w:lineRule="auto"/>
        <w:rPr>
          <w:rFonts w:ascii="Times New Roman" w:hAnsi="Times New Roman" w:cs="Times New Roman"/>
          <w:b/>
          <w:i/>
        </w:rPr>
      </w:pPr>
      <w:r w:rsidRPr="00804152">
        <w:rPr>
          <w:rFonts w:ascii="Times New Roman" w:hAnsi="Times New Roman" w:cs="Times New Roman"/>
          <w:b/>
          <w:i/>
        </w:rPr>
        <w:t>V</w:t>
      </w:r>
      <w:r w:rsidR="007516DE" w:rsidRPr="00804152">
        <w:rPr>
          <w:rFonts w:ascii="Times New Roman" w:hAnsi="Times New Roman" w:cs="Times New Roman"/>
          <w:b/>
          <w:i/>
        </w:rPr>
        <w:t>olumes of fish species and fish products go</w:t>
      </w:r>
      <w:r w:rsidRPr="00804152">
        <w:rPr>
          <w:rFonts w:ascii="Times New Roman" w:hAnsi="Times New Roman" w:cs="Times New Roman"/>
          <w:b/>
          <w:i/>
        </w:rPr>
        <w:t>ing</w:t>
      </w:r>
      <w:r w:rsidR="007516DE" w:rsidRPr="00804152">
        <w:rPr>
          <w:rFonts w:ascii="Times New Roman" w:hAnsi="Times New Roman" w:cs="Times New Roman"/>
          <w:b/>
          <w:i/>
        </w:rPr>
        <w:t xml:space="preserve"> through informal channels at different times </w:t>
      </w:r>
    </w:p>
    <w:p w:rsidR="007516DE" w:rsidRPr="007516DE" w:rsidRDefault="007516DE" w:rsidP="007516DE">
      <w:pPr>
        <w:spacing w:line="276" w:lineRule="auto"/>
        <w:rPr>
          <w:rFonts w:ascii="Times New Roman" w:hAnsi="Times New Roman" w:cs="Times New Roman"/>
        </w:rPr>
      </w:pPr>
    </w:p>
    <w:p w:rsidR="007516DE" w:rsidRPr="007516DE" w:rsidRDefault="007516DE" w:rsidP="007516DE">
      <w:pPr>
        <w:spacing w:line="276" w:lineRule="auto"/>
        <w:rPr>
          <w:rFonts w:ascii="Times New Roman" w:hAnsi="Times New Roman" w:cs="Times New Roman"/>
        </w:rPr>
      </w:pPr>
      <w:r w:rsidRPr="007516DE">
        <w:rPr>
          <w:rFonts w:ascii="Times New Roman" w:hAnsi="Times New Roman" w:cs="Times New Roman"/>
        </w:rPr>
        <w:t>18)</w:t>
      </w:r>
      <w:r w:rsidR="00804152">
        <w:rPr>
          <w:rFonts w:ascii="Times New Roman" w:hAnsi="Times New Roman" w:cs="Times New Roman"/>
        </w:rPr>
        <w:tab/>
      </w:r>
      <w:r w:rsidRPr="007516DE">
        <w:rPr>
          <w:rFonts w:ascii="Times New Roman" w:hAnsi="Times New Roman" w:cs="Times New Roman"/>
        </w:rPr>
        <w:t>What quantity of fish species do you transport through informal channels per trip?</w:t>
      </w:r>
    </w:p>
    <w:tbl>
      <w:tblPr>
        <w:tblStyle w:val="TableGrid"/>
        <w:tblW w:w="0" w:type="auto"/>
        <w:tblInd w:w="918" w:type="dxa"/>
        <w:tblLook w:val="04A0" w:firstRow="1" w:lastRow="0" w:firstColumn="1" w:lastColumn="0" w:noHBand="0" w:noVBand="1"/>
      </w:tblPr>
      <w:tblGrid>
        <w:gridCol w:w="1458"/>
        <w:gridCol w:w="1890"/>
        <w:gridCol w:w="1260"/>
        <w:gridCol w:w="1350"/>
        <w:gridCol w:w="2412"/>
      </w:tblGrid>
      <w:tr w:rsidR="00804152" w:rsidTr="00804152">
        <w:tc>
          <w:tcPr>
            <w:tcW w:w="1458" w:type="dxa"/>
          </w:tcPr>
          <w:p w:rsidR="00804152" w:rsidRDefault="00804152" w:rsidP="003C4C13">
            <w:r>
              <w:t xml:space="preserve">Fish species </w:t>
            </w:r>
          </w:p>
        </w:tc>
        <w:tc>
          <w:tcPr>
            <w:tcW w:w="1890" w:type="dxa"/>
          </w:tcPr>
          <w:p w:rsidR="00804152" w:rsidRDefault="00804152" w:rsidP="003C4C13">
            <w:r>
              <w:t xml:space="preserve">Fish product </w:t>
            </w:r>
          </w:p>
        </w:tc>
        <w:tc>
          <w:tcPr>
            <w:tcW w:w="1260" w:type="dxa"/>
          </w:tcPr>
          <w:p w:rsidR="00804152" w:rsidRDefault="00804152" w:rsidP="003C4C13">
            <w:r>
              <w:t xml:space="preserve">Quantity </w:t>
            </w:r>
          </w:p>
        </w:tc>
        <w:tc>
          <w:tcPr>
            <w:tcW w:w="1350" w:type="dxa"/>
          </w:tcPr>
          <w:p w:rsidR="00804152" w:rsidRDefault="00804152" w:rsidP="003C4C13">
            <w:r>
              <w:t>Period</w:t>
            </w:r>
          </w:p>
        </w:tc>
        <w:tc>
          <w:tcPr>
            <w:tcW w:w="2412" w:type="dxa"/>
          </w:tcPr>
          <w:p w:rsidR="00804152" w:rsidRDefault="00804152" w:rsidP="00804152">
            <w:r>
              <w:t>Value (Monetary)</w:t>
            </w:r>
          </w:p>
        </w:tc>
      </w:tr>
      <w:tr w:rsidR="00804152" w:rsidTr="00804152">
        <w:tc>
          <w:tcPr>
            <w:tcW w:w="1458" w:type="dxa"/>
          </w:tcPr>
          <w:p w:rsidR="00804152" w:rsidRDefault="00804152" w:rsidP="003C4C13"/>
        </w:tc>
        <w:tc>
          <w:tcPr>
            <w:tcW w:w="1890" w:type="dxa"/>
          </w:tcPr>
          <w:p w:rsidR="00804152" w:rsidRDefault="00804152" w:rsidP="003C4C13"/>
        </w:tc>
        <w:tc>
          <w:tcPr>
            <w:tcW w:w="1260" w:type="dxa"/>
          </w:tcPr>
          <w:p w:rsidR="00804152" w:rsidRDefault="00804152" w:rsidP="003C4C13"/>
        </w:tc>
        <w:tc>
          <w:tcPr>
            <w:tcW w:w="1350" w:type="dxa"/>
          </w:tcPr>
          <w:p w:rsidR="00804152" w:rsidRDefault="00804152" w:rsidP="003C4C13"/>
        </w:tc>
        <w:tc>
          <w:tcPr>
            <w:tcW w:w="2412" w:type="dxa"/>
          </w:tcPr>
          <w:p w:rsidR="00804152" w:rsidRDefault="00804152" w:rsidP="003C4C13"/>
        </w:tc>
      </w:tr>
      <w:tr w:rsidR="00804152" w:rsidTr="00804152">
        <w:tc>
          <w:tcPr>
            <w:tcW w:w="1458" w:type="dxa"/>
          </w:tcPr>
          <w:p w:rsidR="00804152" w:rsidRDefault="00804152" w:rsidP="003C4C13"/>
        </w:tc>
        <w:tc>
          <w:tcPr>
            <w:tcW w:w="1890" w:type="dxa"/>
          </w:tcPr>
          <w:p w:rsidR="00804152" w:rsidRDefault="00804152" w:rsidP="003C4C13"/>
        </w:tc>
        <w:tc>
          <w:tcPr>
            <w:tcW w:w="1260" w:type="dxa"/>
          </w:tcPr>
          <w:p w:rsidR="00804152" w:rsidRDefault="00804152" w:rsidP="003C4C13"/>
        </w:tc>
        <w:tc>
          <w:tcPr>
            <w:tcW w:w="1350" w:type="dxa"/>
          </w:tcPr>
          <w:p w:rsidR="00804152" w:rsidRDefault="00804152" w:rsidP="003C4C13"/>
        </w:tc>
        <w:tc>
          <w:tcPr>
            <w:tcW w:w="2412" w:type="dxa"/>
          </w:tcPr>
          <w:p w:rsidR="00804152" w:rsidRDefault="00804152" w:rsidP="003C4C13"/>
        </w:tc>
      </w:tr>
      <w:tr w:rsidR="00804152" w:rsidTr="00804152">
        <w:tc>
          <w:tcPr>
            <w:tcW w:w="1458" w:type="dxa"/>
          </w:tcPr>
          <w:p w:rsidR="00804152" w:rsidRDefault="00804152" w:rsidP="003C4C13"/>
        </w:tc>
        <w:tc>
          <w:tcPr>
            <w:tcW w:w="1890" w:type="dxa"/>
          </w:tcPr>
          <w:p w:rsidR="00804152" w:rsidRDefault="00804152" w:rsidP="003C4C13"/>
        </w:tc>
        <w:tc>
          <w:tcPr>
            <w:tcW w:w="1260" w:type="dxa"/>
          </w:tcPr>
          <w:p w:rsidR="00804152" w:rsidRDefault="00804152" w:rsidP="003C4C13"/>
        </w:tc>
        <w:tc>
          <w:tcPr>
            <w:tcW w:w="1350" w:type="dxa"/>
          </w:tcPr>
          <w:p w:rsidR="00804152" w:rsidRDefault="00804152" w:rsidP="003C4C13"/>
        </w:tc>
        <w:tc>
          <w:tcPr>
            <w:tcW w:w="2412" w:type="dxa"/>
          </w:tcPr>
          <w:p w:rsidR="00804152" w:rsidRDefault="00804152" w:rsidP="003C4C13"/>
        </w:tc>
      </w:tr>
      <w:tr w:rsidR="00804152" w:rsidTr="00804152">
        <w:tc>
          <w:tcPr>
            <w:tcW w:w="1458" w:type="dxa"/>
          </w:tcPr>
          <w:p w:rsidR="00804152" w:rsidRDefault="00804152" w:rsidP="003C4C13"/>
        </w:tc>
        <w:tc>
          <w:tcPr>
            <w:tcW w:w="1890" w:type="dxa"/>
          </w:tcPr>
          <w:p w:rsidR="00804152" w:rsidRDefault="00804152" w:rsidP="003C4C13"/>
        </w:tc>
        <w:tc>
          <w:tcPr>
            <w:tcW w:w="1260" w:type="dxa"/>
          </w:tcPr>
          <w:p w:rsidR="00804152" w:rsidRDefault="00804152" w:rsidP="003C4C13"/>
        </w:tc>
        <w:tc>
          <w:tcPr>
            <w:tcW w:w="1350" w:type="dxa"/>
          </w:tcPr>
          <w:p w:rsidR="00804152" w:rsidRDefault="00804152" w:rsidP="003C4C13"/>
        </w:tc>
        <w:tc>
          <w:tcPr>
            <w:tcW w:w="2412" w:type="dxa"/>
          </w:tcPr>
          <w:p w:rsidR="00804152" w:rsidRDefault="00804152" w:rsidP="003C4C13"/>
        </w:tc>
      </w:tr>
      <w:tr w:rsidR="00804152" w:rsidTr="00804152">
        <w:tc>
          <w:tcPr>
            <w:tcW w:w="1458" w:type="dxa"/>
          </w:tcPr>
          <w:p w:rsidR="00804152" w:rsidRDefault="00804152" w:rsidP="003C4C13"/>
        </w:tc>
        <w:tc>
          <w:tcPr>
            <w:tcW w:w="1890" w:type="dxa"/>
          </w:tcPr>
          <w:p w:rsidR="00804152" w:rsidRDefault="00804152" w:rsidP="003C4C13"/>
        </w:tc>
        <w:tc>
          <w:tcPr>
            <w:tcW w:w="1260" w:type="dxa"/>
          </w:tcPr>
          <w:p w:rsidR="00804152" w:rsidRDefault="00804152" w:rsidP="003C4C13"/>
        </w:tc>
        <w:tc>
          <w:tcPr>
            <w:tcW w:w="1350" w:type="dxa"/>
          </w:tcPr>
          <w:p w:rsidR="00804152" w:rsidRDefault="00804152" w:rsidP="003C4C13"/>
        </w:tc>
        <w:tc>
          <w:tcPr>
            <w:tcW w:w="2412" w:type="dxa"/>
          </w:tcPr>
          <w:p w:rsidR="00804152" w:rsidRDefault="00804152" w:rsidP="003C4C13"/>
        </w:tc>
      </w:tr>
      <w:tr w:rsidR="00804152" w:rsidTr="00804152">
        <w:tc>
          <w:tcPr>
            <w:tcW w:w="1458" w:type="dxa"/>
          </w:tcPr>
          <w:p w:rsidR="00804152" w:rsidRDefault="00804152" w:rsidP="003C4C13"/>
        </w:tc>
        <w:tc>
          <w:tcPr>
            <w:tcW w:w="1890" w:type="dxa"/>
          </w:tcPr>
          <w:p w:rsidR="00804152" w:rsidRDefault="00804152" w:rsidP="003C4C13"/>
        </w:tc>
        <w:tc>
          <w:tcPr>
            <w:tcW w:w="1260" w:type="dxa"/>
          </w:tcPr>
          <w:p w:rsidR="00804152" w:rsidRDefault="00804152" w:rsidP="003C4C13"/>
        </w:tc>
        <w:tc>
          <w:tcPr>
            <w:tcW w:w="1350" w:type="dxa"/>
          </w:tcPr>
          <w:p w:rsidR="00804152" w:rsidRDefault="00804152" w:rsidP="003C4C13"/>
        </w:tc>
        <w:tc>
          <w:tcPr>
            <w:tcW w:w="2412" w:type="dxa"/>
          </w:tcPr>
          <w:p w:rsidR="00804152" w:rsidRDefault="00804152" w:rsidP="003C4C13"/>
        </w:tc>
      </w:tr>
      <w:tr w:rsidR="00804152" w:rsidTr="00804152">
        <w:tc>
          <w:tcPr>
            <w:tcW w:w="1458" w:type="dxa"/>
          </w:tcPr>
          <w:p w:rsidR="00804152" w:rsidRDefault="00804152" w:rsidP="003C4C13"/>
        </w:tc>
        <w:tc>
          <w:tcPr>
            <w:tcW w:w="1890" w:type="dxa"/>
          </w:tcPr>
          <w:p w:rsidR="00804152" w:rsidRDefault="00804152" w:rsidP="003C4C13"/>
        </w:tc>
        <w:tc>
          <w:tcPr>
            <w:tcW w:w="1260" w:type="dxa"/>
          </w:tcPr>
          <w:p w:rsidR="00804152" w:rsidRDefault="00804152" w:rsidP="003C4C13"/>
        </w:tc>
        <w:tc>
          <w:tcPr>
            <w:tcW w:w="1350" w:type="dxa"/>
          </w:tcPr>
          <w:p w:rsidR="00804152" w:rsidRDefault="00804152" w:rsidP="003C4C13"/>
        </w:tc>
        <w:tc>
          <w:tcPr>
            <w:tcW w:w="2412" w:type="dxa"/>
          </w:tcPr>
          <w:p w:rsidR="00804152" w:rsidRDefault="00804152" w:rsidP="003C4C13"/>
        </w:tc>
      </w:tr>
      <w:tr w:rsidR="00804152" w:rsidTr="00804152">
        <w:tc>
          <w:tcPr>
            <w:tcW w:w="1458" w:type="dxa"/>
          </w:tcPr>
          <w:p w:rsidR="00804152" w:rsidRDefault="00804152" w:rsidP="003C4C13"/>
        </w:tc>
        <w:tc>
          <w:tcPr>
            <w:tcW w:w="1890" w:type="dxa"/>
          </w:tcPr>
          <w:p w:rsidR="00804152" w:rsidRDefault="00804152" w:rsidP="003C4C13"/>
        </w:tc>
        <w:tc>
          <w:tcPr>
            <w:tcW w:w="1260" w:type="dxa"/>
          </w:tcPr>
          <w:p w:rsidR="00804152" w:rsidRDefault="00804152" w:rsidP="003C4C13"/>
        </w:tc>
        <w:tc>
          <w:tcPr>
            <w:tcW w:w="1350" w:type="dxa"/>
          </w:tcPr>
          <w:p w:rsidR="00804152" w:rsidRDefault="00804152" w:rsidP="003C4C13"/>
        </w:tc>
        <w:tc>
          <w:tcPr>
            <w:tcW w:w="2412" w:type="dxa"/>
          </w:tcPr>
          <w:p w:rsidR="00804152" w:rsidRDefault="00804152" w:rsidP="003C4C13"/>
        </w:tc>
      </w:tr>
      <w:tr w:rsidR="00804152" w:rsidTr="00804152">
        <w:tc>
          <w:tcPr>
            <w:tcW w:w="1458" w:type="dxa"/>
          </w:tcPr>
          <w:p w:rsidR="00804152" w:rsidRDefault="00804152" w:rsidP="003C4C13"/>
        </w:tc>
        <w:tc>
          <w:tcPr>
            <w:tcW w:w="1890" w:type="dxa"/>
          </w:tcPr>
          <w:p w:rsidR="00804152" w:rsidRDefault="00804152" w:rsidP="003C4C13"/>
        </w:tc>
        <w:tc>
          <w:tcPr>
            <w:tcW w:w="1260" w:type="dxa"/>
          </w:tcPr>
          <w:p w:rsidR="00804152" w:rsidRDefault="00804152" w:rsidP="003C4C13"/>
        </w:tc>
        <w:tc>
          <w:tcPr>
            <w:tcW w:w="1350" w:type="dxa"/>
          </w:tcPr>
          <w:p w:rsidR="00804152" w:rsidRDefault="00804152" w:rsidP="003C4C13"/>
        </w:tc>
        <w:tc>
          <w:tcPr>
            <w:tcW w:w="2412" w:type="dxa"/>
          </w:tcPr>
          <w:p w:rsidR="00804152" w:rsidRDefault="00804152" w:rsidP="003C4C13"/>
        </w:tc>
      </w:tr>
      <w:tr w:rsidR="00804152" w:rsidTr="00804152">
        <w:tc>
          <w:tcPr>
            <w:tcW w:w="1458" w:type="dxa"/>
          </w:tcPr>
          <w:p w:rsidR="00804152" w:rsidRDefault="00804152" w:rsidP="003C4C13"/>
        </w:tc>
        <w:tc>
          <w:tcPr>
            <w:tcW w:w="1890" w:type="dxa"/>
          </w:tcPr>
          <w:p w:rsidR="00804152" w:rsidRDefault="00804152" w:rsidP="003C4C13"/>
        </w:tc>
        <w:tc>
          <w:tcPr>
            <w:tcW w:w="1260" w:type="dxa"/>
          </w:tcPr>
          <w:p w:rsidR="00804152" w:rsidRDefault="00804152" w:rsidP="003C4C13"/>
        </w:tc>
        <w:tc>
          <w:tcPr>
            <w:tcW w:w="1350" w:type="dxa"/>
          </w:tcPr>
          <w:p w:rsidR="00804152" w:rsidRDefault="00804152" w:rsidP="003C4C13"/>
        </w:tc>
        <w:tc>
          <w:tcPr>
            <w:tcW w:w="2412" w:type="dxa"/>
          </w:tcPr>
          <w:p w:rsidR="00804152" w:rsidRDefault="00804152" w:rsidP="003C4C13"/>
        </w:tc>
      </w:tr>
      <w:tr w:rsidR="00804152" w:rsidTr="00804152">
        <w:tc>
          <w:tcPr>
            <w:tcW w:w="1458" w:type="dxa"/>
          </w:tcPr>
          <w:p w:rsidR="00804152" w:rsidRDefault="00804152" w:rsidP="003C4C13"/>
        </w:tc>
        <w:tc>
          <w:tcPr>
            <w:tcW w:w="1890" w:type="dxa"/>
          </w:tcPr>
          <w:p w:rsidR="00804152" w:rsidRDefault="00804152" w:rsidP="003C4C13"/>
        </w:tc>
        <w:tc>
          <w:tcPr>
            <w:tcW w:w="1260" w:type="dxa"/>
          </w:tcPr>
          <w:p w:rsidR="00804152" w:rsidRDefault="00804152" w:rsidP="003C4C13"/>
        </w:tc>
        <w:tc>
          <w:tcPr>
            <w:tcW w:w="1350" w:type="dxa"/>
          </w:tcPr>
          <w:p w:rsidR="00804152" w:rsidRDefault="00804152" w:rsidP="003C4C13"/>
        </w:tc>
        <w:tc>
          <w:tcPr>
            <w:tcW w:w="2412" w:type="dxa"/>
          </w:tcPr>
          <w:p w:rsidR="00804152" w:rsidRDefault="00804152" w:rsidP="003C4C13"/>
        </w:tc>
      </w:tr>
      <w:tr w:rsidR="00804152" w:rsidTr="00804152">
        <w:tc>
          <w:tcPr>
            <w:tcW w:w="1458" w:type="dxa"/>
          </w:tcPr>
          <w:p w:rsidR="00804152" w:rsidRDefault="00804152" w:rsidP="003C4C13"/>
        </w:tc>
        <w:tc>
          <w:tcPr>
            <w:tcW w:w="1890" w:type="dxa"/>
          </w:tcPr>
          <w:p w:rsidR="00804152" w:rsidRDefault="00804152" w:rsidP="003C4C13"/>
        </w:tc>
        <w:tc>
          <w:tcPr>
            <w:tcW w:w="1260" w:type="dxa"/>
          </w:tcPr>
          <w:p w:rsidR="00804152" w:rsidRDefault="00804152" w:rsidP="003C4C13"/>
        </w:tc>
        <w:tc>
          <w:tcPr>
            <w:tcW w:w="1350" w:type="dxa"/>
          </w:tcPr>
          <w:p w:rsidR="00804152" w:rsidRDefault="00804152" w:rsidP="003C4C13"/>
        </w:tc>
        <w:tc>
          <w:tcPr>
            <w:tcW w:w="2412" w:type="dxa"/>
          </w:tcPr>
          <w:p w:rsidR="00804152" w:rsidRDefault="00804152" w:rsidP="003C4C13"/>
        </w:tc>
      </w:tr>
      <w:tr w:rsidR="00804152" w:rsidTr="00804152">
        <w:tc>
          <w:tcPr>
            <w:tcW w:w="1458" w:type="dxa"/>
          </w:tcPr>
          <w:p w:rsidR="00804152" w:rsidRDefault="00804152" w:rsidP="003C4C13"/>
        </w:tc>
        <w:tc>
          <w:tcPr>
            <w:tcW w:w="1890" w:type="dxa"/>
          </w:tcPr>
          <w:p w:rsidR="00804152" w:rsidRDefault="00804152" w:rsidP="003C4C13"/>
        </w:tc>
        <w:tc>
          <w:tcPr>
            <w:tcW w:w="1260" w:type="dxa"/>
          </w:tcPr>
          <w:p w:rsidR="00804152" w:rsidRDefault="00804152" w:rsidP="003C4C13"/>
        </w:tc>
        <w:tc>
          <w:tcPr>
            <w:tcW w:w="1350" w:type="dxa"/>
          </w:tcPr>
          <w:p w:rsidR="00804152" w:rsidRDefault="00804152" w:rsidP="003C4C13"/>
        </w:tc>
        <w:tc>
          <w:tcPr>
            <w:tcW w:w="2412" w:type="dxa"/>
          </w:tcPr>
          <w:p w:rsidR="00804152" w:rsidRDefault="00804152" w:rsidP="003C4C13"/>
        </w:tc>
      </w:tr>
    </w:tbl>
    <w:p w:rsidR="007516DE" w:rsidRPr="007516DE" w:rsidRDefault="007516DE" w:rsidP="00804152">
      <w:pPr>
        <w:spacing w:line="276" w:lineRule="auto"/>
        <w:ind w:left="450"/>
        <w:rPr>
          <w:rFonts w:ascii="Times New Roman" w:hAnsi="Times New Roman" w:cs="Times New Roman"/>
        </w:rPr>
      </w:pPr>
    </w:p>
    <w:p w:rsidR="007516DE" w:rsidRPr="00804152" w:rsidRDefault="007516DE" w:rsidP="007516DE">
      <w:pPr>
        <w:spacing w:line="276" w:lineRule="auto"/>
        <w:rPr>
          <w:rFonts w:ascii="Times New Roman" w:hAnsi="Times New Roman" w:cs="Times New Roman"/>
          <w:b/>
          <w:i/>
        </w:rPr>
      </w:pPr>
      <w:r w:rsidRPr="00804152">
        <w:rPr>
          <w:rFonts w:ascii="Times New Roman" w:hAnsi="Times New Roman" w:cs="Times New Roman"/>
          <w:b/>
          <w:i/>
        </w:rPr>
        <w:t>Value of product at different point in the chain</w:t>
      </w:r>
    </w:p>
    <w:p w:rsidR="007516DE" w:rsidRPr="007516DE" w:rsidRDefault="00804152" w:rsidP="007516DE">
      <w:pPr>
        <w:spacing w:line="276" w:lineRule="auto"/>
        <w:rPr>
          <w:rFonts w:ascii="Times New Roman" w:hAnsi="Times New Roman" w:cs="Times New Roman"/>
        </w:rPr>
      </w:pPr>
      <w:r>
        <w:rPr>
          <w:rFonts w:ascii="Times New Roman" w:hAnsi="Times New Roman" w:cs="Times New Roman"/>
        </w:rPr>
        <w:t>19.)</w:t>
      </w:r>
      <w:r>
        <w:rPr>
          <w:rFonts w:ascii="Times New Roman" w:hAnsi="Times New Roman" w:cs="Times New Roman"/>
        </w:rPr>
        <w:tab/>
        <w:t>(</w:t>
      </w:r>
      <w:proofErr w:type="gramStart"/>
      <w:r>
        <w:rPr>
          <w:rFonts w:ascii="Times New Roman" w:hAnsi="Times New Roman" w:cs="Times New Roman"/>
        </w:rPr>
        <w:t>i</w:t>
      </w:r>
      <w:proofErr w:type="gramEnd"/>
      <w:r>
        <w:rPr>
          <w:rFonts w:ascii="Times New Roman" w:hAnsi="Times New Roman" w:cs="Times New Roman"/>
        </w:rPr>
        <w:t xml:space="preserve">) </w:t>
      </w:r>
      <w:r w:rsidR="007516DE" w:rsidRPr="007516DE">
        <w:rPr>
          <w:rFonts w:ascii="Times New Roman" w:hAnsi="Times New Roman" w:cs="Times New Roman"/>
        </w:rPr>
        <w:t>Which product has the hig</w:t>
      </w:r>
      <w:r>
        <w:rPr>
          <w:rFonts w:ascii="Times New Roman" w:hAnsi="Times New Roman" w:cs="Times New Roman"/>
        </w:rPr>
        <w:t>hest value (price)? ........</w:t>
      </w:r>
      <w:r w:rsidR="007516DE" w:rsidRPr="007516DE">
        <w:rPr>
          <w:rFonts w:ascii="Times New Roman" w:hAnsi="Times New Roman" w:cs="Times New Roman"/>
        </w:rPr>
        <w:t>..........................................................</w:t>
      </w:r>
    </w:p>
    <w:p w:rsidR="007516DE" w:rsidRPr="007516DE" w:rsidRDefault="00804152" w:rsidP="00804152">
      <w:pPr>
        <w:spacing w:line="276" w:lineRule="auto"/>
        <w:ind w:firstLine="720"/>
        <w:rPr>
          <w:rFonts w:ascii="Times New Roman" w:hAnsi="Times New Roman" w:cs="Times New Roman"/>
        </w:rPr>
      </w:pPr>
      <w:r>
        <w:rPr>
          <w:rFonts w:ascii="Times New Roman" w:hAnsi="Times New Roman" w:cs="Times New Roman"/>
        </w:rPr>
        <w:t>(</w:t>
      </w:r>
      <w:r w:rsidR="007516DE" w:rsidRPr="007516DE">
        <w:rPr>
          <w:rFonts w:ascii="Times New Roman" w:hAnsi="Times New Roman" w:cs="Times New Roman"/>
        </w:rPr>
        <w:t>ii</w:t>
      </w:r>
      <w:r>
        <w:rPr>
          <w:rFonts w:ascii="Times New Roman" w:hAnsi="Times New Roman" w:cs="Times New Roman"/>
        </w:rPr>
        <w:t xml:space="preserve">) </w:t>
      </w:r>
      <w:r w:rsidR="007516DE" w:rsidRPr="007516DE">
        <w:rPr>
          <w:rFonts w:ascii="Times New Roman" w:hAnsi="Times New Roman" w:cs="Times New Roman"/>
        </w:rPr>
        <w:t xml:space="preserve">Where does that product </w:t>
      </w:r>
      <w:r>
        <w:rPr>
          <w:rFonts w:ascii="Times New Roman" w:hAnsi="Times New Roman" w:cs="Times New Roman"/>
        </w:rPr>
        <w:t>originate from ……………………………………………….</w:t>
      </w:r>
    </w:p>
    <w:p w:rsidR="007516DE" w:rsidRPr="007516DE" w:rsidRDefault="007516DE" w:rsidP="007516DE">
      <w:pPr>
        <w:spacing w:line="276" w:lineRule="auto"/>
        <w:rPr>
          <w:rFonts w:ascii="Times New Roman" w:hAnsi="Times New Roman" w:cs="Times New Roman"/>
        </w:rPr>
      </w:pPr>
    </w:p>
    <w:p w:rsidR="007516DE" w:rsidRPr="00804152" w:rsidRDefault="007516DE" w:rsidP="007516DE">
      <w:pPr>
        <w:spacing w:line="276" w:lineRule="auto"/>
        <w:rPr>
          <w:rFonts w:ascii="Times New Roman" w:hAnsi="Times New Roman" w:cs="Times New Roman"/>
          <w:b/>
          <w:i/>
        </w:rPr>
      </w:pPr>
      <w:r w:rsidRPr="00804152">
        <w:rPr>
          <w:rFonts w:ascii="Times New Roman" w:hAnsi="Times New Roman" w:cs="Times New Roman"/>
          <w:b/>
          <w:i/>
        </w:rPr>
        <w:t>Costs and incomes of operation</w:t>
      </w:r>
    </w:p>
    <w:p w:rsidR="007516DE" w:rsidRPr="007516DE" w:rsidRDefault="00804152" w:rsidP="00804152">
      <w:pPr>
        <w:spacing w:line="276" w:lineRule="auto"/>
        <w:ind w:left="720" w:hanging="720"/>
        <w:rPr>
          <w:rFonts w:ascii="Times New Roman" w:hAnsi="Times New Roman" w:cs="Times New Roman"/>
        </w:rPr>
      </w:pPr>
      <w:r>
        <w:rPr>
          <w:rFonts w:ascii="Times New Roman" w:hAnsi="Times New Roman" w:cs="Times New Roman"/>
        </w:rPr>
        <w:t>20)</w:t>
      </w:r>
      <w:r>
        <w:rPr>
          <w:rFonts w:ascii="Times New Roman" w:hAnsi="Times New Roman" w:cs="Times New Roman"/>
        </w:rPr>
        <w:tab/>
      </w:r>
      <w:r w:rsidR="007516DE" w:rsidRPr="007516DE">
        <w:rPr>
          <w:rFonts w:ascii="Times New Roman" w:hAnsi="Times New Roman" w:cs="Times New Roman"/>
        </w:rPr>
        <w:t>What are the estimated costs and incomes of operation for taking fish through the informal channels?</w:t>
      </w:r>
    </w:p>
    <w:tbl>
      <w:tblPr>
        <w:tblStyle w:val="TableGrid"/>
        <w:tblW w:w="0" w:type="auto"/>
        <w:tblInd w:w="828" w:type="dxa"/>
        <w:tblLook w:val="04A0" w:firstRow="1" w:lastRow="0" w:firstColumn="1" w:lastColumn="0" w:noHBand="0" w:noVBand="1"/>
      </w:tblPr>
      <w:tblGrid>
        <w:gridCol w:w="638"/>
        <w:gridCol w:w="1902"/>
        <w:gridCol w:w="2316"/>
        <w:gridCol w:w="2316"/>
      </w:tblGrid>
      <w:tr w:rsidR="00804152" w:rsidTr="00804152">
        <w:tc>
          <w:tcPr>
            <w:tcW w:w="638" w:type="dxa"/>
          </w:tcPr>
          <w:p w:rsidR="00804152" w:rsidRDefault="00804152" w:rsidP="003C4C13">
            <w:r>
              <w:t>S/N</w:t>
            </w:r>
          </w:p>
        </w:tc>
        <w:tc>
          <w:tcPr>
            <w:tcW w:w="1902" w:type="dxa"/>
          </w:tcPr>
          <w:p w:rsidR="00804152" w:rsidRDefault="00804152" w:rsidP="003C4C13">
            <w:r>
              <w:t>Fish species</w:t>
            </w:r>
          </w:p>
        </w:tc>
        <w:tc>
          <w:tcPr>
            <w:tcW w:w="2316" w:type="dxa"/>
          </w:tcPr>
          <w:p w:rsidR="00804152" w:rsidRDefault="00804152" w:rsidP="003C4C13">
            <w:r>
              <w:t xml:space="preserve">Mode of transport  </w:t>
            </w:r>
          </w:p>
          <w:p w:rsidR="00804152" w:rsidRDefault="00804152" w:rsidP="003C4C13">
            <w:r>
              <w:t>( motorcycle, truck)</w:t>
            </w:r>
          </w:p>
        </w:tc>
        <w:tc>
          <w:tcPr>
            <w:tcW w:w="2316" w:type="dxa"/>
          </w:tcPr>
          <w:p w:rsidR="00804152" w:rsidRDefault="00804152" w:rsidP="003C4C13">
            <w:r>
              <w:t>Estimated costs</w:t>
            </w:r>
          </w:p>
        </w:tc>
      </w:tr>
      <w:tr w:rsidR="00804152" w:rsidTr="00804152">
        <w:tc>
          <w:tcPr>
            <w:tcW w:w="638" w:type="dxa"/>
          </w:tcPr>
          <w:p w:rsidR="00804152" w:rsidRDefault="00804152" w:rsidP="003C4C13"/>
        </w:tc>
        <w:tc>
          <w:tcPr>
            <w:tcW w:w="1902" w:type="dxa"/>
          </w:tcPr>
          <w:p w:rsidR="00804152" w:rsidRDefault="00804152" w:rsidP="003C4C13"/>
        </w:tc>
        <w:tc>
          <w:tcPr>
            <w:tcW w:w="2316" w:type="dxa"/>
          </w:tcPr>
          <w:p w:rsidR="00804152" w:rsidRDefault="00804152" w:rsidP="003C4C13"/>
        </w:tc>
        <w:tc>
          <w:tcPr>
            <w:tcW w:w="2316" w:type="dxa"/>
          </w:tcPr>
          <w:p w:rsidR="00804152" w:rsidRDefault="00804152" w:rsidP="003C4C13"/>
        </w:tc>
      </w:tr>
      <w:tr w:rsidR="00804152" w:rsidTr="00804152">
        <w:tc>
          <w:tcPr>
            <w:tcW w:w="638" w:type="dxa"/>
          </w:tcPr>
          <w:p w:rsidR="00804152" w:rsidRDefault="00804152" w:rsidP="003C4C13"/>
        </w:tc>
        <w:tc>
          <w:tcPr>
            <w:tcW w:w="1902" w:type="dxa"/>
          </w:tcPr>
          <w:p w:rsidR="00804152" w:rsidRDefault="00804152" w:rsidP="003C4C13"/>
        </w:tc>
        <w:tc>
          <w:tcPr>
            <w:tcW w:w="2316" w:type="dxa"/>
          </w:tcPr>
          <w:p w:rsidR="00804152" w:rsidRDefault="00804152" w:rsidP="003C4C13"/>
        </w:tc>
        <w:tc>
          <w:tcPr>
            <w:tcW w:w="2316" w:type="dxa"/>
          </w:tcPr>
          <w:p w:rsidR="00804152" w:rsidRDefault="00804152" w:rsidP="003C4C13"/>
        </w:tc>
      </w:tr>
      <w:tr w:rsidR="00804152" w:rsidTr="00804152">
        <w:tc>
          <w:tcPr>
            <w:tcW w:w="638" w:type="dxa"/>
          </w:tcPr>
          <w:p w:rsidR="00804152" w:rsidRDefault="00804152" w:rsidP="003C4C13"/>
        </w:tc>
        <w:tc>
          <w:tcPr>
            <w:tcW w:w="1902" w:type="dxa"/>
          </w:tcPr>
          <w:p w:rsidR="00804152" w:rsidRDefault="00804152" w:rsidP="003C4C13"/>
        </w:tc>
        <w:tc>
          <w:tcPr>
            <w:tcW w:w="2316" w:type="dxa"/>
          </w:tcPr>
          <w:p w:rsidR="00804152" w:rsidRDefault="00804152" w:rsidP="003C4C13"/>
        </w:tc>
        <w:tc>
          <w:tcPr>
            <w:tcW w:w="2316" w:type="dxa"/>
          </w:tcPr>
          <w:p w:rsidR="00804152" w:rsidRDefault="00804152" w:rsidP="003C4C13"/>
        </w:tc>
      </w:tr>
      <w:tr w:rsidR="00804152" w:rsidTr="00804152">
        <w:tc>
          <w:tcPr>
            <w:tcW w:w="638" w:type="dxa"/>
          </w:tcPr>
          <w:p w:rsidR="00804152" w:rsidRDefault="00804152" w:rsidP="003C4C13"/>
        </w:tc>
        <w:tc>
          <w:tcPr>
            <w:tcW w:w="1902" w:type="dxa"/>
          </w:tcPr>
          <w:p w:rsidR="00804152" w:rsidRDefault="00804152" w:rsidP="003C4C13"/>
        </w:tc>
        <w:tc>
          <w:tcPr>
            <w:tcW w:w="2316" w:type="dxa"/>
          </w:tcPr>
          <w:p w:rsidR="00804152" w:rsidRDefault="00804152" w:rsidP="003C4C13"/>
        </w:tc>
        <w:tc>
          <w:tcPr>
            <w:tcW w:w="2316" w:type="dxa"/>
          </w:tcPr>
          <w:p w:rsidR="00804152" w:rsidRDefault="00804152" w:rsidP="003C4C13"/>
        </w:tc>
      </w:tr>
      <w:tr w:rsidR="00804152" w:rsidTr="00804152">
        <w:tc>
          <w:tcPr>
            <w:tcW w:w="638" w:type="dxa"/>
          </w:tcPr>
          <w:p w:rsidR="00804152" w:rsidRDefault="00804152" w:rsidP="003C4C13"/>
        </w:tc>
        <w:tc>
          <w:tcPr>
            <w:tcW w:w="1902" w:type="dxa"/>
          </w:tcPr>
          <w:p w:rsidR="00804152" w:rsidRDefault="00804152" w:rsidP="003C4C13"/>
        </w:tc>
        <w:tc>
          <w:tcPr>
            <w:tcW w:w="2316" w:type="dxa"/>
          </w:tcPr>
          <w:p w:rsidR="00804152" w:rsidRDefault="00804152" w:rsidP="003C4C13"/>
        </w:tc>
        <w:tc>
          <w:tcPr>
            <w:tcW w:w="2316" w:type="dxa"/>
          </w:tcPr>
          <w:p w:rsidR="00804152" w:rsidRDefault="00804152" w:rsidP="003C4C13"/>
        </w:tc>
      </w:tr>
      <w:tr w:rsidR="00804152" w:rsidTr="00804152">
        <w:tc>
          <w:tcPr>
            <w:tcW w:w="638" w:type="dxa"/>
          </w:tcPr>
          <w:p w:rsidR="00804152" w:rsidRDefault="00804152" w:rsidP="003C4C13"/>
        </w:tc>
        <w:tc>
          <w:tcPr>
            <w:tcW w:w="1902" w:type="dxa"/>
          </w:tcPr>
          <w:p w:rsidR="00804152" w:rsidRDefault="00804152" w:rsidP="003C4C13"/>
        </w:tc>
        <w:tc>
          <w:tcPr>
            <w:tcW w:w="2316" w:type="dxa"/>
          </w:tcPr>
          <w:p w:rsidR="00804152" w:rsidRDefault="00804152" w:rsidP="003C4C13"/>
        </w:tc>
        <w:tc>
          <w:tcPr>
            <w:tcW w:w="2316" w:type="dxa"/>
          </w:tcPr>
          <w:p w:rsidR="00804152" w:rsidRDefault="00804152" w:rsidP="003C4C13"/>
        </w:tc>
      </w:tr>
      <w:tr w:rsidR="00804152" w:rsidTr="00804152">
        <w:tc>
          <w:tcPr>
            <w:tcW w:w="638" w:type="dxa"/>
          </w:tcPr>
          <w:p w:rsidR="00804152" w:rsidRDefault="00804152" w:rsidP="003C4C13"/>
        </w:tc>
        <w:tc>
          <w:tcPr>
            <w:tcW w:w="1902" w:type="dxa"/>
          </w:tcPr>
          <w:p w:rsidR="00804152" w:rsidRDefault="00804152" w:rsidP="003C4C13"/>
        </w:tc>
        <w:tc>
          <w:tcPr>
            <w:tcW w:w="2316" w:type="dxa"/>
          </w:tcPr>
          <w:p w:rsidR="00804152" w:rsidRDefault="00804152" w:rsidP="003C4C13"/>
        </w:tc>
        <w:tc>
          <w:tcPr>
            <w:tcW w:w="2316" w:type="dxa"/>
          </w:tcPr>
          <w:p w:rsidR="00804152" w:rsidRDefault="00804152" w:rsidP="003C4C13"/>
        </w:tc>
      </w:tr>
    </w:tbl>
    <w:p w:rsidR="007516DE" w:rsidRPr="007516DE" w:rsidRDefault="007516DE" w:rsidP="007516DE">
      <w:pPr>
        <w:spacing w:line="276" w:lineRule="auto"/>
        <w:rPr>
          <w:rFonts w:ascii="Times New Roman" w:hAnsi="Times New Roman" w:cs="Times New Roman"/>
        </w:rPr>
      </w:pPr>
    </w:p>
    <w:p w:rsidR="007516DE" w:rsidRPr="00804152" w:rsidRDefault="007516DE" w:rsidP="007516DE">
      <w:pPr>
        <w:spacing w:line="276" w:lineRule="auto"/>
        <w:rPr>
          <w:rFonts w:ascii="Times New Roman" w:hAnsi="Times New Roman" w:cs="Times New Roman"/>
          <w:b/>
          <w:i/>
        </w:rPr>
      </w:pPr>
      <w:r w:rsidRPr="00804152">
        <w:rPr>
          <w:rFonts w:ascii="Times New Roman" w:hAnsi="Times New Roman" w:cs="Times New Roman"/>
          <w:b/>
          <w:i/>
        </w:rPr>
        <w:t xml:space="preserve">Seasonal and long term trends of value, supply and demand </w:t>
      </w:r>
    </w:p>
    <w:p w:rsidR="007516DE" w:rsidRPr="007516DE" w:rsidRDefault="00804152" w:rsidP="007516DE">
      <w:pPr>
        <w:spacing w:line="276" w:lineRule="auto"/>
        <w:rPr>
          <w:rFonts w:ascii="Times New Roman" w:hAnsi="Times New Roman" w:cs="Times New Roman"/>
        </w:rPr>
      </w:pPr>
      <w:r>
        <w:rPr>
          <w:rFonts w:ascii="Times New Roman" w:hAnsi="Times New Roman" w:cs="Times New Roman"/>
        </w:rPr>
        <w:t>21</w:t>
      </w:r>
      <w:r w:rsidR="007516DE" w:rsidRPr="007516DE">
        <w:rPr>
          <w:rFonts w:ascii="Times New Roman" w:hAnsi="Times New Roman" w:cs="Times New Roman"/>
        </w:rPr>
        <w:t>)</w:t>
      </w:r>
      <w:r>
        <w:rPr>
          <w:rFonts w:ascii="Times New Roman" w:hAnsi="Times New Roman" w:cs="Times New Roman"/>
        </w:rPr>
        <w:tab/>
      </w:r>
      <w:r w:rsidR="0012300D">
        <w:rPr>
          <w:rFonts w:ascii="Times New Roman" w:hAnsi="Times New Roman" w:cs="Times New Roman"/>
        </w:rPr>
        <w:t>What is the f</w:t>
      </w:r>
      <w:r>
        <w:rPr>
          <w:rFonts w:ascii="Times New Roman" w:hAnsi="Times New Roman" w:cs="Times New Roman"/>
        </w:rPr>
        <w:t>ish species seasonal trend</w:t>
      </w:r>
      <w:r w:rsidR="0012300D">
        <w:rPr>
          <w:rFonts w:ascii="Times New Roman" w:hAnsi="Times New Roman" w:cs="Times New Roman"/>
        </w:rPr>
        <w:t>?</w:t>
      </w:r>
    </w:p>
    <w:tbl>
      <w:tblPr>
        <w:tblStyle w:val="TableGrid"/>
        <w:tblW w:w="0" w:type="auto"/>
        <w:tblInd w:w="828" w:type="dxa"/>
        <w:tblLook w:val="04A0" w:firstRow="1" w:lastRow="0" w:firstColumn="1" w:lastColumn="0" w:noHBand="0" w:noVBand="1"/>
      </w:tblPr>
      <w:tblGrid>
        <w:gridCol w:w="630"/>
        <w:gridCol w:w="1620"/>
        <w:gridCol w:w="2610"/>
        <w:gridCol w:w="2700"/>
      </w:tblGrid>
      <w:tr w:rsidR="00804152" w:rsidTr="00804152">
        <w:tc>
          <w:tcPr>
            <w:tcW w:w="630" w:type="dxa"/>
          </w:tcPr>
          <w:p w:rsidR="00804152" w:rsidRDefault="00804152" w:rsidP="003C4C13">
            <w:pPr>
              <w:jc w:val="center"/>
            </w:pPr>
            <w:r>
              <w:t>S/N</w:t>
            </w:r>
          </w:p>
        </w:tc>
        <w:tc>
          <w:tcPr>
            <w:tcW w:w="1620" w:type="dxa"/>
          </w:tcPr>
          <w:p w:rsidR="00804152" w:rsidRDefault="00804152" w:rsidP="003C4C13">
            <w:pPr>
              <w:jc w:val="center"/>
            </w:pPr>
            <w:r>
              <w:t>Fish species</w:t>
            </w:r>
          </w:p>
        </w:tc>
        <w:tc>
          <w:tcPr>
            <w:tcW w:w="2610" w:type="dxa"/>
          </w:tcPr>
          <w:p w:rsidR="00804152" w:rsidRDefault="00804152" w:rsidP="003C4C13">
            <w:pPr>
              <w:jc w:val="center"/>
            </w:pPr>
            <w:r>
              <w:t xml:space="preserve">Favorable season </w:t>
            </w:r>
          </w:p>
          <w:p w:rsidR="00804152" w:rsidRDefault="00804152" w:rsidP="003C4C13">
            <w:pPr>
              <w:jc w:val="center"/>
            </w:pPr>
            <w:r>
              <w:t>Value, supply, demand</w:t>
            </w:r>
          </w:p>
        </w:tc>
        <w:tc>
          <w:tcPr>
            <w:tcW w:w="2700" w:type="dxa"/>
          </w:tcPr>
          <w:p w:rsidR="00804152" w:rsidRDefault="00804152" w:rsidP="003C4C13">
            <w:pPr>
              <w:jc w:val="center"/>
            </w:pPr>
            <w:r>
              <w:t>Unfavorable season</w:t>
            </w:r>
          </w:p>
          <w:p w:rsidR="00804152" w:rsidRDefault="00804152" w:rsidP="003C4C13">
            <w:pPr>
              <w:jc w:val="center"/>
            </w:pPr>
            <w:r>
              <w:t>Value, supply, demand</w:t>
            </w:r>
          </w:p>
        </w:tc>
      </w:tr>
      <w:tr w:rsidR="00804152" w:rsidTr="00804152">
        <w:tc>
          <w:tcPr>
            <w:tcW w:w="630" w:type="dxa"/>
          </w:tcPr>
          <w:p w:rsidR="00804152" w:rsidRDefault="00804152" w:rsidP="003C4C13">
            <w:pPr>
              <w:jc w:val="center"/>
            </w:pPr>
          </w:p>
        </w:tc>
        <w:tc>
          <w:tcPr>
            <w:tcW w:w="1620" w:type="dxa"/>
          </w:tcPr>
          <w:p w:rsidR="00804152" w:rsidRDefault="00804152" w:rsidP="003C4C13">
            <w:pPr>
              <w:jc w:val="center"/>
            </w:pPr>
          </w:p>
        </w:tc>
        <w:tc>
          <w:tcPr>
            <w:tcW w:w="2610" w:type="dxa"/>
          </w:tcPr>
          <w:p w:rsidR="00804152" w:rsidRDefault="00804152" w:rsidP="003C4C13">
            <w:pPr>
              <w:jc w:val="center"/>
            </w:pPr>
          </w:p>
        </w:tc>
        <w:tc>
          <w:tcPr>
            <w:tcW w:w="2700" w:type="dxa"/>
          </w:tcPr>
          <w:p w:rsidR="00804152" w:rsidRDefault="00804152" w:rsidP="003C4C13">
            <w:pPr>
              <w:jc w:val="center"/>
            </w:pPr>
          </w:p>
        </w:tc>
      </w:tr>
      <w:tr w:rsidR="00804152" w:rsidTr="00804152">
        <w:tc>
          <w:tcPr>
            <w:tcW w:w="630" w:type="dxa"/>
          </w:tcPr>
          <w:p w:rsidR="00804152" w:rsidRDefault="00804152" w:rsidP="003C4C13">
            <w:pPr>
              <w:jc w:val="center"/>
            </w:pPr>
          </w:p>
        </w:tc>
        <w:tc>
          <w:tcPr>
            <w:tcW w:w="1620" w:type="dxa"/>
          </w:tcPr>
          <w:p w:rsidR="00804152" w:rsidRDefault="00804152" w:rsidP="003C4C13">
            <w:pPr>
              <w:jc w:val="center"/>
            </w:pPr>
          </w:p>
        </w:tc>
        <w:tc>
          <w:tcPr>
            <w:tcW w:w="2610" w:type="dxa"/>
          </w:tcPr>
          <w:p w:rsidR="00804152" w:rsidRDefault="00804152" w:rsidP="003C4C13">
            <w:pPr>
              <w:jc w:val="center"/>
            </w:pPr>
          </w:p>
        </w:tc>
        <w:tc>
          <w:tcPr>
            <w:tcW w:w="2700" w:type="dxa"/>
          </w:tcPr>
          <w:p w:rsidR="00804152" w:rsidRDefault="00804152" w:rsidP="003C4C13">
            <w:pPr>
              <w:jc w:val="center"/>
            </w:pPr>
          </w:p>
        </w:tc>
      </w:tr>
      <w:tr w:rsidR="00804152" w:rsidTr="00804152">
        <w:tc>
          <w:tcPr>
            <w:tcW w:w="630" w:type="dxa"/>
          </w:tcPr>
          <w:p w:rsidR="00804152" w:rsidRDefault="00804152" w:rsidP="003C4C13">
            <w:pPr>
              <w:jc w:val="center"/>
            </w:pPr>
          </w:p>
        </w:tc>
        <w:tc>
          <w:tcPr>
            <w:tcW w:w="1620" w:type="dxa"/>
          </w:tcPr>
          <w:p w:rsidR="00804152" w:rsidRDefault="00804152" w:rsidP="003C4C13">
            <w:pPr>
              <w:jc w:val="center"/>
            </w:pPr>
          </w:p>
        </w:tc>
        <w:tc>
          <w:tcPr>
            <w:tcW w:w="2610" w:type="dxa"/>
          </w:tcPr>
          <w:p w:rsidR="00804152" w:rsidRDefault="00804152" w:rsidP="003C4C13">
            <w:pPr>
              <w:jc w:val="center"/>
            </w:pPr>
          </w:p>
        </w:tc>
        <w:tc>
          <w:tcPr>
            <w:tcW w:w="2700" w:type="dxa"/>
          </w:tcPr>
          <w:p w:rsidR="00804152" w:rsidRDefault="00804152" w:rsidP="003C4C13">
            <w:pPr>
              <w:jc w:val="center"/>
            </w:pPr>
          </w:p>
        </w:tc>
      </w:tr>
      <w:tr w:rsidR="00804152" w:rsidTr="00804152">
        <w:tc>
          <w:tcPr>
            <w:tcW w:w="630" w:type="dxa"/>
          </w:tcPr>
          <w:p w:rsidR="00804152" w:rsidRDefault="00804152" w:rsidP="003C4C13"/>
        </w:tc>
        <w:tc>
          <w:tcPr>
            <w:tcW w:w="1620" w:type="dxa"/>
          </w:tcPr>
          <w:p w:rsidR="00804152" w:rsidRDefault="00804152" w:rsidP="003C4C13">
            <w:pPr>
              <w:jc w:val="center"/>
            </w:pPr>
          </w:p>
        </w:tc>
        <w:tc>
          <w:tcPr>
            <w:tcW w:w="2610" w:type="dxa"/>
          </w:tcPr>
          <w:p w:rsidR="00804152" w:rsidRDefault="00804152" w:rsidP="003C4C13">
            <w:pPr>
              <w:jc w:val="center"/>
            </w:pPr>
          </w:p>
        </w:tc>
        <w:tc>
          <w:tcPr>
            <w:tcW w:w="2700" w:type="dxa"/>
          </w:tcPr>
          <w:p w:rsidR="00804152" w:rsidRDefault="00804152" w:rsidP="003C4C13">
            <w:pPr>
              <w:jc w:val="center"/>
            </w:pPr>
          </w:p>
        </w:tc>
      </w:tr>
    </w:tbl>
    <w:p w:rsidR="007516DE" w:rsidRDefault="007516DE" w:rsidP="007516DE">
      <w:pPr>
        <w:spacing w:line="276" w:lineRule="auto"/>
        <w:rPr>
          <w:rFonts w:ascii="Times New Roman" w:hAnsi="Times New Roman" w:cs="Times New Roman"/>
        </w:rPr>
      </w:pPr>
    </w:p>
    <w:p w:rsidR="00804152" w:rsidRPr="007516DE" w:rsidRDefault="0012300D" w:rsidP="00804152">
      <w:pPr>
        <w:spacing w:line="276" w:lineRule="auto"/>
        <w:ind w:firstLine="720"/>
        <w:rPr>
          <w:rFonts w:ascii="Times New Roman" w:hAnsi="Times New Roman" w:cs="Times New Roman"/>
        </w:rPr>
      </w:pPr>
      <w:r>
        <w:rPr>
          <w:rFonts w:ascii="Times New Roman" w:hAnsi="Times New Roman" w:cs="Times New Roman"/>
        </w:rPr>
        <w:t>What is the f</w:t>
      </w:r>
      <w:r w:rsidR="00804152">
        <w:rPr>
          <w:rFonts w:ascii="Times New Roman" w:hAnsi="Times New Roman" w:cs="Times New Roman"/>
        </w:rPr>
        <w:t>ish product seasonal trend</w:t>
      </w:r>
      <w:r>
        <w:rPr>
          <w:rFonts w:ascii="Times New Roman" w:hAnsi="Times New Roman" w:cs="Times New Roman"/>
        </w:rPr>
        <w:t>?</w:t>
      </w:r>
    </w:p>
    <w:tbl>
      <w:tblPr>
        <w:tblStyle w:val="TableGrid"/>
        <w:tblW w:w="0" w:type="auto"/>
        <w:tblInd w:w="828" w:type="dxa"/>
        <w:tblLook w:val="04A0" w:firstRow="1" w:lastRow="0" w:firstColumn="1" w:lastColumn="0" w:noHBand="0" w:noVBand="1"/>
      </w:tblPr>
      <w:tblGrid>
        <w:gridCol w:w="630"/>
        <w:gridCol w:w="1620"/>
        <w:gridCol w:w="2610"/>
        <w:gridCol w:w="2700"/>
      </w:tblGrid>
      <w:tr w:rsidR="00804152" w:rsidTr="00804152">
        <w:tc>
          <w:tcPr>
            <w:tcW w:w="630" w:type="dxa"/>
          </w:tcPr>
          <w:p w:rsidR="00804152" w:rsidRDefault="00804152" w:rsidP="003C4C13">
            <w:pPr>
              <w:jc w:val="center"/>
            </w:pPr>
            <w:r>
              <w:t>S/N</w:t>
            </w:r>
          </w:p>
        </w:tc>
        <w:tc>
          <w:tcPr>
            <w:tcW w:w="1620" w:type="dxa"/>
          </w:tcPr>
          <w:p w:rsidR="00804152" w:rsidRDefault="00804152" w:rsidP="003C4C13">
            <w:pPr>
              <w:jc w:val="center"/>
            </w:pPr>
            <w:r>
              <w:t>Fish product</w:t>
            </w:r>
          </w:p>
        </w:tc>
        <w:tc>
          <w:tcPr>
            <w:tcW w:w="2610" w:type="dxa"/>
          </w:tcPr>
          <w:p w:rsidR="00804152" w:rsidRDefault="00804152" w:rsidP="003C4C13">
            <w:pPr>
              <w:jc w:val="center"/>
            </w:pPr>
            <w:r>
              <w:t xml:space="preserve">Favorable season </w:t>
            </w:r>
          </w:p>
          <w:p w:rsidR="00804152" w:rsidRDefault="00804152" w:rsidP="003C4C13">
            <w:pPr>
              <w:jc w:val="center"/>
            </w:pPr>
            <w:r>
              <w:t>Value, supply, demand</w:t>
            </w:r>
          </w:p>
        </w:tc>
        <w:tc>
          <w:tcPr>
            <w:tcW w:w="2700" w:type="dxa"/>
          </w:tcPr>
          <w:p w:rsidR="00804152" w:rsidRDefault="00804152" w:rsidP="003C4C13">
            <w:pPr>
              <w:jc w:val="center"/>
            </w:pPr>
            <w:r>
              <w:t>Unfavorable season</w:t>
            </w:r>
          </w:p>
          <w:p w:rsidR="00804152" w:rsidRDefault="00804152" w:rsidP="003C4C13">
            <w:pPr>
              <w:jc w:val="center"/>
            </w:pPr>
            <w:r>
              <w:t>Value, supply, demand</w:t>
            </w:r>
          </w:p>
        </w:tc>
      </w:tr>
      <w:tr w:rsidR="00804152" w:rsidTr="00804152">
        <w:tc>
          <w:tcPr>
            <w:tcW w:w="630" w:type="dxa"/>
          </w:tcPr>
          <w:p w:rsidR="00804152" w:rsidRDefault="00804152" w:rsidP="003C4C13">
            <w:pPr>
              <w:jc w:val="center"/>
            </w:pPr>
          </w:p>
        </w:tc>
        <w:tc>
          <w:tcPr>
            <w:tcW w:w="1620" w:type="dxa"/>
          </w:tcPr>
          <w:p w:rsidR="00804152" w:rsidRDefault="00804152" w:rsidP="003C4C13">
            <w:pPr>
              <w:jc w:val="center"/>
            </w:pPr>
          </w:p>
        </w:tc>
        <w:tc>
          <w:tcPr>
            <w:tcW w:w="2610" w:type="dxa"/>
          </w:tcPr>
          <w:p w:rsidR="00804152" w:rsidRDefault="00804152" w:rsidP="003C4C13">
            <w:pPr>
              <w:jc w:val="center"/>
            </w:pPr>
          </w:p>
        </w:tc>
        <w:tc>
          <w:tcPr>
            <w:tcW w:w="2700" w:type="dxa"/>
          </w:tcPr>
          <w:p w:rsidR="00804152" w:rsidRDefault="00804152" w:rsidP="003C4C13">
            <w:pPr>
              <w:jc w:val="center"/>
            </w:pPr>
          </w:p>
        </w:tc>
      </w:tr>
      <w:tr w:rsidR="00804152" w:rsidTr="00804152">
        <w:tc>
          <w:tcPr>
            <w:tcW w:w="630" w:type="dxa"/>
          </w:tcPr>
          <w:p w:rsidR="00804152" w:rsidRDefault="00804152" w:rsidP="003C4C13">
            <w:pPr>
              <w:jc w:val="center"/>
            </w:pPr>
          </w:p>
        </w:tc>
        <w:tc>
          <w:tcPr>
            <w:tcW w:w="1620" w:type="dxa"/>
          </w:tcPr>
          <w:p w:rsidR="00804152" w:rsidRDefault="00804152" w:rsidP="003C4C13">
            <w:pPr>
              <w:jc w:val="center"/>
            </w:pPr>
          </w:p>
        </w:tc>
        <w:tc>
          <w:tcPr>
            <w:tcW w:w="2610" w:type="dxa"/>
          </w:tcPr>
          <w:p w:rsidR="00804152" w:rsidRDefault="00804152" w:rsidP="003C4C13">
            <w:pPr>
              <w:jc w:val="center"/>
            </w:pPr>
          </w:p>
        </w:tc>
        <w:tc>
          <w:tcPr>
            <w:tcW w:w="2700" w:type="dxa"/>
          </w:tcPr>
          <w:p w:rsidR="00804152" w:rsidRDefault="00804152" w:rsidP="003C4C13">
            <w:pPr>
              <w:jc w:val="center"/>
            </w:pPr>
          </w:p>
        </w:tc>
      </w:tr>
      <w:tr w:rsidR="00804152" w:rsidTr="00804152">
        <w:tc>
          <w:tcPr>
            <w:tcW w:w="630" w:type="dxa"/>
          </w:tcPr>
          <w:p w:rsidR="00804152" w:rsidRDefault="00804152" w:rsidP="003C4C13">
            <w:pPr>
              <w:jc w:val="center"/>
            </w:pPr>
          </w:p>
        </w:tc>
        <w:tc>
          <w:tcPr>
            <w:tcW w:w="1620" w:type="dxa"/>
          </w:tcPr>
          <w:p w:rsidR="00804152" w:rsidRDefault="00804152" w:rsidP="003C4C13">
            <w:pPr>
              <w:jc w:val="center"/>
            </w:pPr>
          </w:p>
        </w:tc>
        <w:tc>
          <w:tcPr>
            <w:tcW w:w="2610" w:type="dxa"/>
          </w:tcPr>
          <w:p w:rsidR="00804152" w:rsidRDefault="00804152" w:rsidP="003C4C13">
            <w:pPr>
              <w:jc w:val="center"/>
            </w:pPr>
          </w:p>
        </w:tc>
        <w:tc>
          <w:tcPr>
            <w:tcW w:w="2700" w:type="dxa"/>
          </w:tcPr>
          <w:p w:rsidR="00804152" w:rsidRDefault="00804152" w:rsidP="003C4C13">
            <w:pPr>
              <w:jc w:val="center"/>
            </w:pPr>
          </w:p>
        </w:tc>
      </w:tr>
      <w:tr w:rsidR="00804152" w:rsidTr="00804152">
        <w:tc>
          <w:tcPr>
            <w:tcW w:w="630" w:type="dxa"/>
          </w:tcPr>
          <w:p w:rsidR="00804152" w:rsidRDefault="00804152" w:rsidP="003C4C13"/>
        </w:tc>
        <w:tc>
          <w:tcPr>
            <w:tcW w:w="1620" w:type="dxa"/>
          </w:tcPr>
          <w:p w:rsidR="00804152" w:rsidRDefault="00804152" w:rsidP="003C4C13">
            <w:pPr>
              <w:jc w:val="center"/>
            </w:pPr>
          </w:p>
        </w:tc>
        <w:tc>
          <w:tcPr>
            <w:tcW w:w="2610" w:type="dxa"/>
          </w:tcPr>
          <w:p w:rsidR="00804152" w:rsidRDefault="00804152" w:rsidP="003C4C13">
            <w:pPr>
              <w:jc w:val="center"/>
            </w:pPr>
          </w:p>
        </w:tc>
        <w:tc>
          <w:tcPr>
            <w:tcW w:w="2700" w:type="dxa"/>
          </w:tcPr>
          <w:p w:rsidR="00804152" w:rsidRDefault="00804152" w:rsidP="003C4C13">
            <w:pPr>
              <w:jc w:val="center"/>
            </w:pPr>
          </w:p>
        </w:tc>
      </w:tr>
    </w:tbl>
    <w:p w:rsidR="007516DE" w:rsidRPr="007516DE" w:rsidRDefault="007516DE" w:rsidP="007516DE">
      <w:pPr>
        <w:spacing w:line="276" w:lineRule="auto"/>
        <w:rPr>
          <w:rFonts w:ascii="Times New Roman" w:hAnsi="Times New Roman" w:cs="Times New Roman"/>
        </w:rPr>
      </w:pPr>
    </w:p>
    <w:p w:rsidR="007516DE" w:rsidRPr="00804152" w:rsidRDefault="007516DE" w:rsidP="007516DE">
      <w:pPr>
        <w:spacing w:line="276" w:lineRule="auto"/>
        <w:rPr>
          <w:rFonts w:ascii="Times New Roman" w:hAnsi="Times New Roman" w:cs="Times New Roman"/>
          <w:b/>
          <w:i/>
        </w:rPr>
      </w:pPr>
      <w:r w:rsidRPr="00804152">
        <w:rPr>
          <w:rFonts w:ascii="Times New Roman" w:hAnsi="Times New Roman" w:cs="Times New Roman"/>
          <w:b/>
          <w:i/>
        </w:rPr>
        <w:t>Main markets and location of high consumption</w:t>
      </w:r>
    </w:p>
    <w:p w:rsidR="007516DE" w:rsidRPr="007516DE" w:rsidRDefault="0012300D" w:rsidP="007516DE">
      <w:pPr>
        <w:spacing w:line="276" w:lineRule="auto"/>
        <w:rPr>
          <w:rFonts w:ascii="Times New Roman" w:hAnsi="Times New Roman" w:cs="Times New Roman"/>
        </w:rPr>
      </w:pPr>
      <w:r>
        <w:rPr>
          <w:rFonts w:ascii="Times New Roman" w:hAnsi="Times New Roman" w:cs="Times New Roman"/>
        </w:rPr>
        <w:t>22</w:t>
      </w:r>
      <w:r w:rsidR="007516DE" w:rsidRPr="007516DE">
        <w:rPr>
          <w:rFonts w:ascii="Times New Roman" w:hAnsi="Times New Roman" w:cs="Times New Roman"/>
        </w:rPr>
        <w:t>)</w:t>
      </w:r>
      <w:r>
        <w:rPr>
          <w:rFonts w:ascii="Times New Roman" w:hAnsi="Times New Roman" w:cs="Times New Roman"/>
        </w:rPr>
        <w:tab/>
        <w:t>What are the main fish market and location of high demand?</w:t>
      </w:r>
    </w:p>
    <w:tbl>
      <w:tblPr>
        <w:tblStyle w:val="TableGrid"/>
        <w:tblW w:w="0" w:type="auto"/>
        <w:tblInd w:w="828" w:type="dxa"/>
        <w:tblLook w:val="04A0" w:firstRow="1" w:lastRow="0" w:firstColumn="1" w:lastColumn="0" w:noHBand="0" w:noVBand="1"/>
      </w:tblPr>
      <w:tblGrid>
        <w:gridCol w:w="630"/>
        <w:gridCol w:w="1620"/>
        <w:gridCol w:w="1620"/>
        <w:gridCol w:w="1800"/>
        <w:gridCol w:w="1260"/>
        <w:gridCol w:w="810"/>
      </w:tblGrid>
      <w:tr w:rsidR="00804152" w:rsidTr="00804152">
        <w:tc>
          <w:tcPr>
            <w:tcW w:w="630" w:type="dxa"/>
          </w:tcPr>
          <w:p w:rsidR="00804152" w:rsidRDefault="00804152" w:rsidP="003C4C13">
            <w:r>
              <w:t>S/N</w:t>
            </w:r>
          </w:p>
        </w:tc>
        <w:tc>
          <w:tcPr>
            <w:tcW w:w="1620" w:type="dxa"/>
          </w:tcPr>
          <w:p w:rsidR="00804152" w:rsidRDefault="00804152" w:rsidP="003C4C13">
            <w:r>
              <w:t>Fish species</w:t>
            </w:r>
          </w:p>
        </w:tc>
        <w:tc>
          <w:tcPr>
            <w:tcW w:w="1620" w:type="dxa"/>
          </w:tcPr>
          <w:p w:rsidR="00804152" w:rsidRDefault="00804152" w:rsidP="003C4C13">
            <w:r>
              <w:t>Main market</w:t>
            </w:r>
          </w:p>
        </w:tc>
        <w:tc>
          <w:tcPr>
            <w:tcW w:w="1800" w:type="dxa"/>
          </w:tcPr>
          <w:p w:rsidR="00804152" w:rsidRDefault="00804152" w:rsidP="003C4C13">
            <w:r>
              <w:t>Location of high demand</w:t>
            </w:r>
          </w:p>
        </w:tc>
        <w:tc>
          <w:tcPr>
            <w:tcW w:w="1260" w:type="dxa"/>
          </w:tcPr>
          <w:p w:rsidR="00804152" w:rsidRDefault="00804152" w:rsidP="003C4C13">
            <w:r>
              <w:t xml:space="preserve">Volume </w:t>
            </w:r>
          </w:p>
        </w:tc>
        <w:tc>
          <w:tcPr>
            <w:tcW w:w="810" w:type="dxa"/>
          </w:tcPr>
          <w:p w:rsidR="00804152" w:rsidRDefault="00804152" w:rsidP="003C4C13">
            <w:r>
              <w:t xml:space="preserve">Costs </w:t>
            </w:r>
          </w:p>
        </w:tc>
      </w:tr>
      <w:tr w:rsidR="00804152" w:rsidTr="00804152">
        <w:tc>
          <w:tcPr>
            <w:tcW w:w="630" w:type="dxa"/>
          </w:tcPr>
          <w:p w:rsidR="00804152" w:rsidRDefault="00804152" w:rsidP="003C4C13"/>
        </w:tc>
        <w:tc>
          <w:tcPr>
            <w:tcW w:w="1620" w:type="dxa"/>
          </w:tcPr>
          <w:p w:rsidR="00804152" w:rsidRDefault="00804152" w:rsidP="003C4C13"/>
        </w:tc>
        <w:tc>
          <w:tcPr>
            <w:tcW w:w="1620" w:type="dxa"/>
          </w:tcPr>
          <w:p w:rsidR="00804152" w:rsidRDefault="00804152" w:rsidP="003C4C13"/>
        </w:tc>
        <w:tc>
          <w:tcPr>
            <w:tcW w:w="1800" w:type="dxa"/>
          </w:tcPr>
          <w:p w:rsidR="00804152" w:rsidRDefault="00804152" w:rsidP="003C4C13"/>
        </w:tc>
        <w:tc>
          <w:tcPr>
            <w:tcW w:w="1260" w:type="dxa"/>
          </w:tcPr>
          <w:p w:rsidR="00804152" w:rsidRDefault="00804152" w:rsidP="003C4C13"/>
        </w:tc>
        <w:tc>
          <w:tcPr>
            <w:tcW w:w="810" w:type="dxa"/>
          </w:tcPr>
          <w:p w:rsidR="00804152" w:rsidRDefault="00804152" w:rsidP="003C4C13"/>
        </w:tc>
      </w:tr>
      <w:tr w:rsidR="00804152" w:rsidTr="00804152">
        <w:tc>
          <w:tcPr>
            <w:tcW w:w="630" w:type="dxa"/>
          </w:tcPr>
          <w:p w:rsidR="00804152" w:rsidRDefault="00804152" w:rsidP="003C4C13"/>
        </w:tc>
        <w:tc>
          <w:tcPr>
            <w:tcW w:w="1620" w:type="dxa"/>
          </w:tcPr>
          <w:p w:rsidR="00804152" w:rsidRDefault="00804152" w:rsidP="003C4C13"/>
        </w:tc>
        <w:tc>
          <w:tcPr>
            <w:tcW w:w="1620" w:type="dxa"/>
          </w:tcPr>
          <w:p w:rsidR="00804152" w:rsidRDefault="00804152" w:rsidP="003C4C13"/>
        </w:tc>
        <w:tc>
          <w:tcPr>
            <w:tcW w:w="1800" w:type="dxa"/>
          </w:tcPr>
          <w:p w:rsidR="00804152" w:rsidRDefault="00804152" w:rsidP="003C4C13"/>
        </w:tc>
        <w:tc>
          <w:tcPr>
            <w:tcW w:w="1260" w:type="dxa"/>
          </w:tcPr>
          <w:p w:rsidR="00804152" w:rsidRDefault="00804152" w:rsidP="003C4C13"/>
        </w:tc>
        <w:tc>
          <w:tcPr>
            <w:tcW w:w="810" w:type="dxa"/>
          </w:tcPr>
          <w:p w:rsidR="00804152" w:rsidRDefault="00804152" w:rsidP="003C4C13"/>
        </w:tc>
      </w:tr>
      <w:tr w:rsidR="00804152" w:rsidTr="00804152">
        <w:tc>
          <w:tcPr>
            <w:tcW w:w="630" w:type="dxa"/>
          </w:tcPr>
          <w:p w:rsidR="00804152" w:rsidRDefault="00804152" w:rsidP="003C4C13"/>
        </w:tc>
        <w:tc>
          <w:tcPr>
            <w:tcW w:w="1620" w:type="dxa"/>
          </w:tcPr>
          <w:p w:rsidR="00804152" w:rsidRDefault="00804152" w:rsidP="003C4C13"/>
        </w:tc>
        <w:tc>
          <w:tcPr>
            <w:tcW w:w="1620" w:type="dxa"/>
          </w:tcPr>
          <w:p w:rsidR="00804152" w:rsidRDefault="00804152" w:rsidP="003C4C13"/>
        </w:tc>
        <w:tc>
          <w:tcPr>
            <w:tcW w:w="1800" w:type="dxa"/>
          </w:tcPr>
          <w:p w:rsidR="00804152" w:rsidRDefault="00804152" w:rsidP="003C4C13"/>
        </w:tc>
        <w:tc>
          <w:tcPr>
            <w:tcW w:w="1260" w:type="dxa"/>
          </w:tcPr>
          <w:p w:rsidR="00804152" w:rsidRDefault="00804152" w:rsidP="003C4C13"/>
        </w:tc>
        <w:tc>
          <w:tcPr>
            <w:tcW w:w="810" w:type="dxa"/>
          </w:tcPr>
          <w:p w:rsidR="00804152" w:rsidRDefault="00804152" w:rsidP="003C4C13"/>
        </w:tc>
      </w:tr>
      <w:tr w:rsidR="00804152" w:rsidTr="00804152">
        <w:tc>
          <w:tcPr>
            <w:tcW w:w="630" w:type="dxa"/>
          </w:tcPr>
          <w:p w:rsidR="00804152" w:rsidRDefault="00804152" w:rsidP="003C4C13"/>
        </w:tc>
        <w:tc>
          <w:tcPr>
            <w:tcW w:w="1620" w:type="dxa"/>
          </w:tcPr>
          <w:p w:rsidR="00804152" w:rsidRDefault="00804152" w:rsidP="003C4C13"/>
        </w:tc>
        <w:tc>
          <w:tcPr>
            <w:tcW w:w="1620" w:type="dxa"/>
          </w:tcPr>
          <w:p w:rsidR="00804152" w:rsidRDefault="00804152" w:rsidP="003C4C13"/>
        </w:tc>
        <w:tc>
          <w:tcPr>
            <w:tcW w:w="1800" w:type="dxa"/>
          </w:tcPr>
          <w:p w:rsidR="00804152" w:rsidRDefault="00804152" w:rsidP="003C4C13"/>
        </w:tc>
        <w:tc>
          <w:tcPr>
            <w:tcW w:w="1260" w:type="dxa"/>
          </w:tcPr>
          <w:p w:rsidR="00804152" w:rsidRDefault="00804152" w:rsidP="003C4C13"/>
        </w:tc>
        <w:tc>
          <w:tcPr>
            <w:tcW w:w="810" w:type="dxa"/>
          </w:tcPr>
          <w:p w:rsidR="00804152" w:rsidRDefault="00804152" w:rsidP="003C4C13"/>
        </w:tc>
      </w:tr>
    </w:tbl>
    <w:p w:rsidR="007516DE" w:rsidRPr="007516DE" w:rsidRDefault="007516DE" w:rsidP="007516DE">
      <w:pPr>
        <w:spacing w:line="276" w:lineRule="auto"/>
        <w:rPr>
          <w:rFonts w:ascii="Times New Roman" w:hAnsi="Times New Roman" w:cs="Times New Roman"/>
        </w:rPr>
      </w:pPr>
    </w:p>
    <w:p w:rsidR="007516DE" w:rsidRPr="007516DE" w:rsidRDefault="0012300D" w:rsidP="007516DE">
      <w:pPr>
        <w:spacing w:line="276" w:lineRule="auto"/>
        <w:rPr>
          <w:rFonts w:ascii="Times New Roman" w:hAnsi="Times New Roman" w:cs="Times New Roman"/>
        </w:rPr>
      </w:pPr>
      <w:r>
        <w:rPr>
          <w:rFonts w:ascii="Times New Roman" w:hAnsi="Times New Roman" w:cs="Times New Roman"/>
        </w:rPr>
        <w:tab/>
        <w:t>What are the main fish product markets and location of high demand?</w:t>
      </w:r>
    </w:p>
    <w:tbl>
      <w:tblPr>
        <w:tblStyle w:val="TableGrid"/>
        <w:tblW w:w="0" w:type="auto"/>
        <w:tblInd w:w="828" w:type="dxa"/>
        <w:tblLook w:val="04A0" w:firstRow="1" w:lastRow="0" w:firstColumn="1" w:lastColumn="0" w:noHBand="0" w:noVBand="1"/>
      </w:tblPr>
      <w:tblGrid>
        <w:gridCol w:w="630"/>
        <w:gridCol w:w="1620"/>
        <w:gridCol w:w="1620"/>
        <w:gridCol w:w="1800"/>
        <w:gridCol w:w="1260"/>
        <w:gridCol w:w="810"/>
      </w:tblGrid>
      <w:tr w:rsidR="00804152" w:rsidTr="0012300D">
        <w:tc>
          <w:tcPr>
            <w:tcW w:w="630" w:type="dxa"/>
          </w:tcPr>
          <w:p w:rsidR="00804152" w:rsidRDefault="00804152" w:rsidP="003C4C13">
            <w:r>
              <w:t>S/N</w:t>
            </w:r>
          </w:p>
        </w:tc>
        <w:tc>
          <w:tcPr>
            <w:tcW w:w="1620" w:type="dxa"/>
          </w:tcPr>
          <w:p w:rsidR="00804152" w:rsidRDefault="00804152" w:rsidP="003C4C13">
            <w:r>
              <w:t>Fish species</w:t>
            </w:r>
          </w:p>
        </w:tc>
        <w:tc>
          <w:tcPr>
            <w:tcW w:w="1620" w:type="dxa"/>
          </w:tcPr>
          <w:p w:rsidR="00804152" w:rsidRDefault="00804152" w:rsidP="003C4C13">
            <w:r>
              <w:t>Main market</w:t>
            </w:r>
          </w:p>
        </w:tc>
        <w:tc>
          <w:tcPr>
            <w:tcW w:w="1800" w:type="dxa"/>
          </w:tcPr>
          <w:p w:rsidR="00804152" w:rsidRDefault="00804152" w:rsidP="003C4C13">
            <w:r>
              <w:t>Location of high demand</w:t>
            </w:r>
          </w:p>
        </w:tc>
        <w:tc>
          <w:tcPr>
            <w:tcW w:w="1260" w:type="dxa"/>
          </w:tcPr>
          <w:p w:rsidR="00804152" w:rsidRDefault="00804152" w:rsidP="003C4C13">
            <w:r>
              <w:t xml:space="preserve">Volume </w:t>
            </w:r>
          </w:p>
        </w:tc>
        <w:tc>
          <w:tcPr>
            <w:tcW w:w="810" w:type="dxa"/>
          </w:tcPr>
          <w:p w:rsidR="00804152" w:rsidRDefault="00804152" w:rsidP="003C4C13">
            <w:r>
              <w:t xml:space="preserve">Costs </w:t>
            </w:r>
          </w:p>
        </w:tc>
      </w:tr>
      <w:tr w:rsidR="00804152" w:rsidTr="0012300D">
        <w:tc>
          <w:tcPr>
            <w:tcW w:w="630" w:type="dxa"/>
          </w:tcPr>
          <w:p w:rsidR="00804152" w:rsidRDefault="00804152" w:rsidP="003C4C13"/>
        </w:tc>
        <w:tc>
          <w:tcPr>
            <w:tcW w:w="1620" w:type="dxa"/>
          </w:tcPr>
          <w:p w:rsidR="00804152" w:rsidRDefault="00804152" w:rsidP="003C4C13"/>
        </w:tc>
        <w:tc>
          <w:tcPr>
            <w:tcW w:w="1620" w:type="dxa"/>
          </w:tcPr>
          <w:p w:rsidR="00804152" w:rsidRDefault="00804152" w:rsidP="003C4C13"/>
        </w:tc>
        <w:tc>
          <w:tcPr>
            <w:tcW w:w="1800" w:type="dxa"/>
          </w:tcPr>
          <w:p w:rsidR="00804152" w:rsidRDefault="00804152" w:rsidP="003C4C13"/>
        </w:tc>
        <w:tc>
          <w:tcPr>
            <w:tcW w:w="1260" w:type="dxa"/>
          </w:tcPr>
          <w:p w:rsidR="00804152" w:rsidRDefault="00804152" w:rsidP="003C4C13"/>
        </w:tc>
        <w:tc>
          <w:tcPr>
            <w:tcW w:w="810" w:type="dxa"/>
          </w:tcPr>
          <w:p w:rsidR="00804152" w:rsidRDefault="00804152" w:rsidP="003C4C13"/>
        </w:tc>
      </w:tr>
      <w:tr w:rsidR="00804152" w:rsidTr="0012300D">
        <w:tc>
          <w:tcPr>
            <w:tcW w:w="630" w:type="dxa"/>
          </w:tcPr>
          <w:p w:rsidR="00804152" w:rsidRDefault="00804152" w:rsidP="003C4C13"/>
        </w:tc>
        <w:tc>
          <w:tcPr>
            <w:tcW w:w="1620" w:type="dxa"/>
          </w:tcPr>
          <w:p w:rsidR="00804152" w:rsidRDefault="00804152" w:rsidP="003C4C13"/>
        </w:tc>
        <w:tc>
          <w:tcPr>
            <w:tcW w:w="1620" w:type="dxa"/>
          </w:tcPr>
          <w:p w:rsidR="00804152" w:rsidRDefault="00804152" w:rsidP="003C4C13"/>
        </w:tc>
        <w:tc>
          <w:tcPr>
            <w:tcW w:w="1800" w:type="dxa"/>
          </w:tcPr>
          <w:p w:rsidR="00804152" w:rsidRDefault="00804152" w:rsidP="003C4C13"/>
        </w:tc>
        <w:tc>
          <w:tcPr>
            <w:tcW w:w="1260" w:type="dxa"/>
          </w:tcPr>
          <w:p w:rsidR="00804152" w:rsidRDefault="00804152" w:rsidP="003C4C13"/>
        </w:tc>
        <w:tc>
          <w:tcPr>
            <w:tcW w:w="810" w:type="dxa"/>
          </w:tcPr>
          <w:p w:rsidR="00804152" w:rsidRDefault="00804152" w:rsidP="003C4C13"/>
        </w:tc>
      </w:tr>
      <w:tr w:rsidR="00804152" w:rsidTr="0012300D">
        <w:tc>
          <w:tcPr>
            <w:tcW w:w="630" w:type="dxa"/>
          </w:tcPr>
          <w:p w:rsidR="00804152" w:rsidRDefault="00804152" w:rsidP="003C4C13"/>
        </w:tc>
        <w:tc>
          <w:tcPr>
            <w:tcW w:w="1620" w:type="dxa"/>
          </w:tcPr>
          <w:p w:rsidR="00804152" w:rsidRDefault="00804152" w:rsidP="003C4C13"/>
        </w:tc>
        <w:tc>
          <w:tcPr>
            <w:tcW w:w="1620" w:type="dxa"/>
          </w:tcPr>
          <w:p w:rsidR="00804152" w:rsidRDefault="00804152" w:rsidP="003C4C13"/>
        </w:tc>
        <w:tc>
          <w:tcPr>
            <w:tcW w:w="1800" w:type="dxa"/>
          </w:tcPr>
          <w:p w:rsidR="00804152" w:rsidRDefault="00804152" w:rsidP="003C4C13"/>
        </w:tc>
        <w:tc>
          <w:tcPr>
            <w:tcW w:w="1260" w:type="dxa"/>
          </w:tcPr>
          <w:p w:rsidR="00804152" w:rsidRDefault="00804152" w:rsidP="003C4C13"/>
        </w:tc>
        <w:tc>
          <w:tcPr>
            <w:tcW w:w="810" w:type="dxa"/>
          </w:tcPr>
          <w:p w:rsidR="00804152" w:rsidRDefault="00804152" w:rsidP="003C4C13"/>
        </w:tc>
      </w:tr>
      <w:tr w:rsidR="00804152" w:rsidTr="0012300D">
        <w:tc>
          <w:tcPr>
            <w:tcW w:w="630" w:type="dxa"/>
          </w:tcPr>
          <w:p w:rsidR="00804152" w:rsidRDefault="00804152" w:rsidP="003C4C13"/>
        </w:tc>
        <w:tc>
          <w:tcPr>
            <w:tcW w:w="1620" w:type="dxa"/>
          </w:tcPr>
          <w:p w:rsidR="00804152" w:rsidRDefault="00804152" w:rsidP="003C4C13"/>
        </w:tc>
        <w:tc>
          <w:tcPr>
            <w:tcW w:w="1620" w:type="dxa"/>
          </w:tcPr>
          <w:p w:rsidR="00804152" w:rsidRDefault="00804152" w:rsidP="003C4C13"/>
        </w:tc>
        <w:tc>
          <w:tcPr>
            <w:tcW w:w="1800" w:type="dxa"/>
          </w:tcPr>
          <w:p w:rsidR="00804152" w:rsidRDefault="00804152" w:rsidP="003C4C13"/>
        </w:tc>
        <w:tc>
          <w:tcPr>
            <w:tcW w:w="1260" w:type="dxa"/>
          </w:tcPr>
          <w:p w:rsidR="00804152" w:rsidRDefault="00804152" w:rsidP="003C4C13"/>
        </w:tc>
        <w:tc>
          <w:tcPr>
            <w:tcW w:w="810" w:type="dxa"/>
          </w:tcPr>
          <w:p w:rsidR="00804152" w:rsidRDefault="00804152" w:rsidP="003C4C13"/>
        </w:tc>
      </w:tr>
    </w:tbl>
    <w:p w:rsidR="007516DE" w:rsidRPr="007516DE" w:rsidRDefault="007516DE" w:rsidP="007516DE">
      <w:pPr>
        <w:spacing w:line="276" w:lineRule="auto"/>
        <w:rPr>
          <w:rFonts w:ascii="Times New Roman" w:hAnsi="Times New Roman" w:cs="Times New Roman"/>
        </w:rPr>
      </w:pPr>
    </w:p>
    <w:p w:rsidR="007516DE" w:rsidRPr="0012300D" w:rsidRDefault="007516DE" w:rsidP="007516DE">
      <w:pPr>
        <w:spacing w:line="276" w:lineRule="auto"/>
        <w:rPr>
          <w:rFonts w:ascii="Times New Roman" w:hAnsi="Times New Roman" w:cs="Times New Roman"/>
          <w:b/>
          <w:i/>
        </w:rPr>
      </w:pPr>
      <w:r w:rsidRPr="0012300D">
        <w:rPr>
          <w:rFonts w:ascii="Times New Roman" w:hAnsi="Times New Roman" w:cs="Times New Roman"/>
          <w:b/>
          <w:i/>
        </w:rPr>
        <w:t>Gender roles and responsibilities at key locations associated with the main activities</w:t>
      </w:r>
    </w:p>
    <w:p w:rsidR="007516DE" w:rsidRPr="007516DE" w:rsidRDefault="0012300D" w:rsidP="007516DE">
      <w:pPr>
        <w:spacing w:line="276" w:lineRule="auto"/>
        <w:rPr>
          <w:rFonts w:ascii="Times New Roman" w:hAnsi="Times New Roman" w:cs="Times New Roman"/>
        </w:rPr>
      </w:pPr>
      <w:r>
        <w:rPr>
          <w:rFonts w:ascii="Times New Roman" w:hAnsi="Times New Roman" w:cs="Times New Roman"/>
        </w:rPr>
        <w:t>23</w:t>
      </w:r>
      <w:r w:rsidR="007516DE" w:rsidRPr="007516DE">
        <w:rPr>
          <w:rFonts w:ascii="Times New Roman" w:hAnsi="Times New Roman" w:cs="Times New Roman"/>
        </w:rPr>
        <w:t>)</w:t>
      </w:r>
      <w:r>
        <w:rPr>
          <w:rFonts w:ascii="Times New Roman" w:hAnsi="Times New Roman" w:cs="Times New Roman"/>
        </w:rPr>
        <w:tab/>
        <w:t>Gender roles at key locations</w:t>
      </w:r>
    </w:p>
    <w:tbl>
      <w:tblPr>
        <w:tblStyle w:val="TableGrid"/>
        <w:tblW w:w="0" w:type="auto"/>
        <w:tblInd w:w="828" w:type="dxa"/>
        <w:tblLook w:val="04A0" w:firstRow="1" w:lastRow="0" w:firstColumn="1" w:lastColumn="0" w:noHBand="0" w:noVBand="1"/>
      </w:tblPr>
      <w:tblGrid>
        <w:gridCol w:w="630"/>
        <w:gridCol w:w="1620"/>
        <w:gridCol w:w="1620"/>
        <w:gridCol w:w="4500"/>
      </w:tblGrid>
      <w:tr w:rsidR="0012300D" w:rsidTr="0012300D">
        <w:tc>
          <w:tcPr>
            <w:tcW w:w="630" w:type="dxa"/>
          </w:tcPr>
          <w:p w:rsidR="0012300D" w:rsidRDefault="0012300D" w:rsidP="003C4C13">
            <w:r>
              <w:t>S/N</w:t>
            </w:r>
          </w:p>
        </w:tc>
        <w:tc>
          <w:tcPr>
            <w:tcW w:w="1620" w:type="dxa"/>
          </w:tcPr>
          <w:p w:rsidR="0012300D" w:rsidRDefault="0012300D" w:rsidP="003C4C13">
            <w:r>
              <w:t>Gender</w:t>
            </w:r>
          </w:p>
        </w:tc>
        <w:tc>
          <w:tcPr>
            <w:tcW w:w="1620" w:type="dxa"/>
          </w:tcPr>
          <w:p w:rsidR="0012300D" w:rsidRDefault="0012300D" w:rsidP="003C4C13">
            <w:r>
              <w:t>Main activity</w:t>
            </w:r>
          </w:p>
        </w:tc>
        <w:tc>
          <w:tcPr>
            <w:tcW w:w="4500" w:type="dxa"/>
          </w:tcPr>
          <w:p w:rsidR="0012300D" w:rsidRDefault="0012300D" w:rsidP="003C4C13">
            <w:r>
              <w:t>Roles and Responsibilities at key location</w:t>
            </w:r>
          </w:p>
        </w:tc>
      </w:tr>
      <w:tr w:rsidR="0012300D" w:rsidTr="0012300D">
        <w:tc>
          <w:tcPr>
            <w:tcW w:w="630" w:type="dxa"/>
          </w:tcPr>
          <w:p w:rsidR="0012300D" w:rsidRDefault="0012300D" w:rsidP="003C4C13"/>
        </w:tc>
        <w:tc>
          <w:tcPr>
            <w:tcW w:w="1620" w:type="dxa"/>
          </w:tcPr>
          <w:p w:rsidR="0012300D" w:rsidRDefault="0012300D" w:rsidP="003C4C13"/>
        </w:tc>
        <w:tc>
          <w:tcPr>
            <w:tcW w:w="1620" w:type="dxa"/>
          </w:tcPr>
          <w:p w:rsidR="0012300D" w:rsidRDefault="0012300D" w:rsidP="003C4C13"/>
        </w:tc>
        <w:tc>
          <w:tcPr>
            <w:tcW w:w="4500" w:type="dxa"/>
          </w:tcPr>
          <w:p w:rsidR="0012300D" w:rsidRDefault="0012300D" w:rsidP="003C4C13"/>
        </w:tc>
      </w:tr>
      <w:tr w:rsidR="0012300D" w:rsidTr="0012300D">
        <w:tc>
          <w:tcPr>
            <w:tcW w:w="630" w:type="dxa"/>
          </w:tcPr>
          <w:p w:rsidR="0012300D" w:rsidRDefault="0012300D" w:rsidP="003C4C13"/>
        </w:tc>
        <w:tc>
          <w:tcPr>
            <w:tcW w:w="1620" w:type="dxa"/>
          </w:tcPr>
          <w:p w:rsidR="0012300D" w:rsidRDefault="0012300D" w:rsidP="003C4C13"/>
        </w:tc>
        <w:tc>
          <w:tcPr>
            <w:tcW w:w="1620" w:type="dxa"/>
          </w:tcPr>
          <w:p w:rsidR="0012300D" w:rsidRDefault="0012300D" w:rsidP="003C4C13"/>
        </w:tc>
        <w:tc>
          <w:tcPr>
            <w:tcW w:w="4500" w:type="dxa"/>
          </w:tcPr>
          <w:p w:rsidR="0012300D" w:rsidRDefault="0012300D" w:rsidP="003C4C13"/>
        </w:tc>
      </w:tr>
      <w:tr w:rsidR="0012300D" w:rsidTr="0012300D">
        <w:tc>
          <w:tcPr>
            <w:tcW w:w="630" w:type="dxa"/>
          </w:tcPr>
          <w:p w:rsidR="0012300D" w:rsidRDefault="0012300D" w:rsidP="003C4C13"/>
        </w:tc>
        <w:tc>
          <w:tcPr>
            <w:tcW w:w="1620" w:type="dxa"/>
          </w:tcPr>
          <w:p w:rsidR="0012300D" w:rsidRDefault="0012300D" w:rsidP="003C4C13"/>
        </w:tc>
        <w:tc>
          <w:tcPr>
            <w:tcW w:w="1620" w:type="dxa"/>
          </w:tcPr>
          <w:p w:rsidR="0012300D" w:rsidRDefault="0012300D" w:rsidP="003C4C13"/>
        </w:tc>
        <w:tc>
          <w:tcPr>
            <w:tcW w:w="4500" w:type="dxa"/>
          </w:tcPr>
          <w:p w:rsidR="0012300D" w:rsidRDefault="0012300D" w:rsidP="003C4C13"/>
        </w:tc>
      </w:tr>
    </w:tbl>
    <w:p w:rsidR="007516DE" w:rsidRPr="007516DE" w:rsidRDefault="007516DE" w:rsidP="007516DE">
      <w:pPr>
        <w:spacing w:line="276" w:lineRule="auto"/>
        <w:rPr>
          <w:rFonts w:ascii="Times New Roman" w:hAnsi="Times New Roman" w:cs="Times New Roman"/>
        </w:rPr>
      </w:pPr>
    </w:p>
    <w:p w:rsidR="007516DE" w:rsidRPr="0012300D" w:rsidRDefault="007516DE" w:rsidP="007516DE">
      <w:pPr>
        <w:spacing w:line="276" w:lineRule="auto"/>
        <w:rPr>
          <w:rFonts w:ascii="Times New Roman" w:hAnsi="Times New Roman" w:cs="Times New Roman"/>
          <w:b/>
          <w:i/>
        </w:rPr>
      </w:pPr>
      <w:r w:rsidRPr="0012300D">
        <w:rPr>
          <w:rFonts w:ascii="Times New Roman" w:hAnsi="Times New Roman" w:cs="Times New Roman"/>
          <w:b/>
          <w:i/>
        </w:rPr>
        <w:t>Policies and regulations influencing informal fish trade</w:t>
      </w:r>
    </w:p>
    <w:p w:rsidR="007516DE" w:rsidRPr="007516DE" w:rsidRDefault="007516DE" w:rsidP="007516DE">
      <w:pPr>
        <w:spacing w:line="276" w:lineRule="auto"/>
        <w:rPr>
          <w:rFonts w:ascii="Times New Roman" w:hAnsi="Times New Roman" w:cs="Times New Roman"/>
        </w:rPr>
      </w:pPr>
      <w:r w:rsidRPr="007516DE">
        <w:rPr>
          <w:rFonts w:ascii="Times New Roman" w:hAnsi="Times New Roman" w:cs="Times New Roman"/>
        </w:rPr>
        <w:t xml:space="preserve"> 24.) </w:t>
      </w:r>
    </w:p>
    <w:p w:rsidR="007516DE" w:rsidRPr="007516DE" w:rsidRDefault="007516DE" w:rsidP="0012300D">
      <w:pPr>
        <w:spacing w:line="276" w:lineRule="auto"/>
        <w:ind w:left="720"/>
        <w:rPr>
          <w:rFonts w:ascii="Times New Roman" w:hAnsi="Times New Roman" w:cs="Times New Roman"/>
        </w:rPr>
      </w:pPr>
      <w:r w:rsidRPr="007516DE">
        <w:rPr>
          <w:rFonts w:ascii="Times New Roman" w:hAnsi="Times New Roman" w:cs="Times New Roman"/>
        </w:rPr>
        <w:t>i.</w:t>
      </w:r>
      <w:r w:rsidRPr="007516DE">
        <w:rPr>
          <w:rFonts w:ascii="Times New Roman" w:hAnsi="Times New Roman" w:cs="Times New Roman"/>
        </w:rPr>
        <w:tab/>
        <w:t>Are policy makers aware of the actual situation of the informal fish trade?</w:t>
      </w:r>
    </w:p>
    <w:p w:rsidR="007516DE" w:rsidRPr="007516DE" w:rsidRDefault="007516DE" w:rsidP="0012300D">
      <w:pPr>
        <w:spacing w:line="276" w:lineRule="auto"/>
        <w:ind w:left="720"/>
        <w:rPr>
          <w:rFonts w:ascii="Times New Roman" w:hAnsi="Times New Roman" w:cs="Times New Roman"/>
        </w:rPr>
      </w:pPr>
      <w:r w:rsidRPr="007516DE">
        <w:rPr>
          <w:rFonts w:ascii="Times New Roman" w:hAnsi="Times New Roman" w:cs="Times New Roman"/>
        </w:rPr>
        <w:t>ii.</w:t>
      </w:r>
      <w:r w:rsidRPr="007516DE">
        <w:rPr>
          <w:rFonts w:ascii="Times New Roman" w:hAnsi="Times New Roman" w:cs="Times New Roman"/>
        </w:rPr>
        <w:tab/>
        <w:t>Do informal fish trades adhere to this policies and regulations?</w:t>
      </w:r>
    </w:p>
    <w:p w:rsidR="007516DE" w:rsidRPr="007516DE" w:rsidRDefault="007516DE" w:rsidP="0012300D">
      <w:pPr>
        <w:spacing w:line="276" w:lineRule="auto"/>
        <w:ind w:left="720"/>
        <w:rPr>
          <w:rFonts w:ascii="Times New Roman" w:hAnsi="Times New Roman" w:cs="Times New Roman"/>
        </w:rPr>
      </w:pPr>
      <w:r w:rsidRPr="007516DE">
        <w:rPr>
          <w:rFonts w:ascii="Times New Roman" w:hAnsi="Times New Roman" w:cs="Times New Roman"/>
        </w:rPr>
        <w:t>iii.</w:t>
      </w:r>
      <w:r w:rsidRPr="007516DE">
        <w:rPr>
          <w:rFonts w:ascii="Times New Roman" w:hAnsi="Times New Roman" w:cs="Times New Roman"/>
        </w:rPr>
        <w:tab/>
        <w:t>Why do traders use informal channels?</w:t>
      </w:r>
    </w:p>
    <w:p w:rsidR="009955F5" w:rsidRPr="000D1100" w:rsidRDefault="007516DE" w:rsidP="0012300D">
      <w:pPr>
        <w:spacing w:line="276" w:lineRule="auto"/>
        <w:ind w:left="720"/>
        <w:rPr>
          <w:rFonts w:ascii="Times New Roman" w:hAnsi="Times New Roman" w:cs="Times New Roman"/>
        </w:rPr>
      </w:pPr>
      <w:r w:rsidRPr="007516DE">
        <w:rPr>
          <w:rFonts w:ascii="Times New Roman" w:hAnsi="Times New Roman" w:cs="Times New Roman"/>
        </w:rPr>
        <w:t>iv.</w:t>
      </w:r>
      <w:r w:rsidRPr="007516DE">
        <w:rPr>
          <w:rFonts w:ascii="Times New Roman" w:hAnsi="Times New Roman" w:cs="Times New Roman"/>
        </w:rPr>
        <w:tab/>
        <w:t>Do political dynamics influence informal trade? How?</w:t>
      </w:r>
    </w:p>
    <w:p w:rsidR="00756A92" w:rsidRDefault="00756A92" w:rsidP="006F60A4"/>
    <w:p w:rsidR="006F60A4" w:rsidRDefault="00756A92" w:rsidP="006F60A4">
      <w:r>
        <w:lastRenderedPageBreak/>
        <w:t xml:space="preserve">Appendix 2: </w:t>
      </w:r>
      <w:r w:rsidR="006F60A4">
        <w:t xml:space="preserve">Explanation for the questions formulation </w:t>
      </w:r>
    </w:p>
    <w:p w:rsidR="006F60A4" w:rsidRDefault="006F60A4" w:rsidP="006F60A4"/>
    <w:tbl>
      <w:tblPr>
        <w:tblStyle w:val="TableGrid"/>
        <w:tblW w:w="0" w:type="auto"/>
        <w:tblLook w:val="04A0" w:firstRow="1" w:lastRow="0" w:firstColumn="1" w:lastColumn="0" w:noHBand="0" w:noVBand="1"/>
      </w:tblPr>
      <w:tblGrid>
        <w:gridCol w:w="648"/>
        <w:gridCol w:w="3801"/>
        <w:gridCol w:w="4518"/>
      </w:tblGrid>
      <w:tr w:rsidR="006F60A4" w:rsidRPr="0046302E" w:rsidTr="003C4C13">
        <w:tc>
          <w:tcPr>
            <w:tcW w:w="648" w:type="dxa"/>
            <w:shd w:val="clear" w:color="auto" w:fill="BFBFBF" w:themeFill="background1" w:themeFillShade="BF"/>
          </w:tcPr>
          <w:p w:rsidR="006F60A4" w:rsidRPr="0046302E" w:rsidRDefault="006F60A4" w:rsidP="003C4C13">
            <w:pPr>
              <w:rPr>
                <w:b/>
              </w:rPr>
            </w:pPr>
            <w:r w:rsidRPr="0046302E">
              <w:rPr>
                <w:b/>
              </w:rPr>
              <w:t>S/N</w:t>
            </w:r>
          </w:p>
        </w:tc>
        <w:tc>
          <w:tcPr>
            <w:tcW w:w="3690" w:type="dxa"/>
            <w:shd w:val="clear" w:color="auto" w:fill="BFBFBF" w:themeFill="background1" w:themeFillShade="BF"/>
          </w:tcPr>
          <w:p w:rsidR="006F60A4" w:rsidRPr="0046302E" w:rsidRDefault="006F60A4" w:rsidP="003C4C13">
            <w:pPr>
              <w:rPr>
                <w:b/>
              </w:rPr>
            </w:pPr>
            <w:r w:rsidRPr="0046302E">
              <w:rPr>
                <w:b/>
              </w:rPr>
              <w:t>Question</w:t>
            </w:r>
          </w:p>
        </w:tc>
        <w:tc>
          <w:tcPr>
            <w:tcW w:w="4518" w:type="dxa"/>
            <w:shd w:val="clear" w:color="auto" w:fill="BFBFBF" w:themeFill="background1" w:themeFillShade="BF"/>
            <w:vAlign w:val="center"/>
          </w:tcPr>
          <w:p w:rsidR="006F60A4" w:rsidRPr="0046302E" w:rsidRDefault="006F60A4" w:rsidP="003C4C13">
            <w:pPr>
              <w:rPr>
                <w:b/>
              </w:rPr>
            </w:pPr>
            <w:r w:rsidRPr="0046302E">
              <w:rPr>
                <w:b/>
              </w:rPr>
              <w:t>Reasons for the question</w:t>
            </w:r>
          </w:p>
        </w:tc>
      </w:tr>
      <w:tr w:rsidR="006F60A4" w:rsidTr="003C4C13">
        <w:tc>
          <w:tcPr>
            <w:tcW w:w="648" w:type="dxa"/>
          </w:tcPr>
          <w:p w:rsidR="006F60A4" w:rsidRDefault="006F60A4" w:rsidP="003C4C13">
            <w:r>
              <w:t>Q1</w:t>
            </w:r>
          </w:p>
        </w:tc>
        <w:tc>
          <w:tcPr>
            <w:tcW w:w="3690" w:type="dxa"/>
          </w:tcPr>
          <w:p w:rsidR="006F60A4" w:rsidRDefault="006F60A4" w:rsidP="003C4C13">
            <w:r>
              <w:t>Respondent ID</w:t>
            </w:r>
          </w:p>
        </w:tc>
        <w:tc>
          <w:tcPr>
            <w:tcW w:w="4518" w:type="dxa"/>
            <w:vAlign w:val="center"/>
          </w:tcPr>
          <w:p w:rsidR="006F60A4" w:rsidRDefault="006F60A4" w:rsidP="003C4C13">
            <w:r>
              <w:t xml:space="preserve">It is important to give </w:t>
            </w:r>
            <w:proofErr w:type="gramStart"/>
            <w:r>
              <w:t>each respondent identification</w:t>
            </w:r>
            <w:proofErr w:type="gramEnd"/>
            <w:r>
              <w:t>. This is necessary especially if the questionnaire has to be revisited during analysis</w:t>
            </w:r>
          </w:p>
        </w:tc>
      </w:tr>
      <w:tr w:rsidR="006F60A4" w:rsidTr="003C4C13">
        <w:tc>
          <w:tcPr>
            <w:tcW w:w="648" w:type="dxa"/>
          </w:tcPr>
          <w:p w:rsidR="006F60A4" w:rsidRDefault="006F60A4" w:rsidP="003C4C13">
            <w:r>
              <w:t>Q2</w:t>
            </w:r>
          </w:p>
        </w:tc>
        <w:tc>
          <w:tcPr>
            <w:tcW w:w="3690" w:type="dxa"/>
          </w:tcPr>
          <w:p w:rsidR="006F60A4" w:rsidRDefault="006F60A4" w:rsidP="003C4C13">
            <w:r>
              <w:t>Country</w:t>
            </w:r>
          </w:p>
        </w:tc>
        <w:tc>
          <w:tcPr>
            <w:tcW w:w="4518" w:type="dxa"/>
            <w:vAlign w:val="center"/>
          </w:tcPr>
          <w:p w:rsidR="006F60A4" w:rsidRDefault="006F60A4" w:rsidP="003C4C13">
            <w:r>
              <w:t>Sometimes respondent may originate from a country other than the one which he is located at the time of interview. Thus it is important to know his country</w:t>
            </w:r>
          </w:p>
        </w:tc>
      </w:tr>
      <w:tr w:rsidR="006F60A4" w:rsidTr="003C4C13">
        <w:tc>
          <w:tcPr>
            <w:tcW w:w="648" w:type="dxa"/>
          </w:tcPr>
          <w:p w:rsidR="006F60A4" w:rsidRDefault="006F60A4" w:rsidP="003C4C13">
            <w:r>
              <w:t>Q3</w:t>
            </w:r>
          </w:p>
        </w:tc>
        <w:tc>
          <w:tcPr>
            <w:tcW w:w="3690" w:type="dxa"/>
          </w:tcPr>
          <w:p w:rsidR="006F60A4" w:rsidRDefault="006F60A4" w:rsidP="003C4C13">
            <w:r>
              <w:t>Region/Province/District/County/</w:t>
            </w:r>
          </w:p>
        </w:tc>
        <w:tc>
          <w:tcPr>
            <w:tcW w:w="4518" w:type="dxa"/>
            <w:vAlign w:val="center"/>
          </w:tcPr>
          <w:p w:rsidR="006F60A4" w:rsidRDefault="006F60A4" w:rsidP="003C4C13">
            <w:r>
              <w:t>Countries are sub-divided into smaller units after the national boundary. The study should identify where the respondent comes from in that particular country</w:t>
            </w:r>
          </w:p>
        </w:tc>
      </w:tr>
      <w:tr w:rsidR="006F60A4" w:rsidTr="003C4C13">
        <w:tc>
          <w:tcPr>
            <w:tcW w:w="648" w:type="dxa"/>
          </w:tcPr>
          <w:p w:rsidR="006F60A4" w:rsidRDefault="006F60A4" w:rsidP="003C4C13">
            <w:r>
              <w:t>Q4</w:t>
            </w:r>
          </w:p>
        </w:tc>
        <w:tc>
          <w:tcPr>
            <w:tcW w:w="3690" w:type="dxa"/>
          </w:tcPr>
          <w:p w:rsidR="006F60A4" w:rsidRDefault="006F60A4" w:rsidP="003C4C13">
            <w:r w:rsidRPr="00FF4820">
              <w:t>Location of respondent</w:t>
            </w:r>
          </w:p>
        </w:tc>
        <w:tc>
          <w:tcPr>
            <w:tcW w:w="4518" w:type="dxa"/>
            <w:vAlign w:val="center"/>
          </w:tcPr>
          <w:p w:rsidR="006F60A4" w:rsidRDefault="006F60A4" w:rsidP="003C4C13">
            <w:r>
              <w:t>This question focuses on the location of respondent at the time of interview</w:t>
            </w:r>
          </w:p>
        </w:tc>
      </w:tr>
      <w:tr w:rsidR="006F60A4" w:rsidTr="003C4C13">
        <w:tc>
          <w:tcPr>
            <w:tcW w:w="648" w:type="dxa"/>
          </w:tcPr>
          <w:p w:rsidR="006F60A4" w:rsidRDefault="006F60A4" w:rsidP="003C4C13">
            <w:r>
              <w:t>Q5</w:t>
            </w:r>
          </w:p>
        </w:tc>
        <w:tc>
          <w:tcPr>
            <w:tcW w:w="3690" w:type="dxa"/>
          </w:tcPr>
          <w:p w:rsidR="006F60A4" w:rsidRDefault="006F60A4" w:rsidP="003C4C13">
            <w:r>
              <w:t>Type of respondent’s activity/ occupation</w:t>
            </w:r>
          </w:p>
        </w:tc>
        <w:tc>
          <w:tcPr>
            <w:tcW w:w="4518" w:type="dxa"/>
            <w:vAlign w:val="center"/>
          </w:tcPr>
          <w:p w:rsidR="006F60A4" w:rsidRDefault="006F60A4" w:rsidP="003C4C13">
            <w:r>
              <w:t xml:space="preserve">Within the informal trade there are several players. The respondent should be </w:t>
            </w:r>
          </w:p>
        </w:tc>
      </w:tr>
      <w:tr w:rsidR="006F60A4" w:rsidTr="003C4C13">
        <w:tc>
          <w:tcPr>
            <w:tcW w:w="648" w:type="dxa"/>
          </w:tcPr>
          <w:p w:rsidR="006F60A4" w:rsidRDefault="006F60A4" w:rsidP="003C4C13">
            <w:r>
              <w:t>Q6</w:t>
            </w:r>
          </w:p>
        </w:tc>
        <w:tc>
          <w:tcPr>
            <w:tcW w:w="3690" w:type="dxa"/>
          </w:tcPr>
          <w:p w:rsidR="006F60A4" w:rsidRDefault="006F60A4" w:rsidP="003C4C13">
            <w:r>
              <w:t>Respondent gender (male/female) and age</w:t>
            </w:r>
          </w:p>
        </w:tc>
        <w:tc>
          <w:tcPr>
            <w:tcW w:w="4518" w:type="dxa"/>
            <w:vAlign w:val="center"/>
          </w:tcPr>
          <w:p w:rsidR="006F60A4" w:rsidRDefault="006F60A4" w:rsidP="003C4C13">
            <w:r>
              <w:t xml:space="preserve">It is important to know if women are participating in the informal regional fisheries trade </w:t>
            </w:r>
          </w:p>
        </w:tc>
      </w:tr>
      <w:tr w:rsidR="006F60A4" w:rsidTr="003C4C13">
        <w:tc>
          <w:tcPr>
            <w:tcW w:w="648" w:type="dxa"/>
          </w:tcPr>
          <w:p w:rsidR="006F60A4" w:rsidRDefault="006F60A4" w:rsidP="003C4C13">
            <w:r>
              <w:t>Q7</w:t>
            </w:r>
          </w:p>
        </w:tc>
        <w:tc>
          <w:tcPr>
            <w:tcW w:w="3690" w:type="dxa"/>
          </w:tcPr>
          <w:p w:rsidR="006F60A4" w:rsidRDefault="006F60A4" w:rsidP="003C4C13">
            <w:r w:rsidRPr="00FF4820">
              <w:t>Please indicate fish species traded informally in the region</w:t>
            </w:r>
          </w:p>
        </w:tc>
        <w:tc>
          <w:tcPr>
            <w:tcW w:w="4518" w:type="dxa"/>
            <w:vMerge w:val="restart"/>
            <w:vAlign w:val="center"/>
          </w:tcPr>
          <w:p w:rsidR="006F60A4" w:rsidRDefault="006F60A4" w:rsidP="003C4C13">
            <w:r>
              <w:t>Knowing the fish species traded will help in designing a management regime for the species</w:t>
            </w:r>
          </w:p>
        </w:tc>
      </w:tr>
      <w:tr w:rsidR="006F60A4" w:rsidTr="003C4C13">
        <w:tc>
          <w:tcPr>
            <w:tcW w:w="648" w:type="dxa"/>
          </w:tcPr>
          <w:p w:rsidR="006F60A4" w:rsidRDefault="006F60A4" w:rsidP="003C4C13">
            <w:r>
              <w:t>Q8</w:t>
            </w:r>
          </w:p>
        </w:tc>
        <w:tc>
          <w:tcPr>
            <w:tcW w:w="3690" w:type="dxa"/>
          </w:tcPr>
          <w:p w:rsidR="006F60A4" w:rsidRPr="00FF4820" w:rsidRDefault="006F60A4" w:rsidP="003C4C13">
            <w:r>
              <w:t>Why are these fish species preferred in the informal trade?</w:t>
            </w:r>
          </w:p>
        </w:tc>
        <w:tc>
          <w:tcPr>
            <w:tcW w:w="4518" w:type="dxa"/>
            <w:vMerge/>
            <w:vAlign w:val="center"/>
          </w:tcPr>
          <w:p w:rsidR="006F60A4" w:rsidRDefault="006F60A4" w:rsidP="003C4C13"/>
        </w:tc>
      </w:tr>
      <w:tr w:rsidR="006F60A4" w:rsidTr="003C4C13">
        <w:tc>
          <w:tcPr>
            <w:tcW w:w="648" w:type="dxa"/>
          </w:tcPr>
          <w:p w:rsidR="006F60A4" w:rsidRDefault="006F60A4" w:rsidP="003C4C13">
            <w:r>
              <w:t>Q9</w:t>
            </w:r>
          </w:p>
        </w:tc>
        <w:tc>
          <w:tcPr>
            <w:tcW w:w="3690" w:type="dxa"/>
          </w:tcPr>
          <w:p w:rsidR="006F60A4" w:rsidRPr="00FF4820" w:rsidRDefault="006F60A4" w:rsidP="003C4C13">
            <w:r>
              <w:t>List the types of activities in the informal regional fish trade</w:t>
            </w:r>
          </w:p>
        </w:tc>
        <w:tc>
          <w:tcPr>
            <w:tcW w:w="4518" w:type="dxa"/>
            <w:vAlign w:val="center"/>
          </w:tcPr>
          <w:p w:rsidR="006F60A4" w:rsidRDefault="006F60A4" w:rsidP="003C4C13">
            <w:r>
              <w:t>This will inform on the activities that constitute informal regional fish trade</w:t>
            </w:r>
          </w:p>
        </w:tc>
      </w:tr>
      <w:tr w:rsidR="006F60A4" w:rsidTr="003C4C13">
        <w:tc>
          <w:tcPr>
            <w:tcW w:w="648" w:type="dxa"/>
          </w:tcPr>
          <w:p w:rsidR="006F60A4" w:rsidRDefault="006F60A4" w:rsidP="003C4C13">
            <w:r>
              <w:t>Q10</w:t>
            </w:r>
          </w:p>
        </w:tc>
        <w:tc>
          <w:tcPr>
            <w:tcW w:w="3690" w:type="dxa"/>
          </w:tcPr>
          <w:p w:rsidR="006F60A4" w:rsidRPr="00FF4820" w:rsidRDefault="006F60A4" w:rsidP="003C4C13">
            <w:r>
              <w:t>What do women do mostly in informal regional fish trade?</w:t>
            </w:r>
          </w:p>
        </w:tc>
        <w:tc>
          <w:tcPr>
            <w:tcW w:w="4518" w:type="dxa"/>
            <w:vAlign w:val="center"/>
          </w:tcPr>
          <w:p w:rsidR="006F60A4" w:rsidRDefault="006F60A4" w:rsidP="003C4C13">
            <w:r>
              <w:t>This will inform on the activities that women actually do</w:t>
            </w:r>
          </w:p>
        </w:tc>
      </w:tr>
      <w:tr w:rsidR="006F60A4" w:rsidTr="003C4C13">
        <w:tc>
          <w:tcPr>
            <w:tcW w:w="648" w:type="dxa"/>
          </w:tcPr>
          <w:p w:rsidR="006F60A4" w:rsidRDefault="006F60A4" w:rsidP="003C4C13">
            <w:r>
              <w:t>Q11</w:t>
            </w:r>
          </w:p>
        </w:tc>
        <w:tc>
          <w:tcPr>
            <w:tcW w:w="3690" w:type="dxa"/>
          </w:tcPr>
          <w:p w:rsidR="006F60A4" w:rsidRPr="00FF4820" w:rsidRDefault="006F60A4" w:rsidP="003C4C13">
            <w:r>
              <w:t>Name the fishing water body from which fish species informally crossing the border come from</w:t>
            </w:r>
          </w:p>
        </w:tc>
        <w:tc>
          <w:tcPr>
            <w:tcW w:w="4518" w:type="dxa"/>
            <w:vAlign w:val="center"/>
          </w:tcPr>
          <w:p w:rsidR="006F60A4" w:rsidRDefault="006F60A4" w:rsidP="003C4C13">
            <w:r>
              <w:t>This question is intended to identify the source of the fish so as to help in monitoring the stocks and designing a management regime</w:t>
            </w:r>
          </w:p>
        </w:tc>
      </w:tr>
      <w:tr w:rsidR="006F60A4" w:rsidTr="003C4C13">
        <w:tc>
          <w:tcPr>
            <w:tcW w:w="648" w:type="dxa"/>
          </w:tcPr>
          <w:p w:rsidR="006F60A4" w:rsidRDefault="006F60A4" w:rsidP="003C4C13">
            <w:r>
              <w:t>Q12</w:t>
            </w:r>
          </w:p>
        </w:tc>
        <w:tc>
          <w:tcPr>
            <w:tcW w:w="3690" w:type="dxa"/>
          </w:tcPr>
          <w:p w:rsidR="006F60A4" w:rsidRPr="00FF4820" w:rsidRDefault="006F60A4" w:rsidP="003C4C13">
            <w:r>
              <w:t>Which fish species crosses the border in large quantities?</w:t>
            </w:r>
          </w:p>
        </w:tc>
        <w:tc>
          <w:tcPr>
            <w:tcW w:w="4518" w:type="dxa"/>
            <w:vAlign w:val="center"/>
          </w:tcPr>
          <w:p w:rsidR="006F60A4" w:rsidRDefault="006F60A4" w:rsidP="003C4C13">
            <w:r>
              <w:t>Knowing the fish species traded will help in designing a management regime for the species</w:t>
            </w:r>
          </w:p>
        </w:tc>
      </w:tr>
      <w:tr w:rsidR="006F60A4" w:rsidTr="003C4C13">
        <w:tc>
          <w:tcPr>
            <w:tcW w:w="648" w:type="dxa"/>
          </w:tcPr>
          <w:p w:rsidR="006F60A4" w:rsidRDefault="006F60A4" w:rsidP="003C4C13">
            <w:r>
              <w:t>Q13</w:t>
            </w:r>
          </w:p>
        </w:tc>
        <w:tc>
          <w:tcPr>
            <w:tcW w:w="3690" w:type="dxa"/>
          </w:tcPr>
          <w:p w:rsidR="006F60A4" w:rsidRPr="00FF4820" w:rsidRDefault="006F60A4" w:rsidP="003C4C13">
            <w:r>
              <w:t xml:space="preserve">Which trade </w:t>
            </w:r>
            <w:proofErr w:type="gramStart"/>
            <w:r>
              <w:t>channels is</w:t>
            </w:r>
            <w:proofErr w:type="gramEnd"/>
            <w:r>
              <w:t xml:space="preserve"> frequently used for each fish species traded informally in the corridor?</w:t>
            </w:r>
          </w:p>
        </w:tc>
        <w:tc>
          <w:tcPr>
            <w:tcW w:w="4518" w:type="dxa"/>
            <w:vAlign w:val="center"/>
          </w:tcPr>
          <w:p w:rsidR="006F60A4" w:rsidRDefault="006F60A4" w:rsidP="003C4C13">
            <w:r>
              <w:t>Knowing the routes will enable estimation of quantities of fish that crosses the border</w:t>
            </w:r>
          </w:p>
        </w:tc>
      </w:tr>
      <w:tr w:rsidR="006F60A4" w:rsidTr="003C4C13">
        <w:tc>
          <w:tcPr>
            <w:tcW w:w="648" w:type="dxa"/>
          </w:tcPr>
          <w:p w:rsidR="006F60A4" w:rsidRDefault="006F60A4" w:rsidP="003C4C13">
            <w:r>
              <w:t>Q14</w:t>
            </w:r>
          </w:p>
        </w:tc>
        <w:tc>
          <w:tcPr>
            <w:tcW w:w="3690" w:type="dxa"/>
          </w:tcPr>
          <w:p w:rsidR="006F60A4" w:rsidRPr="00FF4820" w:rsidRDefault="006F60A4" w:rsidP="003C4C13">
            <w:r>
              <w:t>Which transportation means among the mentioned above is most efficient and cheap?</w:t>
            </w:r>
          </w:p>
        </w:tc>
        <w:tc>
          <w:tcPr>
            <w:tcW w:w="4518" w:type="dxa"/>
            <w:vAlign w:val="center"/>
          </w:tcPr>
          <w:p w:rsidR="006F60A4" w:rsidRDefault="006F60A4" w:rsidP="003C4C13">
            <w:r>
              <w:t>This will help in calculating the profitability level and also fish quality</w:t>
            </w:r>
          </w:p>
        </w:tc>
      </w:tr>
      <w:tr w:rsidR="006F60A4" w:rsidTr="003C4C13">
        <w:tc>
          <w:tcPr>
            <w:tcW w:w="648" w:type="dxa"/>
          </w:tcPr>
          <w:p w:rsidR="006F60A4" w:rsidRDefault="006F60A4" w:rsidP="003C4C13">
            <w:r>
              <w:lastRenderedPageBreak/>
              <w:t>Q15</w:t>
            </w:r>
          </w:p>
        </w:tc>
        <w:tc>
          <w:tcPr>
            <w:tcW w:w="3690" w:type="dxa"/>
          </w:tcPr>
          <w:p w:rsidR="006F60A4" w:rsidRPr="00FF4820" w:rsidRDefault="006F60A4" w:rsidP="003C4C13">
            <w:r>
              <w:t>What fish products are in higher demand (list according to demand level)</w:t>
            </w:r>
          </w:p>
        </w:tc>
        <w:tc>
          <w:tcPr>
            <w:tcW w:w="4518" w:type="dxa"/>
            <w:vAlign w:val="center"/>
          </w:tcPr>
          <w:p w:rsidR="006F60A4" w:rsidRDefault="006F60A4" w:rsidP="003C4C13">
            <w:r>
              <w:t>Knowing the products traded will help in designing a management regime for the species</w:t>
            </w:r>
          </w:p>
        </w:tc>
      </w:tr>
      <w:tr w:rsidR="006F60A4" w:rsidTr="003C4C13">
        <w:tc>
          <w:tcPr>
            <w:tcW w:w="648" w:type="dxa"/>
          </w:tcPr>
          <w:p w:rsidR="006F60A4" w:rsidRDefault="006F60A4" w:rsidP="003C4C13">
            <w:r>
              <w:t>Q16</w:t>
            </w:r>
          </w:p>
        </w:tc>
        <w:tc>
          <w:tcPr>
            <w:tcW w:w="3690" w:type="dxa"/>
          </w:tcPr>
          <w:p w:rsidR="006F60A4" w:rsidRPr="00FF4820" w:rsidRDefault="006F60A4" w:rsidP="003C4C13">
            <w:r>
              <w:t>What are the processing stages for the fish products that are in high demand?</w:t>
            </w:r>
          </w:p>
        </w:tc>
        <w:tc>
          <w:tcPr>
            <w:tcW w:w="4518" w:type="dxa"/>
            <w:vAlign w:val="center"/>
          </w:tcPr>
          <w:p w:rsidR="006F60A4" w:rsidRDefault="006F60A4" w:rsidP="003C4C13">
            <w:r>
              <w:t>Knowing the state in which is demanded and the quality of processing</w:t>
            </w:r>
          </w:p>
        </w:tc>
      </w:tr>
      <w:tr w:rsidR="006F60A4" w:rsidTr="003C4C13">
        <w:tc>
          <w:tcPr>
            <w:tcW w:w="648" w:type="dxa"/>
          </w:tcPr>
          <w:p w:rsidR="006F60A4" w:rsidRDefault="006F60A4" w:rsidP="003C4C13">
            <w:r>
              <w:t>Q17</w:t>
            </w:r>
          </w:p>
        </w:tc>
        <w:tc>
          <w:tcPr>
            <w:tcW w:w="3690" w:type="dxa"/>
          </w:tcPr>
          <w:p w:rsidR="006F60A4" w:rsidRPr="00FF4820" w:rsidRDefault="006F60A4" w:rsidP="003C4C13">
            <w:r>
              <w:t>Quantify number of people involved in the informal regional fish trade</w:t>
            </w:r>
          </w:p>
        </w:tc>
        <w:tc>
          <w:tcPr>
            <w:tcW w:w="4518" w:type="dxa"/>
            <w:vAlign w:val="center"/>
          </w:tcPr>
          <w:p w:rsidR="006F60A4" w:rsidRDefault="006F60A4" w:rsidP="003C4C13">
            <w:r>
              <w:t>Knowing the level of employment that informal regional fish trade provides</w:t>
            </w:r>
          </w:p>
        </w:tc>
      </w:tr>
      <w:tr w:rsidR="006F60A4" w:rsidTr="003C4C13">
        <w:tc>
          <w:tcPr>
            <w:tcW w:w="648" w:type="dxa"/>
          </w:tcPr>
          <w:p w:rsidR="006F60A4" w:rsidRDefault="006F60A4" w:rsidP="003C4C13">
            <w:r>
              <w:t>Q18</w:t>
            </w:r>
          </w:p>
        </w:tc>
        <w:tc>
          <w:tcPr>
            <w:tcW w:w="3690" w:type="dxa"/>
          </w:tcPr>
          <w:p w:rsidR="006F60A4" w:rsidRPr="00FF4820" w:rsidRDefault="006F60A4" w:rsidP="003C4C13">
            <w:r>
              <w:t>What quantity of fish species do you transport through informal channels per trip?</w:t>
            </w:r>
          </w:p>
        </w:tc>
        <w:tc>
          <w:tcPr>
            <w:tcW w:w="4518" w:type="dxa"/>
            <w:vAlign w:val="center"/>
          </w:tcPr>
          <w:p w:rsidR="006F60A4" w:rsidRDefault="006F60A4" w:rsidP="003C4C13">
            <w:r>
              <w:t>Knowing the fish species traded will help in designing a management regime for the species</w:t>
            </w:r>
          </w:p>
        </w:tc>
      </w:tr>
      <w:tr w:rsidR="006F60A4" w:rsidTr="003C4C13">
        <w:tc>
          <w:tcPr>
            <w:tcW w:w="648" w:type="dxa"/>
          </w:tcPr>
          <w:p w:rsidR="006F60A4" w:rsidRDefault="006F60A4" w:rsidP="003C4C13">
            <w:r>
              <w:t>Q19</w:t>
            </w:r>
          </w:p>
        </w:tc>
        <w:tc>
          <w:tcPr>
            <w:tcW w:w="3690" w:type="dxa"/>
          </w:tcPr>
          <w:p w:rsidR="006F60A4" w:rsidRPr="00FF4820" w:rsidRDefault="006F60A4" w:rsidP="003C4C13">
            <w:r>
              <w:t>Which product has the highest value (price)?</w:t>
            </w:r>
          </w:p>
        </w:tc>
        <w:tc>
          <w:tcPr>
            <w:tcW w:w="4518" w:type="dxa"/>
            <w:vMerge w:val="restart"/>
            <w:vAlign w:val="center"/>
          </w:tcPr>
          <w:p w:rsidR="006F60A4" w:rsidRDefault="006F60A4" w:rsidP="003C4C13">
            <w:r>
              <w:t>This is to assist in the calculation of contribution of informal regional fish trade to economic growth</w:t>
            </w:r>
          </w:p>
        </w:tc>
      </w:tr>
      <w:tr w:rsidR="006F60A4" w:rsidTr="003C4C13">
        <w:tc>
          <w:tcPr>
            <w:tcW w:w="648" w:type="dxa"/>
          </w:tcPr>
          <w:p w:rsidR="006F60A4" w:rsidRDefault="006F60A4" w:rsidP="003C4C13">
            <w:r>
              <w:t>Q20</w:t>
            </w:r>
          </w:p>
        </w:tc>
        <w:tc>
          <w:tcPr>
            <w:tcW w:w="3690" w:type="dxa"/>
          </w:tcPr>
          <w:p w:rsidR="006F60A4" w:rsidRPr="00FF4820" w:rsidRDefault="006F60A4" w:rsidP="003C4C13">
            <w:r>
              <w:t>What are the estimated costs and incomes of operation for taking fish through the informal channels?</w:t>
            </w:r>
          </w:p>
        </w:tc>
        <w:tc>
          <w:tcPr>
            <w:tcW w:w="4518" w:type="dxa"/>
            <w:vMerge/>
            <w:vAlign w:val="center"/>
          </w:tcPr>
          <w:p w:rsidR="006F60A4" w:rsidRDefault="006F60A4" w:rsidP="003C4C13"/>
        </w:tc>
      </w:tr>
      <w:tr w:rsidR="006F60A4" w:rsidTr="003C4C13">
        <w:tc>
          <w:tcPr>
            <w:tcW w:w="648" w:type="dxa"/>
          </w:tcPr>
          <w:p w:rsidR="006F60A4" w:rsidRDefault="006F60A4" w:rsidP="003C4C13">
            <w:r>
              <w:t>Q21</w:t>
            </w:r>
          </w:p>
        </w:tc>
        <w:tc>
          <w:tcPr>
            <w:tcW w:w="3690" w:type="dxa"/>
          </w:tcPr>
          <w:p w:rsidR="006F60A4" w:rsidRPr="0046302E" w:rsidRDefault="006F60A4" w:rsidP="003C4C13">
            <w:r w:rsidRPr="0046302E">
              <w:t>Seasonal and long term trends of value, supply and demand</w:t>
            </w:r>
          </w:p>
        </w:tc>
        <w:tc>
          <w:tcPr>
            <w:tcW w:w="4518" w:type="dxa"/>
            <w:vMerge/>
            <w:vAlign w:val="center"/>
          </w:tcPr>
          <w:p w:rsidR="006F60A4" w:rsidRDefault="006F60A4" w:rsidP="003C4C13"/>
        </w:tc>
      </w:tr>
      <w:tr w:rsidR="006F60A4" w:rsidTr="003C4C13">
        <w:tc>
          <w:tcPr>
            <w:tcW w:w="648" w:type="dxa"/>
          </w:tcPr>
          <w:p w:rsidR="006F60A4" w:rsidRDefault="006F60A4" w:rsidP="003C4C13">
            <w:r>
              <w:t>Q22</w:t>
            </w:r>
          </w:p>
        </w:tc>
        <w:tc>
          <w:tcPr>
            <w:tcW w:w="3690" w:type="dxa"/>
          </w:tcPr>
          <w:p w:rsidR="006F60A4" w:rsidRPr="009C53C9" w:rsidRDefault="006F60A4" w:rsidP="003C4C13">
            <w:r w:rsidRPr="009C53C9">
              <w:t>Main markets and location of high consumption</w:t>
            </w:r>
          </w:p>
        </w:tc>
        <w:tc>
          <w:tcPr>
            <w:tcW w:w="4518" w:type="dxa"/>
            <w:vAlign w:val="center"/>
          </w:tcPr>
          <w:p w:rsidR="006F60A4" w:rsidRDefault="006F60A4" w:rsidP="003C4C13">
            <w:r>
              <w:t xml:space="preserve">This will help in understanding the markets and the products </w:t>
            </w:r>
            <w:r w:rsidR="00756A92">
              <w:t>thus</w:t>
            </w:r>
            <w:r>
              <w:t xml:space="preserve"> traders can be advised on how to keep the supply.</w:t>
            </w:r>
          </w:p>
        </w:tc>
      </w:tr>
      <w:tr w:rsidR="006F60A4" w:rsidTr="003C4C13">
        <w:tc>
          <w:tcPr>
            <w:tcW w:w="648" w:type="dxa"/>
          </w:tcPr>
          <w:p w:rsidR="006F60A4" w:rsidRDefault="006F60A4" w:rsidP="003C4C13">
            <w:r>
              <w:t>Q23</w:t>
            </w:r>
          </w:p>
        </w:tc>
        <w:tc>
          <w:tcPr>
            <w:tcW w:w="3690" w:type="dxa"/>
          </w:tcPr>
          <w:p w:rsidR="006F60A4" w:rsidRPr="009C53C9" w:rsidRDefault="006F60A4" w:rsidP="003C4C13">
            <w:r w:rsidRPr="009C53C9">
              <w:t>Gender roles and responsibilities at key locations associated with the main activities</w:t>
            </w:r>
          </w:p>
        </w:tc>
        <w:tc>
          <w:tcPr>
            <w:tcW w:w="4518" w:type="dxa"/>
            <w:vAlign w:val="center"/>
          </w:tcPr>
          <w:p w:rsidR="006F60A4" w:rsidRDefault="006F60A4" w:rsidP="003C4C13"/>
        </w:tc>
      </w:tr>
      <w:tr w:rsidR="006F60A4" w:rsidTr="003C4C13">
        <w:tc>
          <w:tcPr>
            <w:tcW w:w="648" w:type="dxa"/>
          </w:tcPr>
          <w:p w:rsidR="006F60A4" w:rsidRDefault="006F60A4" w:rsidP="003C4C13">
            <w:r>
              <w:t>Q24</w:t>
            </w:r>
          </w:p>
        </w:tc>
        <w:tc>
          <w:tcPr>
            <w:tcW w:w="3690" w:type="dxa"/>
          </w:tcPr>
          <w:p w:rsidR="006F60A4" w:rsidRPr="00081C8F" w:rsidRDefault="006F60A4" w:rsidP="003C4C13">
            <w:r w:rsidRPr="00081C8F">
              <w:t>Are policy makers aware of the actual situation of the informal fish trade?</w:t>
            </w:r>
          </w:p>
        </w:tc>
        <w:tc>
          <w:tcPr>
            <w:tcW w:w="4518" w:type="dxa"/>
            <w:vMerge w:val="restart"/>
            <w:vAlign w:val="center"/>
          </w:tcPr>
          <w:p w:rsidR="006F60A4" w:rsidRDefault="006F60A4" w:rsidP="003C4C13">
            <w:r>
              <w:t>Identifying the policy barriers and regulations that aid informal regional fish trade. This will help in reviewing the existing policies, laws and regulations where necessary to promote south-south trade.</w:t>
            </w:r>
          </w:p>
        </w:tc>
      </w:tr>
      <w:tr w:rsidR="006F60A4" w:rsidTr="003C4C13">
        <w:tc>
          <w:tcPr>
            <w:tcW w:w="648" w:type="dxa"/>
          </w:tcPr>
          <w:p w:rsidR="006F60A4" w:rsidRDefault="006F60A4" w:rsidP="003C4C13">
            <w:r>
              <w:t>Qi</w:t>
            </w:r>
          </w:p>
        </w:tc>
        <w:tc>
          <w:tcPr>
            <w:tcW w:w="3690" w:type="dxa"/>
          </w:tcPr>
          <w:p w:rsidR="006F60A4" w:rsidRPr="00081C8F" w:rsidRDefault="006F60A4" w:rsidP="003C4C13">
            <w:r w:rsidRPr="00081C8F">
              <w:t>Do informal fish trades adhere to this policies and regulations?</w:t>
            </w:r>
          </w:p>
        </w:tc>
        <w:tc>
          <w:tcPr>
            <w:tcW w:w="4518" w:type="dxa"/>
            <w:vMerge/>
            <w:vAlign w:val="center"/>
          </w:tcPr>
          <w:p w:rsidR="006F60A4" w:rsidRDefault="006F60A4" w:rsidP="003C4C13"/>
        </w:tc>
      </w:tr>
      <w:tr w:rsidR="006F60A4" w:rsidTr="003C4C13">
        <w:tc>
          <w:tcPr>
            <w:tcW w:w="648" w:type="dxa"/>
          </w:tcPr>
          <w:p w:rsidR="006F60A4" w:rsidRDefault="006F60A4" w:rsidP="003C4C13">
            <w:proofErr w:type="spellStart"/>
            <w:r>
              <w:t>Qii</w:t>
            </w:r>
            <w:proofErr w:type="spellEnd"/>
          </w:p>
        </w:tc>
        <w:tc>
          <w:tcPr>
            <w:tcW w:w="3690" w:type="dxa"/>
          </w:tcPr>
          <w:p w:rsidR="006F60A4" w:rsidRPr="00081C8F" w:rsidRDefault="006F60A4" w:rsidP="003C4C13">
            <w:r w:rsidRPr="00081C8F">
              <w:t>Why do traders use informal channels?</w:t>
            </w:r>
          </w:p>
        </w:tc>
        <w:tc>
          <w:tcPr>
            <w:tcW w:w="4518" w:type="dxa"/>
            <w:vMerge/>
            <w:vAlign w:val="center"/>
          </w:tcPr>
          <w:p w:rsidR="006F60A4" w:rsidRDefault="006F60A4" w:rsidP="003C4C13"/>
        </w:tc>
      </w:tr>
      <w:tr w:rsidR="006F60A4" w:rsidTr="003C4C13">
        <w:tc>
          <w:tcPr>
            <w:tcW w:w="648" w:type="dxa"/>
          </w:tcPr>
          <w:p w:rsidR="006F60A4" w:rsidRDefault="006F60A4" w:rsidP="003C4C13">
            <w:proofErr w:type="spellStart"/>
            <w:r>
              <w:t>Qiii</w:t>
            </w:r>
            <w:proofErr w:type="spellEnd"/>
          </w:p>
        </w:tc>
        <w:tc>
          <w:tcPr>
            <w:tcW w:w="3690" w:type="dxa"/>
          </w:tcPr>
          <w:p w:rsidR="006F60A4" w:rsidRPr="00081C8F" w:rsidRDefault="006F60A4" w:rsidP="003C4C13">
            <w:r w:rsidRPr="00081C8F">
              <w:t>Do political dynamics influence informal trade? How?</w:t>
            </w:r>
          </w:p>
        </w:tc>
        <w:tc>
          <w:tcPr>
            <w:tcW w:w="4518" w:type="dxa"/>
            <w:vMerge/>
            <w:vAlign w:val="center"/>
          </w:tcPr>
          <w:p w:rsidR="006F60A4" w:rsidRDefault="006F60A4" w:rsidP="003C4C13"/>
        </w:tc>
      </w:tr>
      <w:tr w:rsidR="006F60A4" w:rsidTr="003C4C13">
        <w:tc>
          <w:tcPr>
            <w:tcW w:w="648" w:type="dxa"/>
          </w:tcPr>
          <w:p w:rsidR="006F60A4" w:rsidRDefault="006F60A4" w:rsidP="003C4C13">
            <w:proofErr w:type="spellStart"/>
            <w:r>
              <w:t>Qiv</w:t>
            </w:r>
            <w:proofErr w:type="spellEnd"/>
          </w:p>
        </w:tc>
        <w:tc>
          <w:tcPr>
            <w:tcW w:w="3690" w:type="dxa"/>
          </w:tcPr>
          <w:p w:rsidR="006F60A4" w:rsidRPr="00081C8F" w:rsidRDefault="006F60A4" w:rsidP="003C4C13">
            <w:r w:rsidRPr="00081C8F">
              <w:t>Are policy makers aware of the actual situation of the informal fish trade?</w:t>
            </w:r>
          </w:p>
        </w:tc>
        <w:tc>
          <w:tcPr>
            <w:tcW w:w="4518" w:type="dxa"/>
            <w:vMerge/>
            <w:vAlign w:val="center"/>
          </w:tcPr>
          <w:p w:rsidR="006F60A4" w:rsidRDefault="006F60A4" w:rsidP="003C4C13"/>
        </w:tc>
      </w:tr>
    </w:tbl>
    <w:p w:rsidR="006F60A4" w:rsidRDefault="006F60A4" w:rsidP="006F60A4"/>
    <w:p w:rsidR="006F60A4" w:rsidRDefault="006F60A4" w:rsidP="006F60A4">
      <w:pPr>
        <w:rPr>
          <w:rFonts w:ascii="Times New Roman" w:hAnsi="Times New Roman" w:cs="Times New Roman"/>
          <w:b/>
        </w:rPr>
      </w:pPr>
    </w:p>
    <w:p w:rsidR="00BB116B" w:rsidRPr="000D1100" w:rsidRDefault="00BB116B" w:rsidP="00655442">
      <w:pPr>
        <w:spacing w:line="276" w:lineRule="auto"/>
        <w:jc w:val="center"/>
        <w:rPr>
          <w:rFonts w:ascii="Times New Roman" w:hAnsi="Times New Roman" w:cs="Times New Roman"/>
          <w:sz w:val="22"/>
          <w:szCs w:val="22"/>
        </w:rPr>
      </w:pPr>
    </w:p>
    <w:p w:rsidR="000D1100" w:rsidRPr="000D1100" w:rsidRDefault="000B6BEC" w:rsidP="00685765">
      <w:pPr>
        <w:pStyle w:val="Heading1"/>
      </w:pPr>
      <w:r>
        <w:lastRenderedPageBreak/>
        <w:t xml:space="preserve"> </w:t>
      </w:r>
      <w:r>
        <w:tab/>
      </w:r>
      <w:r w:rsidR="000D1100" w:rsidRPr="000D1100">
        <w:t>References</w:t>
      </w:r>
    </w:p>
    <w:p w:rsidR="00032FAE" w:rsidRPr="00032FAE" w:rsidRDefault="00032FAE" w:rsidP="00655442">
      <w:pPr>
        <w:spacing w:line="276" w:lineRule="auto"/>
        <w:rPr>
          <w:rFonts w:ascii="Times New Roman" w:hAnsi="Times New Roman" w:cs="Times New Roman"/>
        </w:rPr>
      </w:pPr>
      <w:proofErr w:type="spellStart"/>
      <w:r w:rsidRPr="00032FAE">
        <w:rPr>
          <w:rFonts w:ascii="Times New Roman" w:hAnsi="Times New Roman" w:cs="Times New Roman"/>
          <w:color w:val="37352B"/>
          <w:shd w:val="clear" w:color="auto" w:fill="FFFFFF"/>
        </w:rPr>
        <w:t>Ackello-Ogutu</w:t>
      </w:r>
      <w:proofErr w:type="spellEnd"/>
      <w:r w:rsidRPr="00032FAE">
        <w:rPr>
          <w:rFonts w:ascii="Times New Roman" w:hAnsi="Times New Roman" w:cs="Times New Roman"/>
          <w:color w:val="37352B"/>
          <w:shd w:val="clear" w:color="auto" w:fill="FFFFFF"/>
        </w:rPr>
        <w:t>, C. (1996). Methodologies for estimating Informal Cross-Border trade in Eastern and Southern Africa. USAID SD Publication Series, Technical Paper 29.</w:t>
      </w:r>
      <w:proofErr w:type="gramStart"/>
      <w:r w:rsidRPr="00032FAE">
        <w:rPr>
          <w:rFonts w:ascii="Times New Roman" w:hAnsi="Times New Roman" w:cs="Times New Roman"/>
          <w:color w:val="37352B"/>
          <w:shd w:val="clear" w:color="auto" w:fill="FFFFFF"/>
        </w:rPr>
        <w:t>".</w:t>
      </w:r>
      <w:proofErr w:type="gramEnd"/>
      <w:r w:rsidRPr="00032FAE">
        <w:rPr>
          <w:rFonts w:ascii="Times New Roman" w:hAnsi="Times New Roman" w:cs="Times New Roman"/>
          <w:color w:val="37352B"/>
          <w:shd w:val="clear" w:color="auto" w:fill="FFFFFF"/>
        </w:rPr>
        <w:t xml:space="preserve"> In: Implications for Food Security. USAID SD Publication Series, Technical Paper No. 59. </w:t>
      </w:r>
      <w:proofErr w:type="gramStart"/>
      <w:r w:rsidRPr="00032FAE">
        <w:rPr>
          <w:rFonts w:ascii="Times New Roman" w:hAnsi="Times New Roman" w:cs="Times New Roman"/>
          <w:color w:val="37352B"/>
          <w:shd w:val="clear" w:color="auto" w:fill="FFFFFF"/>
        </w:rPr>
        <w:t>Journal of British Ceramic Transactions, 99 [5], 206-211.; 1996.</w:t>
      </w:r>
      <w:proofErr w:type="gramEnd"/>
    </w:p>
    <w:p w:rsidR="00032FAE" w:rsidRPr="00032FAE" w:rsidRDefault="00032FAE" w:rsidP="00655442">
      <w:pPr>
        <w:spacing w:line="276" w:lineRule="auto"/>
        <w:rPr>
          <w:rFonts w:ascii="Times New Roman" w:hAnsi="Times New Roman" w:cs="Times New Roman"/>
        </w:rPr>
      </w:pPr>
    </w:p>
    <w:p w:rsidR="000D1100" w:rsidRPr="000D1100" w:rsidRDefault="000D1100" w:rsidP="00655442">
      <w:pPr>
        <w:spacing w:line="276" w:lineRule="auto"/>
        <w:rPr>
          <w:rFonts w:ascii="Times New Roman" w:hAnsi="Times New Roman" w:cs="Times New Roman"/>
        </w:rPr>
      </w:pPr>
      <w:r w:rsidRPr="000D1100">
        <w:rPr>
          <w:rFonts w:ascii="Times New Roman" w:hAnsi="Times New Roman" w:cs="Times New Roman"/>
        </w:rPr>
        <w:t xml:space="preserve">IMM (2005) Post-Harvest Livelihoods Analysis Tool – User’s Guide. </w:t>
      </w:r>
      <w:proofErr w:type="gramStart"/>
      <w:r w:rsidRPr="000D1100">
        <w:rPr>
          <w:rFonts w:ascii="Times New Roman" w:hAnsi="Times New Roman" w:cs="Times New Roman"/>
        </w:rPr>
        <w:t>Output from the Post-Harvest Fisheries Research Programme.</w:t>
      </w:r>
      <w:proofErr w:type="gramEnd"/>
      <w:r w:rsidRPr="000D1100">
        <w:rPr>
          <w:rFonts w:ascii="Times New Roman" w:hAnsi="Times New Roman" w:cs="Times New Roman"/>
        </w:rPr>
        <w:t xml:space="preserve">  </w:t>
      </w:r>
      <w:proofErr w:type="gramStart"/>
      <w:r w:rsidRPr="000D1100">
        <w:rPr>
          <w:rFonts w:ascii="Times New Roman" w:hAnsi="Times New Roman" w:cs="Times New Roman"/>
        </w:rPr>
        <w:t>IMM Ltd, Exeter, UK.</w:t>
      </w:r>
      <w:proofErr w:type="gramEnd"/>
    </w:p>
    <w:p w:rsidR="000F5B37" w:rsidRPr="000D1100" w:rsidRDefault="000F5B37" w:rsidP="00655442">
      <w:pPr>
        <w:spacing w:line="276" w:lineRule="auto"/>
        <w:jc w:val="both"/>
        <w:rPr>
          <w:rFonts w:ascii="Times New Roman" w:hAnsi="Times New Roman" w:cs="Times New Roman"/>
          <w:b/>
        </w:rPr>
      </w:pPr>
    </w:p>
    <w:p w:rsidR="00DF6938" w:rsidRPr="00126B1C" w:rsidRDefault="00126B1C" w:rsidP="00655442">
      <w:pPr>
        <w:spacing w:line="276" w:lineRule="auto"/>
        <w:jc w:val="both"/>
        <w:rPr>
          <w:rFonts w:ascii="Times New Roman" w:hAnsi="Times New Roman" w:cs="Times New Roman"/>
        </w:rPr>
      </w:pPr>
      <w:proofErr w:type="spellStart"/>
      <w:r w:rsidRPr="00126B1C">
        <w:rPr>
          <w:rFonts w:ascii="Times New Roman" w:hAnsi="Times New Roman" w:cs="Times New Roman"/>
        </w:rPr>
        <w:t>Nkendah</w:t>
      </w:r>
      <w:proofErr w:type="spellEnd"/>
      <w:r w:rsidRPr="00126B1C">
        <w:rPr>
          <w:rFonts w:ascii="Times New Roman" w:hAnsi="Times New Roman" w:cs="Times New Roman"/>
        </w:rPr>
        <w:t xml:space="preserve">, R (2013). </w:t>
      </w:r>
      <w:proofErr w:type="gramStart"/>
      <w:r w:rsidRPr="00126B1C">
        <w:rPr>
          <w:rFonts w:ascii="Times New Roman" w:hAnsi="Times New Roman" w:cs="Times New Roman"/>
        </w:rPr>
        <w:t>Estimating the informal cross-border trade of agricultural and horticultural commodities between Cameroon and its CEMAC neighbours.</w:t>
      </w:r>
      <w:proofErr w:type="gramEnd"/>
      <w:r w:rsidRPr="00126B1C">
        <w:rPr>
          <w:rFonts w:ascii="Times New Roman" w:hAnsi="Times New Roman" w:cs="Times New Roman"/>
        </w:rPr>
        <w:t xml:space="preserve"> </w:t>
      </w:r>
      <w:hyperlink r:id="rId10" w:history="1">
        <w:r w:rsidRPr="00126B1C">
          <w:rPr>
            <w:rStyle w:val="Hyperlink"/>
            <w:rFonts w:ascii="Times New Roman" w:hAnsi="Times New Roman" w:cs="Times New Roman"/>
            <w:i/>
            <w:iCs/>
            <w:color w:val="auto"/>
            <w:u w:val="none"/>
            <w:shd w:val="clear" w:color="auto" w:fill="FFFFFF"/>
          </w:rPr>
          <w:t>Food Policy</w:t>
        </w:r>
      </w:hyperlink>
      <w:r w:rsidRPr="00126B1C">
        <w:rPr>
          <w:rFonts w:ascii="Times New Roman" w:hAnsi="Times New Roman" w:cs="Times New Roman"/>
          <w:shd w:val="clear" w:color="auto" w:fill="FFFFFF"/>
        </w:rPr>
        <w:t xml:space="preserve">, </w:t>
      </w:r>
      <w:r w:rsidRPr="00126B1C">
        <w:rPr>
          <w:rFonts w:ascii="Times New Roman" w:hAnsi="Times New Roman" w:cs="Times New Roman"/>
          <w:color w:val="000000"/>
          <w:shd w:val="clear" w:color="auto" w:fill="FFFFFF"/>
        </w:rPr>
        <w:t>vol. 41</w:t>
      </w:r>
      <w:proofErr w:type="gramStart"/>
      <w:r w:rsidRPr="00126B1C">
        <w:rPr>
          <w:rFonts w:ascii="Times New Roman" w:hAnsi="Times New Roman" w:cs="Times New Roman"/>
          <w:color w:val="000000"/>
          <w:shd w:val="clear" w:color="auto" w:fill="FFFFFF"/>
        </w:rPr>
        <w:t>:C</w:t>
      </w:r>
      <w:proofErr w:type="gramEnd"/>
      <w:r w:rsidRPr="00126B1C">
        <w:rPr>
          <w:rFonts w:ascii="Times New Roman" w:hAnsi="Times New Roman" w:cs="Times New Roman"/>
          <w:color w:val="000000"/>
          <w:shd w:val="clear" w:color="auto" w:fill="FFFFFF"/>
        </w:rPr>
        <w:t xml:space="preserve"> 133-144.  </w:t>
      </w:r>
      <w:r w:rsidRPr="00126B1C">
        <w:rPr>
          <w:rFonts w:ascii="Times New Roman" w:hAnsi="Times New Roman" w:cs="Times New Roman"/>
        </w:rPr>
        <w:t>doi:10.1016/j.foodpol.2013.05.009</w:t>
      </w:r>
    </w:p>
    <w:p w:rsidR="00126B1C" w:rsidRPr="000D1100" w:rsidRDefault="00126B1C" w:rsidP="00655442">
      <w:pPr>
        <w:spacing w:line="276" w:lineRule="auto"/>
        <w:jc w:val="both"/>
        <w:rPr>
          <w:rFonts w:ascii="Times New Roman" w:hAnsi="Times New Roman" w:cs="Times New Roman"/>
          <w:b/>
        </w:rPr>
      </w:pPr>
    </w:p>
    <w:p w:rsidR="000B6BEC" w:rsidRDefault="000B6BEC">
      <w:pPr>
        <w:rPr>
          <w:rFonts w:ascii="Times New Roman" w:hAnsi="Times New Roman" w:cs="Times New Roman"/>
          <w:b/>
        </w:rPr>
      </w:pPr>
      <w:r>
        <w:rPr>
          <w:rFonts w:ascii="Times New Roman" w:hAnsi="Times New Roman" w:cs="Times New Roman"/>
          <w:b/>
        </w:rPr>
        <w:br w:type="page"/>
      </w:r>
    </w:p>
    <w:p w:rsidR="000B6BEC" w:rsidRDefault="000D1100" w:rsidP="00655442">
      <w:pPr>
        <w:spacing w:line="276" w:lineRule="auto"/>
        <w:jc w:val="both"/>
        <w:rPr>
          <w:rFonts w:ascii="Times New Roman" w:hAnsi="Times New Roman" w:cs="Times New Roman"/>
          <w:b/>
        </w:rPr>
      </w:pPr>
      <w:r w:rsidRPr="000D1100">
        <w:rPr>
          <w:rFonts w:ascii="Times New Roman" w:hAnsi="Times New Roman" w:cs="Times New Roman"/>
          <w:b/>
        </w:rPr>
        <w:lastRenderedPageBreak/>
        <w:t xml:space="preserve">Annex </w:t>
      </w:r>
    </w:p>
    <w:p w:rsidR="000B6BEC" w:rsidRDefault="000B6BEC" w:rsidP="00655442">
      <w:pPr>
        <w:spacing w:line="276" w:lineRule="auto"/>
        <w:jc w:val="both"/>
        <w:rPr>
          <w:rFonts w:ascii="Times New Roman" w:hAnsi="Times New Roman" w:cs="Times New Roman"/>
          <w:b/>
        </w:rPr>
      </w:pPr>
    </w:p>
    <w:p w:rsidR="000D1100" w:rsidRPr="000D1100" w:rsidRDefault="000D1100" w:rsidP="00655442">
      <w:pPr>
        <w:spacing w:line="276" w:lineRule="auto"/>
        <w:jc w:val="both"/>
        <w:rPr>
          <w:rFonts w:ascii="Times New Roman" w:hAnsi="Times New Roman" w:cs="Times New Roman"/>
          <w:b/>
        </w:rPr>
      </w:pPr>
      <w:r w:rsidRPr="000D1100">
        <w:rPr>
          <w:rFonts w:ascii="Times New Roman" w:hAnsi="Times New Roman" w:cs="Times New Roman"/>
          <w:b/>
        </w:rPr>
        <w:t>Draft report structure</w:t>
      </w:r>
    </w:p>
    <w:p w:rsidR="000D1100" w:rsidRPr="000D1100" w:rsidRDefault="000D1100" w:rsidP="00655442">
      <w:pPr>
        <w:spacing w:line="276" w:lineRule="auto"/>
        <w:jc w:val="both"/>
        <w:rPr>
          <w:rFonts w:ascii="Times New Roman" w:hAnsi="Times New Roman" w:cs="Times New Roman"/>
          <w:b/>
        </w:rPr>
      </w:pPr>
      <w:r w:rsidRPr="000D1100">
        <w:rPr>
          <w:rFonts w:ascii="Times New Roman" w:hAnsi="Times New Roman" w:cs="Times New Roman"/>
          <w:b/>
        </w:rPr>
        <w:t>Executive summary</w:t>
      </w:r>
    </w:p>
    <w:p w:rsidR="000D1100" w:rsidRPr="000D1100" w:rsidRDefault="000D1100" w:rsidP="00655442">
      <w:pPr>
        <w:spacing w:line="276" w:lineRule="auto"/>
        <w:jc w:val="both"/>
        <w:rPr>
          <w:rFonts w:ascii="Times New Roman" w:hAnsi="Times New Roman" w:cs="Times New Roman"/>
          <w:b/>
        </w:rPr>
      </w:pPr>
      <w:r w:rsidRPr="000D1100">
        <w:rPr>
          <w:rFonts w:ascii="Times New Roman" w:hAnsi="Times New Roman" w:cs="Times New Roman"/>
          <w:b/>
        </w:rPr>
        <w:t>Introduction</w:t>
      </w:r>
    </w:p>
    <w:p w:rsidR="000D1100" w:rsidRPr="000D1100" w:rsidRDefault="000D1100" w:rsidP="00655442">
      <w:pPr>
        <w:spacing w:line="276" w:lineRule="auto"/>
        <w:jc w:val="both"/>
        <w:rPr>
          <w:rFonts w:ascii="Times New Roman" w:hAnsi="Times New Roman" w:cs="Times New Roman"/>
        </w:rPr>
      </w:pPr>
      <w:r w:rsidRPr="000D1100">
        <w:rPr>
          <w:rFonts w:ascii="Times New Roman" w:hAnsi="Times New Roman" w:cs="Times New Roman"/>
        </w:rPr>
        <w:t>Background</w:t>
      </w:r>
    </w:p>
    <w:p w:rsidR="000D1100" w:rsidRPr="000D1100" w:rsidRDefault="000D1100" w:rsidP="00655442">
      <w:pPr>
        <w:spacing w:line="276" w:lineRule="auto"/>
        <w:jc w:val="both"/>
        <w:rPr>
          <w:rFonts w:ascii="Times New Roman" w:hAnsi="Times New Roman" w:cs="Times New Roman"/>
        </w:rPr>
      </w:pPr>
      <w:r w:rsidRPr="000D1100">
        <w:rPr>
          <w:rFonts w:ascii="Times New Roman" w:hAnsi="Times New Roman" w:cs="Times New Roman"/>
        </w:rPr>
        <w:t>Objective/hypothesis</w:t>
      </w:r>
    </w:p>
    <w:p w:rsidR="000D1100" w:rsidRPr="000D1100" w:rsidRDefault="000D1100" w:rsidP="00655442">
      <w:pPr>
        <w:spacing w:line="276" w:lineRule="auto"/>
        <w:jc w:val="both"/>
        <w:rPr>
          <w:rFonts w:ascii="Times New Roman" w:hAnsi="Times New Roman" w:cs="Times New Roman"/>
        </w:rPr>
      </w:pPr>
      <w:r w:rsidRPr="000D1100">
        <w:rPr>
          <w:rFonts w:ascii="Times New Roman" w:hAnsi="Times New Roman" w:cs="Times New Roman"/>
        </w:rPr>
        <w:t xml:space="preserve">Locations </w:t>
      </w:r>
      <w:proofErr w:type="spellStart"/>
      <w:r w:rsidRPr="000D1100">
        <w:rPr>
          <w:rFonts w:ascii="Times New Roman" w:hAnsi="Times New Roman" w:cs="Times New Roman"/>
        </w:rPr>
        <w:t>etc</w:t>
      </w:r>
      <w:proofErr w:type="spellEnd"/>
    </w:p>
    <w:p w:rsidR="000D1100" w:rsidRPr="000D1100" w:rsidRDefault="000D1100" w:rsidP="00655442">
      <w:pPr>
        <w:spacing w:line="276" w:lineRule="auto"/>
        <w:jc w:val="both"/>
        <w:rPr>
          <w:rFonts w:ascii="Times New Roman" w:hAnsi="Times New Roman" w:cs="Times New Roman"/>
          <w:b/>
        </w:rPr>
      </w:pPr>
      <w:r w:rsidRPr="000D1100">
        <w:rPr>
          <w:rFonts w:ascii="Times New Roman" w:hAnsi="Times New Roman" w:cs="Times New Roman"/>
          <w:b/>
        </w:rPr>
        <w:t>Methodology</w:t>
      </w:r>
    </w:p>
    <w:p w:rsidR="000D1100" w:rsidRPr="000D1100" w:rsidRDefault="000D1100" w:rsidP="00655442">
      <w:pPr>
        <w:spacing w:line="276" w:lineRule="auto"/>
        <w:jc w:val="both"/>
        <w:rPr>
          <w:rFonts w:ascii="Times New Roman" w:hAnsi="Times New Roman" w:cs="Times New Roman"/>
        </w:rPr>
      </w:pPr>
      <w:r w:rsidRPr="000D1100">
        <w:rPr>
          <w:rFonts w:ascii="Times New Roman" w:hAnsi="Times New Roman" w:cs="Times New Roman"/>
        </w:rPr>
        <w:t>Process, tools analysis method</w:t>
      </w:r>
    </w:p>
    <w:p w:rsidR="000D1100" w:rsidRPr="000D1100" w:rsidRDefault="000D1100" w:rsidP="00655442">
      <w:pPr>
        <w:spacing w:line="276" w:lineRule="auto"/>
        <w:jc w:val="both"/>
        <w:rPr>
          <w:rFonts w:ascii="Times New Roman" w:hAnsi="Times New Roman" w:cs="Times New Roman"/>
          <w:b/>
        </w:rPr>
      </w:pPr>
      <w:r w:rsidRPr="000D1100">
        <w:rPr>
          <w:rFonts w:ascii="Times New Roman" w:hAnsi="Times New Roman" w:cs="Times New Roman"/>
          <w:b/>
        </w:rPr>
        <w:t>Results</w:t>
      </w:r>
    </w:p>
    <w:p w:rsidR="000D1100" w:rsidRPr="000D1100" w:rsidRDefault="000D1100" w:rsidP="00655442">
      <w:pPr>
        <w:spacing w:line="276" w:lineRule="auto"/>
        <w:rPr>
          <w:rFonts w:ascii="Times New Roman" w:hAnsi="Times New Roman" w:cs="Times New Roman"/>
        </w:rPr>
      </w:pPr>
      <w:r w:rsidRPr="000D1100">
        <w:rPr>
          <w:rFonts w:ascii="Times New Roman" w:hAnsi="Times New Roman" w:cs="Times New Roman"/>
        </w:rPr>
        <w:t>Include in the report a description of the relevant national and regional development objectives as these will be referred to in the discussion/conclusions</w:t>
      </w:r>
    </w:p>
    <w:p w:rsidR="000D1100" w:rsidRPr="000D1100" w:rsidRDefault="000D1100" w:rsidP="00655442">
      <w:pPr>
        <w:spacing w:line="276" w:lineRule="auto"/>
        <w:jc w:val="both"/>
        <w:rPr>
          <w:rFonts w:ascii="Times New Roman" w:hAnsi="Times New Roman" w:cs="Times New Roman"/>
        </w:rPr>
      </w:pPr>
      <w:r w:rsidRPr="000D1100">
        <w:rPr>
          <w:rFonts w:ascii="Times New Roman" w:hAnsi="Times New Roman" w:cs="Times New Roman"/>
        </w:rPr>
        <w:t xml:space="preserve">Sub headings according to key topics……these can be based on the questions in the methodology matrix…key stakeholders, gender perspective…, </w:t>
      </w:r>
    </w:p>
    <w:p w:rsidR="000F5B37" w:rsidRPr="000D1100" w:rsidRDefault="000F5B37" w:rsidP="00655442">
      <w:pPr>
        <w:spacing w:line="276" w:lineRule="auto"/>
        <w:jc w:val="both"/>
        <w:rPr>
          <w:rFonts w:ascii="Times New Roman" w:hAnsi="Times New Roman" w:cs="Times New Roman"/>
          <w:b/>
        </w:rPr>
      </w:pPr>
      <w:r w:rsidRPr="000D1100">
        <w:rPr>
          <w:rFonts w:ascii="Times New Roman" w:hAnsi="Times New Roman" w:cs="Times New Roman"/>
          <w:b/>
        </w:rPr>
        <w:t>Discussion</w:t>
      </w:r>
    </w:p>
    <w:p w:rsidR="000F5B37" w:rsidRPr="000D1100" w:rsidRDefault="000F5B37" w:rsidP="00655442">
      <w:pPr>
        <w:spacing w:line="276" w:lineRule="auto"/>
        <w:jc w:val="both"/>
        <w:rPr>
          <w:rFonts w:ascii="Times New Roman" w:hAnsi="Times New Roman" w:cs="Times New Roman"/>
          <w:b/>
        </w:rPr>
      </w:pPr>
      <w:r w:rsidRPr="000D1100">
        <w:rPr>
          <w:rFonts w:ascii="Times New Roman" w:hAnsi="Times New Roman" w:cs="Times New Roman"/>
          <w:b/>
        </w:rPr>
        <w:t>Recommendations</w:t>
      </w:r>
    </w:p>
    <w:p w:rsidR="000F5B37" w:rsidRPr="000D1100" w:rsidRDefault="000F5B37" w:rsidP="00655442">
      <w:pPr>
        <w:spacing w:line="276" w:lineRule="auto"/>
        <w:jc w:val="both"/>
        <w:rPr>
          <w:rFonts w:ascii="Times New Roman" w:hAnsi="Times New Roman" w:cs="Times New Roman"/>
          <w:b/>
        </w:rPr>
      </w:pPr>
      <w:r w:rsidRPr="000D1100">
        <w:rPr>
          <w:rFonts w:ascii="Times New Roman" w:hAnsi="Times New Roman" w:cs="Times New Roman"/>
          <w:b/>
        </w:rPr>
        <w:t>Itinerary and people met</w:t>
      </w:r>
    </w:p>
    <w:sectPr w:rsidR="000F5B37" w:rsidRPr="000D1100" w:rsidSect="005449A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272" w:rsidRDefault="00710272" w:rsidP="00957CFA">
      <w:r>
        <w:separator/>
      </w:r>
    </w:p>
  </w:endnote>
  <w:endnote w:type="continuationSeparator" w:id="0">
    <w:p w:rsidR="00710272" w:rsidRDefault="00710272" w:rsidP="00957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272" w:rsidRDefault="00710272" w:rsidP="00957CFA">
      <w:r>
        <w:separator/>
      </w:r>
    </w:p>
  </w:footnote>
  <w:footnote w:type="continuationSeparator" w:id="0">
    <w:p w:rsidR="00710272" w:rsidRDefault="00710272" w:rsidP="00957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CFA" w:rsidRDefault="00957CFA">
    <w:pPr>
      <w:pStyle w:val="Header"/>
      <w:rPr>
        <w:ins w:id="1" w:author="Sloans K. Chimatiro" w:date="2015-11-30T15:54:00Z"/>
      </w:rPr>
    </w:pPr>
    <w:del w:id="2" w:author="Sloans K. Chimatiro" w:date="2015-11-30T15:56:00Z">
      <w:r w:rsidDel="00957CFA">
        <w:rPr>
          <w:noProof/>
        </w:rPr>
        <mc:AlternateContent>
          <mc:Choice Requires="wpg">
            <w:drawing>
              <wp:anchor distT="0" distB="0" distL="114300" distR="114300" simplePos="0" relativeHeight="251659264" behindDoc="0" locked="0" layoutInCell="1" allowOverlap="1" wp14:anchorId="73ABC613" wp14:editId="1FDAC3CF">
                <wp:simplePos x="0" y="0"/>
                <wp:positionH relativeFrom="margin">
                  <wp:posOffset>-822325</wp:posOffset>
                </wp:positionH>
                <wp:positionV relativeFrom="paragraph">
                  <wp:posOffset>-186055</wp:posOffset>
                </wp:positionV>
                <wp:extent cx="7378700" cy="81915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378700" cy="819150"/>
                          <a:chOff x="0" y="0"/>
                          <a:chExt cx="8787619" cy="1067875"/>
                        </a:xfrm>
                      </wpg:grpSpPr>
                      <pic:pic xmlns:pic="http://schemas.openxmlformats.org/drawingml/2006/picture">
                        <pic:nvPicPr>
                          <pic:cNvPr id="2" name="Picture 2" descr="C:\2015\Fishtrade\eu 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7776204" y="220150"/>
                            <a:ext cx="1011415" cy="687214"/>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3"/>
                        <wpg:cNvGrpSpPr/>
                        <wpg:grpSpPr>
                          <a:xfrm>
                            <a:off x="0" y="0"/>
                            <a:ext cx="6622196" cy="1067875"/>
                            <a:chOff x="0" y="0"/>
                            <a:chExt cx="6622196" cy="1067875"/>
                          </a:xfrm>
                        </wpg:grpSpPr>
                        <pic:pic xmlns:pic="http://schemas.openxmlformats.org/drawingml/2006/picture">
                          <pic:nvPicPr>
                            <pic:cNvPr id="4" name="Picture 4"/>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4755171" y="220150"/>
                              <a:ext cx="1867025" cy="7768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pic:pic xmlns:pic="http://schemas.openxmlformats.org/drawingml/2006/picture">
                          <pic:nvPicPr>
                            <pic:cNvPr id="6" name="Picture 6"/>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2181338" y="0"/>
                              <a:ext cx="1709737" cy="99695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pic:pic xmlns:pic="http://schemas.openxmlformats.org/drawingml/2006/picture">
                          <pic:nvPicPr>
                            <pic:cNvPr id="7" name="Picture 7" descr="C:\2015\Fishtrade\au-ibar logo.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20125"/>
                              <a:ext cx="1676400" cy="104775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margin">
                  <wp14:pctWidth>0</wp14:pctWidth>
                </wp14:sizeRelH>
                <wp14:sizeRelV relativeFrom="margin">
                  <wp14:pctHeight>0</wp14:pctHeight>
                </wp14:sizeRelV>
              </wp:anchor>
            </w:drawing>
          </mc:Choice>
          <mc:Fallback>
            <w:pict>
              <v:group id="Group 4" o:spid="_x0000_s1026" style="position:absolute;margin-left:-64.75pt;margin-top:-14.65pt;width:581pt;height:64.5pt;z-index:251659264;mso-position-horizontal-relative:margin;mso-width-relative:margin;mso-height-relative:margin" coordsize="87876,1067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77762;top:2201;width:10114;height:68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SUCnAAAAA2gAAAA8AAABkcnMvZG93bnJldi54bWxEj8GqwjAURPeC/xCu4EaeqS5EqlGegqjo&#10;xtoPuK+5ry02N6WJWv16Iwguh5k5w8yXranEjRpXWlYwGkYgiDOrS84VpOfNzxSE88gaK8uk4EEO&#10;lotuZ46xtnc+0S3xuQgQdjEqKLyvYyldVpBBN7Q1cfD+bWPQB9nkUjd4D3BTyXEUTaTBksNCgTWt&#10;C8ouydUEygAt5X/0SLfpc7XfHg96dDko1e+1vzMQnlr/DX/aO61gDO8r4QbIxQ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xJQKcAAAADaAAAADwAAAAAAAAAAAAAAAACfAgAA&#10;ZHJzL2Rvd25yZXYueG1sUEsFBgAAAAAEAAQA9wAAAIwDAAAAAA==&#10;">
                  <v:imagedata r:id="rId5" o:title="eu logo"/>
                </v:shape>
                <v:group id="Group 3" o:spid="_x0000_s1028" style="position:absolute;width:66221;height:10678" coordsize="66221,10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Picture 4" o:spid="_x0000_s1029" type="#_x0000_t75" style="position:absolute;left:47551;top:2201;width:18670;height:77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3QfC7EAAAA2gAAAA8AAABkcnMvZG93bnJldi54bWxEj81qwzAQhO+FvIPYQG+N3GBi40Y2pdCk&#10;hyaQnwfYWhvbxFoZS7XdPn1UKOQ4zMw3zLqYTCsG6l1jWcHzIgJBXFrdcKXgfHp/SkE4j6yxtUwK&#10;fshBkc8e1phpO/KBhqOvRICwy1BB7X2XSenKmgy6he2Ig3exvUEfZF9J3eMY4KaVyyhaSYMNh4Ua&#10;O3qrqbwev42CfRJvt+YrOaOsPptfHnabdL9T6nE+vb6A8DT5e/i//aEVxPB3JdwAmd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3QfC7EAAAA2gAAAA8AAAAAAAAAAAAAAAAA&#10;nwIAAGRycy9kb3ducmV2LnhtbFBLBQYAAAAABAAEAPcAAACQAwAAAAA=&#10;" fillcolor="#4f81bd [3204]" strokecolor="black [3213]">
                    <v:imagedata r:id="rId6" o:title=""/>
                    <v:shadow color="#eeece1 [3214]"/>
                  </v:shape>
                  <v:shape id="Picture 6" o:spid="_x0000_s1030" type="#_x0000_t75" style="position:absolute;left:21813;width:17097;height:99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0olnCAAAA2gAAAA8AAABkcnMvZG93bnJldi54bWxEj0FrAjEUhO+C/yE8obeaKGJlaxSVFnqx&#10;6CqeXzevu6Gbl2UTdf33piB4HGbmG2a+7FwtLtQG61nDaKhAEBfeWC41HA+frzMQISIbrD2ThhsF&#10;WC76vTlmxl95T5c8liJBOGSooYqxyaQMRUUOw9A3xMn79a3DmGRbStPiNcFdLcdKTaVDy2mhwoY2&#10;FRV/+dlpOH+82clKHdXabe2Pn+xO+fbbaf0y6FbvICJ18Rl+tL+Mhin8X0k3QC7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49KJZwgAAANoAAAAPAAAAAAAAAAAAAAAAAJ8C&#10;AABkcnMvZG93bnJldi54bWxQSwUGAAAAAAQABAD3AAAAjgMAAAAA&#10;" fillcolor="#4f81bd [3204]" strokecolor="black [3213]">
                    <v:imagedata r:id="rId7" o:title=""/>
                    <v:shadow color="#eeece1 [3214]"/>
                  </v:shape>
                  <v:shape id="Picture 7" o:spid="_x0000_s1031" type="#_x0000_t75" style="position:absolute;top:201;width:16764;height:10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an4LDAAAA2gAAAA8AAABkcnMvZG93bnJldi54bWxEj1uLwjAUhN8X9j+Es7Bvmu4Fla5RyoKy&#10;oIhXfD00x6a0OSlN1PrvjSDs4zAz3zDjaWdrcaHWl44VfPQTEMS50yUXCva7WW8EwgdkjbVjUnAj&#10;D9PJ68sYU+2uvKHLNhQiQtinqMCE0KRS+tyQRd93DXH0Tq61GKJsC6lbvEa4reVnkgykxZLjgsGG&#10;fg3l1fZsFVSrr9VpcVsOD+fv0VHP11m1MJlS729d9gMiUBf+w8/2n1YwhMeVeAPk5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5qfgsMAAADaAAAADwAAAAAAAAAAAAAAAACf&#10;AgAAZHJzL2Rvd25yZXYueG1sUEsFBgAAAAAEAAQA9wAAAI8DAAAAAA==&#10;">
                    <v:imagedata r:id="rId8" o:title="au-ibar logo"/>
                  </v:shape>
                </v:group>
                <w10:wrap anchorx="margin"/>
              </v:group>
            </w:pict>
          </mc:Fallback>
        </mc:AlternateContent>
      </w:r>
    </w:del>
  </w:p>
  <w:p w:rsidR="00957CFA" w:rsidRDefault="00957C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873"/>
    <w:multiLevelType w:val="hybridMultilevel"/>
    <w:tmpl w:val="0C3CC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9D3ABC"/>
    <w:multiLevelType w:val="hybridMultilevel"/>
    <w:tmpl w:val="C43A927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8001EF"/>
    <w:multiLevelType w:val="hybridMultilevel"/>
    <w:tmpl w:val="050CE5A8"/>
    <w:lvl w:ilvl="0" w:tplc="04090019">
      <w:start w:val="1"/>
      <w:numFmt w:val="lowerLetter"/>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
    <w:nsid w:val="0C1B2A18"/>
    <w:multiLevelType w:val="hybridMultilevel"/>
    <w:tmpl w:val="3684B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D1D3C"/>
    <w:multiLevelType w:val="hybridMultilevel"/>
    <w:tmpl w:val="8F121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EB3B9D"/>
    <w:multiLevelType w:val="hybridMultilevel"/>
    <w:tmpl w:val="58F8847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6A868B6"/>
    <w:multiLevelType w:val="hybridMultilevel"/>
    <w:tmpl w:val="CD0CC0C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7D619B0"/>
    <w:multiLevelType w:val="hybridMultilevel"/>
    <w:tmpl w:val="35288EB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90F1619"/>
    <w:multiLevelType w:val="hybridMultilevel"/>
    <w:tmpl w:val="0228FECE"/>
    <w:lvl w:ilvl="0" w:tplc="F3AEE5F6">
      <w:start w:val="1"/>
      <w:numFmt w:val="bullet"/>
      <w:lvlText w:val="–"/>
      <w:lvlJc w:val="left"/>
      <w:pPr>
        <w:tabs>
          <w:tab w:val="num" w:pos="720"/>
        </w:tabs>
        <w:ind w:left="720" w:hanging="360"/>
      </w:pPr>
      <w:rPr>
        <w:rFonts w:ascii="Arial" w:hAnsi="Arial" w:hint="default"/>
      </w:rPr>
    </w:lvl>
    <w:lvl w:ilvl="1" w:tplc="9E5C9F64">
      <w:start w:val="1"/>
      <w:numFmt w:val="bullet"/>
      <w:lvlText w:val="–"/>
      <w:lvlJc w:val="left"/>
      <w:pPr>
        <w:tabs>
          <w:tab w:val="num" w:pos="1440"/>
        </w:tabs>
        <w:ind w:left="1440" w:hanging="360"/>
      </w:pPr>
      <w:rPr>
        <w:rFonts w:ascii="Arial" w:hAnsi="Arial" w:hint="default"/>
      </w:rPr>
    </w:lvl>
    <w:lvl w:ilvl="2" w:tplc="2FAC6460" w:tentative="1">
      <w:start w:val="1"/>
      <w:numFmt w:val="bullet"/>
      <w:lvlText w:val="–"/>
      <w:lvlJc w:val="left"/>
      <w:pPr>
        <w:tabs>
          <w:tab w:val="num" w:pos="2160"/>
        </w:tabs>
        <w:ind w:left="2160" w:hanging="360"/>
      </w:pPr>
      <w:rPr>
        <w:rFonts w:ascii="Arial" w:hAnsi="Arial" w:hint="default"/>
      </w:rPr>
    </w:lvl>
    <w:lvl w:ilvl="3" w:tplc="4F94706E" w:tentative="1">
      <w:start w:val="1"/>
      <w:numFmt w:val="bullet"/>
      <w:lvlText w:val="–"/>
      <w:lvlJc w:val="left"/>
      <w:pPr>
        <w:tabs>
          <w:tab w:val="num" w:pos="2880"/>
        </w:tabs>
        <w:ind w:left="2880" w:hanging="360"/>
      </w:pPr>
      <w:rPr>
        <w:rFonts w:ascii="Arial" w:hAnsi="Arial" w:hint="default"/>
      </w:rPr>
    </w:lvl>
    <w:lvl w:ilvl="4" w:tplc="D03C164E" w:tentative="1">
      <w:start w:val="1"/>
      <w:numFmt w:val="bullet"/>
      <w:lvlText w:val="–"/>
      <w:lvlJc w:val="left"/>
      <w:pPr>
        <w:tabs>
          <w:tab w:val="num" w:pos="3600"/>
        </w:tabs>
        <w:ind w:left="3600" w:hanging="360"/>
      </w:pPr>
      <w:rPr>
        <w:rFonts w:ascii="Arial" w:hAnsi="Arial" w:hint="default"/>
      </w:rPr>
    </w:lvl>
    <w:lvl w:ilvl="5" w:tplc="EFCCEC6C" w:tentative="1">
      <w:start w:val="1"/>
      <w:numFmt w:val="bullet"/>
      <w:lvlText w:val="–"/>
      <w:lvlJc w:val="left"/>
      <w:pPr>
        <w:tabs>
          <w:tab w:val="num" w:pos="4320"/>
        </w:tabs>
        <w:ind w:left="4320" w:hanging="360"/>
      </w:pPr>
      <w:rPr>
        <w:rFonts w:ascii="Arial" w:hAnsi="Arial" w:hint="default"/>
      </w:rPr>
    </w:lvl>
    <w:lvl w:ilvl="6" w:tplc="861EA618" w:tentative="1">
      <w:start w:val="1"/>
      <w:numFmt w:val="bullet"/>
      <w:lvlText w:val="–"/>
      <w:lvlJc w:val="left"/>
      <w:pPr>
        <w:tabs>
          <w:tab w:val="num" w:pos="5040"/>
        </w:tabs>
        <w:ind w:left="5040" w:hanging="360"/>
      </w:pPr>
      <w:rPr>
        <w:rFonts w:ascii="Arial" w:hAnsi="Arial" w:hint="default"/>
      </w:rPr>
    </w:lvl>
    <w:lvl w:ilvl="7" w:tplc="90FA687A" w:tentative="1">
      <w:start w:val="1"/>
      <w:numFmt w:val="bullet"/>
      <w:lvlText w:val="–"/>
      <w:lvlJc w:val="left"/>
      <w:pPr>
        <w:tabs>
          <w:tab w:val="num" w:pos="5760"/>
        </w:tabs>
        <w:ind w:left="5760" w:hanging="360"/>
      </w:pPr>
      <w:rPr>
        <w:rFonts w:ascii="Arial" w:hAnsi="Arial" w:hint="default"/>
      </w:rPr>
    </w:lvl>
    <w:lvl w:ilvl="8" w:tplc="90D4A438" w:tentative="1">
      <w:start w:val="1"/>
      <w:numFmt w:val="bullet"/>
      <w:lvlText w:val="–"/>
      <w:lvlJc w:val="left"/>
      <w:pPr>
        <w:tabs>
          <w:tab w:val="num" w:pos="6480"/>
        </w:tabs>
        <w:ind w:left="6480" w:hanging="360"/>
      </w:pPr>
      <w:rPr>
        <w:rFonts w:ascii="Arial" w:hAnsi="Arial" w:hint="default"/>
      </w:rPr>
    </w:lvl>
  </w:abstractNum>
  <w:abstractNum w:abstractNumId="9">
    <w:nsid w:val="1B751B3E"/>
    <w:multiLevelType w:val="hybridMultilevel"/>
    <w:tmpl w:val="A2D2D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3C54D0"/>
    <w:multiLevelType w:val="hybridMultilevel"/>
    <w:tmpl w:val="F7783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DE299D"/>
    <w:multiLevelType w:val="hybridMultilevel"/>
    <w:tmpl w:val="CEE0FCF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4173273"/>
    <w:multiLevelType w:val="hybridMultilevel"/>
    <w:tmpl w:val="228473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AD420A"/>
    <w:multiLevelType w:val="hybridMultilevel"/>
    <w:tmpl w:val="DEBE9D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4667C"/>
    <w:multiLevelType w:val="hybridMultilevel"/>
    <w:tmpl w:val="F93E4E9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98636F4"/>
    <w:multiLevelType w:val="hybridMultilevel"/>
    <w:tmpl w:val="E28E0BAA"/>
    <w:lvl w:ilvl="0" w:tplc="80720386">
      <w:numFmt w:val="bullet"/>
      <w:lvlText w:val=""/>
      <w:lvlJc w:val="left"/>
      <w:pPr>
        <w:tabs>
          <w:tab w:val="num" w:pos="284"/>
        </w:tabs>
        <w:ind w:left="284" w:hanging="1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D33499"/>
    <w:multiLevelType w:val="hybridMultilevel"/>
    <w:tmpl w:val="26F26D9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00973D7"/>
    <w:multiLevelType w:val="hybridMultilevel"/>
    <w:tmpl w:val="8368C8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761042"/>
    <w:multiLevelType w:val="hybridMultilevel"/>
    <w:tmpl w:val="59126BC4"/>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ED81A41"/>
    <w:multiLevelType w:val="hybridMultilevel"/>
    <w:tmpl w:val="E02A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F44F6F"/>
    <w:multiLevelType w:val="hybridMultilevel"/>
    <w:tmpl w:val="9556A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9D3008"/>
    <w:multiLevelType w:val="hybridMultilevel"/>
    <w:tmpl w:val="CD84E486"/>
    <w:lvl w:ilvl="0" w:tplc="08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77E706F"/>
    <w:multiLevelType w:val="hybridMultilevel"/>
    <w:tmpl w:val="52E0DB5E"/>
    <w:lvl w:ilvl="0" w:tplc="0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A141C37"/>
    <w:multiLevelType w:val="hybridMultilevel"/>
    <w:tmpl w:val="5D167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982514"/>
    <w:multiLevelType w:val="hybridMultilevel"/>
    <w:tmpl w:val="326246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43491A"/>
    <w:multiLevelType w:val="hybridMultilevel"/>
    <w:tmpl w:val="446AFEE8"/>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16377C4"/>
    <w:multiLevelType w:val="hybridMultilevel"/>
    <w:tmpl w:val="D3781B1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3314377"/>
    <w:multiLevelType w:val="hybridMultilevel"/>
    <w:tmpl w:val="DD84A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43E100E"/>
    <w:multiLevelType w:val="hybridMultilevel"/>
    <w:tmpl w:val="3B6603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40531C"/>
    <w:multiLevelType w:val="hybridMultilevel"/>
    <w:tmpl w:val="30443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C200F9"/>
    <w:multiLevelType w:val="hybridMultilevel"/>
    <w:tmpl w:val="E8EC4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E165F3"/>
    <w:multiLevelType w:val="hybridMultilevel"/>
    <w:tmpl w:val="EDEAE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9EF6D63"/>
    <w:multiLevelType w:val="hybridMultilevel"/>
    <w:tmpl w:val="8982E9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97066F"/>
    <w:multiLevelType w:val="hybridMultilevel"/>
    <w:tmpl w:val="E690C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5A27D5"/>
    <w:multiLevelType w:val="hybridMultilevel"/>
    <w:tmpl w:val="CF3E1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4A97048"/>
    <w:multiLevelType w:val="hybridMultilevel"/>
    <w:tmpl w:val="793699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4178E7"/>
    <w:multiLevelType w:val="hybridMultilevel"/>
    <w:tmpl w:val="DEBE9D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AB4702"/>
    <w:multiLevelType w:val="hybridMultilevel"/>
    <w:tmpl w:val="DA047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4B6C3D"/>
    <w:multiLevelType w:val="hybridMultilevel"/>
    <w:tmpl w:val="5A1EB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6306533"/>
    <w:multiLevelType w:val="hybridMultilevel"/>
    <w:tmpl w:val="1184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225D90"/>
    <w:multiLevelType w:val="hybridMultilevel"/>
    <w:tmpl w:val="4F249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F1B7E9D"/>
    <w:multiLevelType w:val="multilevel"/>
    <w:tmpl w:val="BC1ABB3E"/>
    <w:lvl w:ilvl="0">
      <w:start w:val="1"/>
      <w:numFmt w:val="decimal"/>
      <w:pStyle w:val="Heading1"/>
      <w:lvlText w:val="%1."/>
      <w:lvlJc w:val="left"/>
      <w:pPr>
        <w:ind w:left="360" w:hanging="360"/>
      </w:pPr>
      <w:rPr>
        <w:rFonts w:hint="default"/>
      </w:rPr>
    </w:lvl>
    <w:lvl w:ilvl="1">
      <w:start w:val="2"/>
      <w:numFmt w:val="decimal"/>
      <w:pStyle w:val="Heading2"/>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40"/>
  </w:num>
  <w:num w:numId="2">
    <w:abstractNumId w:val="9"/>
  </w:num>
  <w:num w:numId="3">
    <w:abstractNumId w:val="19"/>
  </w:num>
  <w:num w:numId="4">
    <w:abstractNumId w:val="3"/>
  </w:num>
  <w:num w:numId="5">
    <w:abstractNumId w:val="37"/>
  </w:num>
  <w:num w:numId="6">
    <w:abstractNumId w:val="4"/>
  </w:num>
  <w:num w:numId="7">
    <w:abstractNumId w:val="23"/>
  </w:num>
  <w:num w:numId="8">
    <w:abstractNumId w:val="31"/>
  </w:num>
  <w:num w:numId="9">
    <w:abstractNumId w:val="7"/>
  </w:num>
  <w:num w:numId="10">
    <w:abstractNumId w:val="29"/>
  </w:num>
  <w:num w:numId="11">
    <w:abstractNumId w:val="33"/>
  </w:num>
  <w:num w:numId="12">
    <w:abstractNumId w:val="39"/>
  </w:num>
  <w:num w:numId="13">
    <w:abstractNumId w:val="15"/>
  </w:num>
  <w:num w:numId="14">
    <w:abstractNumId w:val="25"/>
  </w:num>
  <w:num w:numId="15">
    <w:abstractNumId w:val="32"/>
  </w:num>
  <w:num w:numId="16">
    <w:abstractNumId w:val="26"/>
  </w:num>
  <w:num w:numId="17">
    <w:abstractNumId w:val="22"/>
  </w:num>
  <w:num w:numId="18">
    <w:abstractNumId w:val="21"/>
  </w:num>
  <w:num w:numId="19">
    <w:abstractNumId w:val="30"/>
  </w:num>
  <w:num w:numId="20">
    <w:abstractNumId w:val="17"/>
  </w:num>
  <w:num w:numId="21">
    <w:abstractNumId w:val="2"/>
  </w:num>
  <w:num w:numId="22">
    <w:abstractNumId w:val="28"/>
  </w:num>
  <w:num w:numId="23">
    <w:abstractNumId w:val="12"/>
  </w:num>
  <w:num w:numId="24">
    <w:abstractNumId w:val="24"/>
  </w:num>
  <w:num w:numId="25">
    <w:abstractNumId w:val="13"/>
  </w:num>
  <w:num w:numId="26">
    <w:abstractNumId w:val="41"/>
  </w:num>
  <w:num w:numId="27">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1"/>
  </w:num>
  <w:num w:numId="30">
    <w:abstractNumId w:val="11"/>
  </w:num>
  <w:num w:numId="31">
    <w:abstractNumId w:val="14"/>
  </w:num>
  <w:num w:numId="32">
    <w:abstractNumId w:val="16"/>
  </w:num>
  <w:num w:numId="33">
    <w:abstractNumId w:val="18"/>
  </w:num>
  <w:num w:numId="34">
    <w:abstractNumId w:val="34"/>
  </w:num>
  <w:num w:numId="35">
    <w:abstractNumId w:val="5"/>
  </w:num>
  <w:num w:numId="36">
    <w:abstractNumId w:val="6"/>
  </w:num>
  <w:num w:numId="37">
    <w:abstractNumId w:val="41"/>
    <w:lvlOverride w:ilvl="0">
      <w:startOverride w:val="4"/>
    </w:lvlOverride>
    <w:lvlOverride w:ilvl="1">
      <w:startOverride w:val="1"/>
    </w:lvlOverride>
  </w:num>
  <w:num w:numId="38">
    <w:abstractNumId w:val="27"/>
  </w:num>
  <w:num w:numId="39">
    <w:abstractNumId w:val="20"/>
  </w:num>
  <w:num w:numId="40">
    <w:abstractNumId w:val="35"/>
  </w:num>
  <w:num w:numId="41">
    <w:abstractNumId w:val="8"/>
  </w:num>
  <w:num w:numId="42">
    <w:abstractNumId w:val="41"/>
    <w:lvlOverride w:ilvl="0">
      <w:startOverride w:val="5"/>
    </w:lvlOverride>
    <w:lvlOverride w:ilvl="1">
      <w:startOverride w:val="1"/>
    </w:lvlOverride>
  </w:num>
  <w:num w:numId="43">
    <w:abstractNumId w:val="41"/>
    <w:lvlOverride w:ilvl="0">
      <w:startOverride w:val="1"/>
    </w:lvlOverride>
  </w:num>
  <w:num w:numId="44">
    <w:abstractNumId w:val="10"/>
  </w:num>
  <w:num w:numId="45">
    <w:abstractNumId w:val="0"/>
  </w:num>
  <w:num w:numId="46">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27A"/>
    <w:rsid w:val="00015A3C"/>
    <w:rsid w:val="00021E88"/>
    <w:rsid w:val="00024386"/>
    <w:rsid w:val="00032FAE"/>
    <w:rsid w:val="000372D5"/>
    <w:rsid w:val="00063059"/>
    <w:rsid w:val="000771BF"/>
    <w:rsid w:val="00084D8A"/>
    <w:rsid w:val="000A0B79"/>
    <w:rsid w:val="000B6BEC"/>
    <w:rsid w:val="000D1100"/>
    <w:rsid w:val="000D5A7B"/>
    <w:rsid w:val="000E486B"/>
    <w:rsid w:val="000F5B37"/>
    <w:rsid w:val="001042CC"/>
    <w:rsid w:val="0012300D"/>
    <w:rsid w:val="00126B1C"/>
    <w:rsid w:val="001312CD"/>
    <w:rsid w:val="00137DA6"/>
    <w:rsid w:val="00143D42"/>
    <w:rsid w:val="001528FB"/>
    <w:rsid w:val="001627A4"/>
    <w:rsid w:val="00165732"/>
    <w:rsid w:val="00165C3F"/>
    <w:rsid w:val="0017466F"/>
    <w:rsid w:val="001835DC"/>
    <w:rsid w:val="001903D5"/>
    <w:rsid w:val="001A4B58"/>
    <w:rsid w:val="001B537C"/>
    <w:rsid w:val="001C1D01"/>
    <w:rsid w:val="001C4C3E"/>
    <w:rsid w:val="001E16AD"/>
    <w:rsid w:val="00207FB1"/>
    <w:rsid w:val="00212DF1"/>
    <w:rsid w:val="00215944"/>
    <w:rsid w:val="00246A84"/>
    <w:rsid w:val="0025069D"/>
    <w:rsid w:val="00272C88"/>
    <w:rsid w:val="0027529D"/>
    <w:rsid w:val="0028227A"/>
    <w:rsid w:val="00283287"/>
    <w:rsid w:val="00293760"/>
    <w:rsid w:val="0029596C"/>
    <w:rsid w:val="002E4A6C"/>
    <w:rsid w:val="002F3407"/>
    <w:rsid w:val="003010EE"/>
    <w:rsid w:val="00313CAA"/>
    <w:rsid w:val="00336BE6"/>
    <w:rsid w:val="0034571F"/>
    <w:rsid w:val="003457C3"/>
    <w:rsid w:val="00356CD6"/>
    <w:rsid w:val="003650B8"/>
    <w:rsid w:val="003728C8"/>
    <w:rsid w:val="003870E5"/>
    <w:rsid w:val="003A349B"/>
    <w:rsid w:val="003A3FD6"/>
    <w:rsid w:val="003A46A9"/>
    <w:rsid w:val="003B2505"/>
    <w:rsid w:val="003C4C13"/>
    <w:rsid w:val="003E0E4F"/>
    <w:rsid w:val="00425B9D"/>
    <w:rsid w:val="0044202E"/>
    <w:rsid w:val="00442E77"/>
    <w:rsid w:val="00483B0C"/>
    <w:rsid w:val="00496BD9"/>
    <w:rsid w:val="004A383C"/>
    <w:rsid w:val="004A684F"/>
    <w:rsid w:val="004F0EA3"/>
    <w:rsid w:val="004F2180"/>
    <w:rsid w:val="0050395E"/>
    <w:rsid w:val="00541059"/>
    <w:rsid w:val="005449AA"/>
    <w:rsid w:val="0057124C"/>
    <w:rsid w:val="00587198"/>
    <w:rsid w:val="0059145F"/>
    <w:rsid w:val="005C322A"/>
    <w:rsid w:val="005D44C6"/>
    <w:rsid w:val="00606F85"/>
    <w:rsid w:val="00635B47"/>
    <w:rsid w:val="00655442"/>
    <w:rsid w:val="00672F9D"/>
    <w:rsid w:val="00685765"/>
    <w:rsid w:val="006A1F61"/>
    <w:rsid w:val="006A65E8"/>
    <w:rsid w:val="006A777D"/>
    <w:rsid w:val="006A7A87"/>
    <w:rsid w:val="006C66A0"/>
    <w:rsid w:val="006D0592"/>
    <w:rsid w:val="006D5CC3"/>
    <w:rsid w:val="006D612E"/>
    <w:rsid w:val="006D64A0"/>
    <w:rsid w:val="006E22CC"/>
    <w:rsid w:val="006E380E"/>
    <w:rsid w:val="006F020D"/>
    <w:rsid w:val="006F5A83"/>
    <w:rsid w:val="006F60A4"/>
    <w:rsid w:val="00710272"/>
    <w:rsid w:val="00712254"/>
    <w:rsid w:val="00720805"/>
    <w:rsid w:val="00720F6B"/>
    <w:rsid w:val="00723104"/>
    <w:rsid w:val="007348A2"/>
    <w:rsid w:val="00742189"/>
    <w:rsid w:val="00742FBF"/>
    <w:rsid w:val="007516DE"/>
    <w:rsid w:val="00756A92"/>
    <w:rsid w:val="00761172"/>
    <w:rsid w:val="00771E0B"/>
    <w:rsid w:val="00777BFE"/>
    <w:rsid w:val="00782901"/>
    <w:rsid w:val="00782E6D"/>
    <w:rsid w:val="00784415"/>
    <w:rsid w:val="007844C1"/>
    <w:rsid w:val="007962BB"/>
    <w:rsid w:val="00796869"/>
    <w:rsid w:val="007979DB"/>
    <w:rsid w:val="00804152"/>
    <w:rsid w:val="00846B3E"/>
    <w:rsid w:val="00851E1B"/>
    <w:rsid w:val="00894367"/>
    <w:rsid w:val="008A71FC"/>
    <w:rsid w:val="008C32A4"/>
    <w:rsid w:val="008C3B73"/>
    <w:rsid w:val="008C48B9"/>
    <w:rsid w:val="008C637D"/>
    <w:rsid w:val="008D3B85"/>
    <w:rsid w:val="008E05DF"/>
    <w:rsid w:val="008E3213"/>
    <w:rsid w:val="00905523"/>
    <w:rsid w:val="0090557E"/>
    <w:rsid w:val="009428E8"/>
    <w:rsid w:val="00957CFA"/>
    <w:rsid w:val="00961B55"/>
    <w:rsid w:val="009955F5"/>
    <w:rsid w:val="00995BF8"/>
    <w:rsid w:val="00997AF6"/>
    <w:rsid w:val="009B646C"/>
    <w:rsid w:val="009C3E4D"/>
    <w:rsid w:val="009C5282"/>
    <w:rsid w:val="009C6B02"/>
    <w:rsid w:val="009D1EB6"/>
    <w:rsid w:val="009E1D36"/>
    <w:rsid w:val="009E1EAA"/>
    <w:rsid w:val="009F2B1F"/>
    <w:rsid w:val="00A24DEE"/>
    <w:rsid w:val="00A665EB"/>
    <w:rsid w:val="00A92AC4"/>
    <w:rsid w:val="00A96805"/>
    <w:rsid w:val="00A97697"/>
    <w:rsid w:val="00A978EE"/>
    <w:rsid w:val="00AB1394"/>
    <w:rsid w:val="00AD281B"/>
    <w:rsid w:val="00AD6DED"/>
    <w:rsid w:val="00AE5D7B"/>
    <w:rsid w:val="00B10399"/>
    <w:rsid w:val="00B31E56"/>
    <w:rsid w:val="00B32CBB"/>
    <w:rsid w:val="00B37BB1"/>
    <w:rsid w:val="00B51F69"/>
    <w:rsid w:val="00B53575"/>
    <w:rsid w:val="00B56803"/>
    <w:rsid w:val="00B738A7"/>
    <w:rsid w:val="00B828F9"/>
    <w:rsid w:val="00B9440D"/>
    <w:rsid w:val="00B95D05"/>
    <w:rsid w:val="00BA0CBB"/>
    <w:rsid w:val="00BB116B"/>
    <w:rsid w:val="00BB4950"/>
    <w:rsid w:val="00BE23D3"/>
    <w:rsid w:val="00C04C5E"/>
    <w:rsid w:val="00C072D3"/>
    <w:rsid w:val="00C14EA8"/>
    <w:rsid w:val="00C204B6"/>
    <w:rsid w:val="00C33C2B"/>
    <w:rsid w:val="00C40FAF"/>
    <w:rsid w:val="00C56340"/>
    <w:rsid w:val="00C570AC"/>
    <w:rsid w:val="00C61DDD"/>
    <w:rsid w:val="00C64C92"/>
    <w:rsid w:val="00C66FAD"/>
    <w:rsid w:val="00C947A1"/>
    <w:rsid w:val="00CA69D1"/>
    <w:rsid w:val="00CC13F6"/>
    <w:rsid w:val="00CD2693"/>
    <w:rsid w:val="00CF540B"/>
    <w:rsid w:val="00D24E12"/>
    <w:rsid w:val="00D65154"/>
    <w:rsid w:val="00DD6474"/>
    <w:rsid w:val="00DF6938"/>
    <w:rsid w:val="00E078AC"/>
    <w:rsid w:val="00E76A43"/>
    <w:rsid w:val="00E87C1E"/>
    <w:rsid w:val="00EA3941"/>
    <w:rsid w:val="00EB33E2"/>
    <w:rsid w:val="00EC3FE1"/>
    <w:rsid w:val="00EC49FC"/>
    <w:rsid w:val="00ED5CDE"/>
    <w:rsid w:val="00ED7A9C"/>
    <w:rsid w:val="00EE2E6E"/>
    <w:rsid w:val="00EF3C4E"/>
    <w:rsid w:val="00F26926"/>
    <w:rsid w:val="00F26DFF"/>
    <w:rsid w:val="00F30AA4"/>
    <w:rsid w:val="00F4688E"/>
    <w:rsid w:val="00F55F32"/>
    <w:rsid w:val="00F5647A"/>
    <w:rsid w:val="00FA2C2A"/>
    <w:rsid w:val="00FB3E10"/>
    <w:rsid w:val="00FC7D66"/>
    <w:rsid w:val="00FC7FAB"/>
    <w:rsid w:val="00FD422A"/>
    <w:rsid w:val="00FF17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85765"/>
    <w:pPr>
      <w:keepNext/>
      <w:keepLines/>
      <w:numPr>
        <w:numId w:val="26"/>
      </w:numPr>
      <w:spacing w:before="240" w:after="240" w:line="276" w:lineRule="auto"/>
      <w:outlineLvl w:val="0"/>
    </w:pPr>
    <w:rPr>
      <w:rFonts w:ascii="Times New Roman" w:eastAsiaTheme="majorEastAsia" w:hAnsi="Times New Roman" w:cstheme="majorBidi"/>
      <w:b/>
      <w:bCs/>
      <w:color w:val="365F91" w:themeColor="accent1" w:themeShade="BF"/>
      <w:sz w:val="28"/>
      <w:szCs w:val="28"/>
    </w:rPr>
  </w:style>
  <w:style w:type="paragraph" w:styleId="Heading2">
    <w:name w:val="heading 2"/>
    <w:basedOn w:val="Normal"/>
    <w:next w:val="Normal"/>
    <w:link w:val="Heading2Char"/>
    <w:autoRedefine/>
    <w:qFormat/>
    <w:rsid w:val="00B738A7"/>
    <w:pPr>
      <w:keepNext/>
      <w:numPr>
        <w:ilvl w:val="1"/>
        <w:numId w:val="26"/>
      </w:numPr>
      <w:tabs>
        <w:tab w:val="left" w:pos="567"/>
      </w:tabs>
      <w:spacing w:before="240" w:after="240" w:line="276" w:lineRule="auto"/>
      <w:jc w:val="both"/>
      <w:outlineLvl w:val="1"/>
    </w:pPr>
    <w:rPr>
      <w:rFonts w:ascii="Times New Roman" w:eastAsiaTheme="majorEastAsia" w:hAnsi="Times New Roman" w:cs="Times New Roman"/>
      <w:b/>
      <w:color w:val="1F497D" w:themeColor="text2"/>
      <w:lang w:val="en-GB" w:eastAsia="en-GB"/>
    </w:rPr>
  </w:style>
  <w:style w:type="paragraph" w:styleId="Heading3">
    <w:name w:val="heading 3"/>
    <w:basedOn w:val="Normal"/>
    <w:next w:val="Normal"/>
    <w:link w:val="Heading3Char"/>
    <w:autoRedefine/>
    <w:uiPriority w:val="9"/>
    <w:unhideWhenUsed/>
    <w:qFormat/>
    <w:rsid w:val="00165732"/>
    <w:pPr>
      <w:keepNext/>
      <w:keepLines/>
      <w:spacing w:before="200" w:line="276" w:lineRule="auto"/>
      <w:outlineLvl w:val="2"/>
    </w:pPr>
    <w:rPr>
      <w:rFonts w:ascii="Times New Roman" w:eastAsiaTheme="majorEastAsia" w:hAnsi="Times New Roman" w:cstheme="majorBidi"/>
      <w:b/>
      <w:bCs/>
      <w:color w:val="4F81BD" w:themeColor="accent1"/>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45F"/>
    <w:pPr>
      <w:ind w:left="720"/>
      <w:contextualSpacing/>
    </w:pPr>
  </w:style>
  <w:style w:type="table" w:styleId="TableGrid">
    <w:name w:val="Table Grid"/>
    <w:basedOn w:val="TableNormal"/>
    <w:uiPriority w:val="59"/>
    <w:rsid w:val="00F55F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D1EB6"/>
    <w:rPr>
      <w:sz w:val="16"/>
      <w:szCs w:val="16"/>
    </w:rPr>
  </w:style>
  <w:style w:type="paragraph" w:styleId="CommentText">
    <w:name w:val="annotation text"/>
    <w:basedOn w:val="Normal"/>
    <w:link w:val="CommentTextChar"/>
    <w:uiPriority w:val="99"/>
    <w:semiHidden/>
    <w:unhideWhenUsed/>
    <w:rsid w:val="009D1EB6"/>
    <w:rPr>
      <w:sz w:val="20"/>
      <w:szCs w:val="20"/>
    </w:rPr>
  </w:style>
  <w:style w:type="character" w:customStyle="1" w:styleId="CommentTextChar">
    <w:name w:val="Comment Text Char"/>
    <w:basedOn w:val="DefaultParagraphFont"/>
    <w:link w:val="CommentText"/>
    <w:uiPriority w:val="99"/>
    <w:semiHidden/>
    <w:rsid w:val="009D1EB6"/>
    <w:rPr>
      <w:sz w:val="20"/>
      <w:szCs w:val="20"/>
    </w:rPr>
  </w:style>
  <w:style w:type="paragraph" w:styleId="CommentSubject">
    <w:name w:val="annotation subject"/>
    <w:basedOn w:val="CommentText"/>
    <w:next w:val="CommentText"/>
    <w:link w:val="CommentSubjectChar"/>
    <w:uiPriority w:val="99"/>
    <w:semiHidden/>
    <w:unhideWhenUsed/>
    <w:rsid w:val="009D1EB6"/>
    <w:rPr>
      <w:b/>
      <w:bCs/>
    </w:rPr>
  </w:style>
  <w:style w:type="character" w:customStyle="1" w:styleId="CommentSubjectChar">
    <w:name w:val="Comment Subject Char"/>
    <w:basedOn w:val="CommentTextChar"/>
    <w:link w:val="CommentSubject"/>
    <w:uiPriority w:val="99"/>
    <w:semiHidden/>
    <w:rsid w:val="009D1EB6"/>
    <w:rPr>
      <w:b/>
      <w:bCs/>
      <w:sz w:val="20"/>
      <w:szCs w:val="20"/>
    </w:rPr>
  </w:style>
  <w:style w:type="paragraph" w:styleId="BalloonText">
    <w:name w:val="Balloon Text"/>
    <w:basedOn w:val="Normal"/>
    <w:link w:val="BalloonTextChar"/>
    <w:uiPriority w:val="99"/>
    <w:semiHidden/>
    <w:unhideWhenUsed/>
    <w:rsid w:val="009D1EB6"/>
    <w:rPr>
      <w:rFonts w:ascii="Tahoma" w:hAnsi="Tahoma" w:cs="Tahoma"/>
      <w:sz w:val="16"/>
      <w:szCs w:val="16"/>
    </w:rPr>
  </w:style>
  <w:style w:type="character" w:customStyle="1" w:styleId="BalloonTextChar">
    <w:name w:val="Balloon Text Char"/>
    <w:basedOn w:val="DefaultParagraphFont"/>
    <w:link w:val="BalloonText"/>
    <w:uiPriority w:val="99"/>
    <w:semiHidden/>
    <w:rsid w:val="009D1EB6"/>
    <w:rPr>
      <w:rFonts w:ascii="Tahoma" w:hAnsi="Tahoma" w:cs="Tahoma"/>
      <w:sz w:val="16"/>
      <w:szCs w:val="16"/>
    </w:rPr>
  </w:style>
  <w:style w:type="character" w:customStyle="1" w:styleId="Heading2Char">
    <w:name w:val="Heading 2 Char"/>
    <w:basedOn w:val="DefaultParagraphFont"/>
    <w:link w:val="Heading2"/>
    <w:rsid w:val="00B738A7"/>
    <w:rPr>
      <w:rFonts w:ascii="Times New Roman" w:eastAsiaTheme="majorEastAsia" w:hAnsi="Times New Roman" w:cs="Times New Roman"/>
      <w:b/>
      <w:color w:val="1F497D" w:themeColor="text2"/>
      <w:lang w:val="en-GB" w:eastAsia="en-GB"/>
    </w:rPr>
  </w:style>
  <w:style w:type="paragraph" w:customStyle="1" w:styleId="Body1">
    <w:name w:val="Body 1"/>
    <w:rsid w:val="00A978EE"/>
    <w:pPr>
      <w:jc w:val="both"/>
      <w:outlineLvl w:val="0"/>
    </w:pPr>
    <w:rPr>
      <w:rFonts w:ascii="Times New Roman" w:eastAsia="Arial Unicode MS" w:hAnsi="Times New Roman" w:cs="Times New Roman"/>
      <w:color w:val="000000"/>
      <w:szCs w:val="20"/>
      <w:u w:color="000000"/>
      <w:lang w:val="en-ZA" w:eastAsia="en-ZA"/>
    </w:rPr>
  </w:style>
  <w:style w:type="character" w:customStyle="1" w:styleId="Heading1Char">
    <w:name w:val="Heading 1 Char"/>
    <w:basedOn w:val="DefaultParagraphFont"/>
    <w:link w:val="Heading1"/>
    <w:uiPriority w:val="9"/>
    <w:rsid w:val="00685765"/>
    <w:rPr>
      <w:rFonts w:ascii="Times New Roman" w:eastAsiaTheme="majorEastAsia" w:hAnsi="Times New Roman" w:cstheme="majorBidi"/>
      <w:b/>
      <w:bCs/>
      <w:color w:val="365F91" w:themeColor="accent1" w:themeShade="BF"/>
      <w:sz w:val="28"/>
      <w:szCs w:val="28"/>
    </w:rPr>
  </w:style>
  <w:style w:type="paragraph" w:customStyle="1" w:styleId="Default">
    <w:name w:val="Default"/>
    <w:rsid w:val="006E22CC"/>
    <w:pPr>
      <w:autoSpaceDE w:val="0"/>
      <w:autoSpaceDN w:val="0"/>
      <w:adjustRightInd w:val="0"/>
    </w:pPr>
    <w:rPr>
      <w:rFonts w:ascii="Times New Roman" w:hAnsi="Times New Roman" w:cs="Times New Roman"/>
      <w:color w:val="000000"/>
    </w:rPr>
  </w:style>
  <w:style w:type="character" w:customStyle="1" w:styleId="Heading3Char">
    <w:name w:val="Heading 3 Char"/>
    <w:basedOn w:val="DefaultParagraphFont"/>
    <w:link w:val="Heading3"/>
    <w:uiPriority w:val="9"/>
    <w:rsid w:val="00165732"/>
    <w:rPr>
      <w:rFonts w:ascii="Times New Roman" w:eastAsiaTheme="majorEastAsia" w:hAnsi="Times New Roman" w:cstheme="majorBidi"/>
      <w:b/>
      <w:bCs/>
      <w:color w:val="4F81BD" w:themeColor="accent1"/>
      <w:szCs w:val="22"/>
      <w:lang w:val="en-GB"/>
    </w:rPr>
  </w:style>
  <w:style w:type="paragraph" w:customStyle="1" w:styleId="Text2">
    <w:name w:val="Text 2"/>
    <w:basedOn w:val="Normal"/>
    <w:rsid w:val="00723104"/>
    <w:pPr>
      <w:tabs>
        <w:tab w:val="left" w:pos="2161"/>
      </w:tabs>
      <w:spacing w:after="240"/>
      <w:ind w:left="1202"/>
      <w:jc w:val="both"/>
    </w:pPr>
    <w:rPr>
      <w:rFonts w:ascii="Arial" w:eastAsia="Times New Roman" w:hAnsi="Arial" w:cs="Times New Roman"/>
      <w:sz w:val="20"/>
      <w:szCs w:val="20"/>
      <w:lang w:val="en-GB" w:eastAsia="en-GB"/>
    </w:rPr>
  </w:style>
  <w:style w:type="character" w:styleId="Hyperlink">
    <w:name w:val="Hyperlink"/>
    <w:basedOn w:val="DefaultParagraphFont"/>
    <w:uiPriority w:val="99"/>
    <w:semiHidden/>
    <w:unhideWhenUsed/>
    <w:rsid w:val="00126B1C"/>
    <w:rPr>
      <w:color w:val="0000FF"/>
      <w:u w:val="single"/>
    </w:rPr>
  </w:style>
  <w:style w:type="paragraph" w:styleId="Header">
    <w:name w:val="header"/>
    <w:basedOn w:val="Normal"/>
    <w:link w:val="HeaderChar"/>
    <w:uiPriority w:val="99"/>
    <w:unhideWhenUsed/>
    <w:rsid w:val="00957CFA"/>
    <w:pPr>
      <w:tabs>
        <w:tab w:val="center" w:pos="4680"/>
        <w:tab w:val="right" w:pos="9360"/>
      </w:tabs>
    </w:pPr>
  </w:style>
  <w:style w:type="character" w:customStyle="1" w:styleId="HeaderChar">
    <w:name w:val="Header Char"/>
    <w:basedOn w:val="DefaultParagraphFont"/>
    <w:link w:val="Header"/>
    <w:uiPriority w:val="99"/>
    <w:rsid w:val="00957CFA"/>
  </w:style>
  <w:style w:type="paragraph" w:styleId="Footer">
    <w:name w:val="footer"/>
    <w:basedOn w:val="Normal"/>
    <w:link w:val="FooterChar"/>
    <w:uiPriority w:val="99"/>
    <w:unhideWhenUsed/>
    <w:rsid w:val="00957CFA"/>
    <w:pPr>
      <w:tabs>
        <w:tab w:val="center" w:pos="4680"/>
        <w:tab w:val="right" w:pos="9360"/>
      </w:tabs>
    </w:pPr>
  </w:style>
  <w:style w:type="character" w:customStyle="1" w:styleId="FooterChar">
    <w:name w:val="Footer Char"/>
    <w:basedOn w:val="DefaultParagraphFont"/>
    <w:link w:val="Footer"/>
    <w:uiPriority w:val="99"/>
    <w:rsid w:val="00957C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85765"/>
    <w:pPr>
      <w:keepNext/>
      <w:keepLines/>
      <w:numPr>
        <w:numId w:val="26"/>
      </w:numPr>
      <w:spacing w:before="240" w:after="240" w:line="276" w:lineRule="auto"/>
      <w:outlineLvl w:val="0"/>
    </w:pPr>
    <w:rPr>
      <w:rFonts w:ascii="Times New Roman" w:eastAsiaTheme="majorEastAsia" w:hAnsi="Times New Roman" w:cstheme="majorBidi"/>
      <w:b/>
      <w:bCs/>
      <w:color w:val="365F91" w:themeColor="accent1" w:themeShade="BF"/>
      <w:sz w:val="28"/>
      <w:szCs w:val="28"/>
    </w:rPr>
  </w:style>
  <w:style w:type="paragraph" w:styleId="Heading2">
    <w:name w:val="heading 2"/>
    <w:basedOn w:val="Normal"/>
    <w:next w:val="Normal"/>
    <w:link w:val="Heading2Char"/>
    <w:autoRedefine/>
    <w:qFormat/>
    <w:rsid w:val="00B738A7"/>
    <w:pPr>
      <w:keepNext/>
      <w:numPr>
        <w:ilvl w:val="1"/>
        <w:numId w:val="26"/>
      </w:numPr>
      <w:tabs>
        <w:tab w:val="left" w:pos="567"/>
      </w:tabs>
      <w:spacing w:before="240" w:after="240" w:line="276" w:lineRule="auto"/>
      <w:jc w:val="both"/>
      <w:outlineLvl w:val="1"/>
    </w:pPr>
    <w:rPr>
      <w:rFonts w:ascii="Times New Roman" w:eastAsiaTheme="majorEastAsia" w:hAnsi="Times New Roman" w:cs="Times New Roman"/>
      <w:b/>
      <w:color w:val="1F497D" w:themeColor="text2"/>
      <w:lang w:val="en-GB" w:eastAsia="en-GB"/>
    </w:rPr>
  </w:style>
  <w:style w:type="paragraph" w:styleId="Heading3">
    <w:name w:val="heading 3"/>
    <w:basedOn w:val="Normal"/>
    <w:next w:val="Normal"/>
    <w:link w:val="Heading3Char"/>
    <w:autoRedefine/>
    <w:uiPriority w:val="9"/>
    <w:unhideWhenUsed/>
    <w:qFormat/>
    <w:rsid w:val="00165732"/>
    <w:pPr>
      <w:keepNext/>
      <w:keepLines/>
      <w:spacing w:before="200" w:line="276" w:lineRule="auto"/>
      <w:outlineLvl w:val="2"/>
    </w:pPr>
    <w:rPr>
      <w:rFonts w:ascii="Times New Roman" w:eastAsiaTheme="majorEastAsia" w:hAnsi="Times New Roman" w:cstheme="majorBidi"/>
      <w:b/>
      <w:bCs/>
      <w:color w:val="4F81BD" w:themeColor="accent1"/>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45F"/>
    <w:pPr>
      <w:ind w:left="720"/>
      <w:contextualSpacing/>
    </w:pPr>
  </w:style>
  <w:style w:type="table" w:styleId="TableGrid">
    <w:name w:val="Table Grid"/>
    <w:basedOn w:val="TableNormal"/>
    <w:uiPriority w:val="59"/>
    <w:rsid w:val="00F55F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D1EB6"/>
    <w:rPr>
      <w:sz w:val="16"/>
      <w:szCs w:val="16"/>
    </w:rPr>
  </w:style>
  <w:style w:type="paragraph" w:styleId="CommentText">
    <w:name w:val="annotation text"/>
    <w:basedOn w:val="Normal"/>
    <w:link w:val="CommentTextChar"/>
    <w:uiPriority w:val="99"/>
    <w:semiHidden/>
    <w:unhideWhenUsed/>
    <w:rsid w:val="009D1EB6"/>
    <w:rPr>
      <w:sz w:val="20"/>
      <w:szCs w:val="20"/>
    </w:rPr>
  </w:style>
  <w:style w:type="character" w:customStyle="1" w:styleId="CommentTextChar">
    <w:name w:val="Comment Text Char"/>
    <w:basedOn w:val="DefaultParagraphFont"/>
    <w:link w:val="CommentText"/>
    <w:uiPriority w:val="99"/>
    <w:semiHidden/>
    <w:rsid w:val="009D1EB6"/>
    <w:rPr>
      <w:sz w:val="20"/>
      <w:szCs w:val="20"/>
    </w:rPr>
  </w:style>
  <w:style w:type="paragraph" w:styleId="CommentSubject">
    <w:name w:val="annotation subject"/>
    <w:basedOn w:val="CommentText"/>
    <w:next w:val="CommentText"/>
    <w:link w:val="CommentSubjectChar"/>
    <w:uiPriority w:val="99"/>
    <w:semiHidden/>
    <w:unhideWhenUsed/>
    <w:rsid w:val="009D1EB6"/>
    <w:rPr>
      <w:b/>
      <w:bCs/>
    </w:rPr>
  </w:style>
  <w:style w:type="character" w:customStyle="1" w:styleId="CommentSubjectChar">
    <w:name w:val="Comment Subject Char"/>
    <w:basedOn w:val="CommentTextChar"/>
    <w:link w:val="CommentSubject"/>
    <w:uiPriority w:val="99"/>
    <w:semiHidden/>
    <w:rsid w:val="009D1EB6"/>
    <w:rPr>
      <w:b/>
      <w:bCs/>
      <w:sz w:val="20"/>
      <w:szCs w:val="20"/>
    </w:rPr>
  </w:style>
  <w:style w:type="paragraph" w:styleId="BalloonText">
    <w:name w:val="Balloon Text"/>
    <w:basedOn w:val="Normal"/>
    <w:link w:val="BalloonTextChar"/>
    <w:uiPriority w:val="99"/>
    <w:semiHidden/>
    <w:unhideWhenUsed/>
    <w:rsid w:val="009D1EB6"/>
    <w:rPr>
      <w:rFonts w:ascii="Tahoma" w:hAnsi="Tahoma" w:cs="Tahoma"/>
      <w:sz w:val="16"/>
      <w:szCs w:val="16"/>
    </w:rPr>
  </w:style>
  <w:style w:type="character" w:customStyle="1" w:styleId="BalloonTextChar">
    <w:name w:val="Balloon Text Char"/>
    <w:basedOn w:val="DefaultParagraphFont"/>
    <w:link w:val="BalloonText"/>
    <w:uiPriority w:val="99"/>
    <w:semiHidden/>
    <w:rsid w:val="009D1EB6"/>
    <w:rPr>
      <w:rFonts w:ascii="Tahoma" w:hAnsi="Tahoma" w:cs="Tahoma"/>
      <w:sz w:val="16"/>
      <w:szCs w:val="16"/>
    </w:rPr>
  </w:style>
  <w:style w:type="character" w:customStyle="1" w:styleId="Heading2Char">
    <w:name w:val="Heading 2 Char"/>
    <w:basedOn w:val="DefaultParagraphFont"/>
    <w:link w:val="Heading2"/>
    <w:rsid w:val="00B738A7"/>
    <w:rPr>
      <w:rFonts w:ascii="Times New Roman" w:eastAsiaTheme="majorEastAsia" w:hAnsi="Times New Roman" w:cs="Times New Roman"/>
      <w:b/>
      <w:color w:val="1F497D" w:themeColor="text2"/>
      <w:lang w:val="en-GB" w:eastAsia="en-GB"/>
    </w:rPr>
  </w:style>
  <w:style w:type="paragraph" w:customStyle="1" w:styleId="Body1">
    <w:name w:val="Body 1"/>
    <w:rsid w:val="00A978EE"/>
    <w:pPr>
      <w:jc w:val="both"/>
      <w:outlineLvl w:val="0"/>
    </w:pPr>
    <w:rPr>
      <w:rFonts w:ascii="Times New Roman" w:eastAsia="Arial Unicode MS" w:hAnsi="Times New Roman" w:cs="Times New Roman"/>
      <w:color w:val="000000"/>
      <w:szCs w:val="20"/>
      <w:u w:color="000000"/>
      <w:lang w:val="en-ZA" w:eastAsia="en-ZA"/>
    </w:rPr>
  </w:style>
  <w:style w:type="character" w:customStyle="1" w:styleId="Heading1Char">
    <w:name w:val="Heading 1 Char"/>
    <w:basedOn w:val="DefaultParagraphFont"/>
    <w:link w:val="Heading1"/>
    <w:uiPriority w:val="9"/>
    <w:rsid w:val="00685765"/>
    <w:rPr>
      <w:rFonts w:ascii="Times New Roman" w:eastAsiaTheme="majorEastAsia" w:hAnsi="Times New Roman" w:cstheme="majorBidi"/>
      <w:b/>
      <w:bCs/>
      <w:color w:val="365F91" w:themeColor="accent1" w:themeShade="BF"/>
      <w:sz w:val="28"/>
      <w:szCs w:val="28"/>
    </w:rPr>
  </w:style>
  <w:style w:type="paragraph" w:customStyle="1" w:styleId="Default">
    <w:name w:val="Default"/>
    <w:rsid w:val="006E22CC"/>
    <w:pPr>
      <w:autoSpaceDE w:val="0"/>
      <w:autoSpaceDN w:val="0"/>
      <w:adjustRightInd w:val="0"/>
    </w:pPr>
    <w:rPr>
      <w:rFonts w:ascii="Times New Roman" w:hAnsi="Times New Roman" w:cs="Times New Roman"/>
      <w:color w:val="000000"/>
    </w:rPr>
  </w:style>
  <w:style w:type="character" w:customStyle="1" w:styleId="Heading3Char">
    <w:name w:val="Heading 3 Char"/>
    <w:basedOn w:val="DefaultParagraphFont"/>
    <w:link w:val="Heading3"/>
    <w:uiPriority w:val="9"/>
    <w:rsid w:val="00165732"/>
    <w:rPr>
      <w:rFonts w:ascii="Times New Roman" w:eastAsiaTheme="majorEastAsia" w:hAnsi="Times New Roman" w:cstheme="majorBidi"/>
      <w:b/>
      <w:bCs/>
      <w:color w:val="4F81BD" w:themeColor="accent1"/>
      <w:szCs w:val="22"/>
      <w:lang w:val="en-GB"/>
    </w:rPr>
  </w:style>
  <w:style w:type="paragraph" w:customStyle="1" w:styleId="Text2">
    <w:name w:val="Text 2"/>
    <w:basedOn w:val="Normal"/>
    <w:rsid w:val="00723104"/>
    <w:pPr>
      <w:tabs>
        <w:tab w:val="left" w:pos="2161"/>
      </w:tabs>
      <w:spacing w:after="240"/>
      <w:ind w:left="1202"/>
      <w:jc w:val="both"/>
    </w:pPr>
    <w:rPr>
      <w:rFonts w:ascii="Arial" w:eastAsia="Times New Roman" w:hAnsi="Arial" w:cs="Times New Roman"/>
      <w:sz w:val="20"/>
      <w:szCs w:val="20"/>
      <w:lang w:val="en-GB" w:eastAsia="en-GB"/>
    </w:rPr>
  </w:style>
  <w:style w:type="character" w:styleId="Hyperlink">
    <w:name w:val="Hyperlink"/>
    <w:basedOn w:val="DefaultParagraphFont"/>
    <w:uiPriority w:val="99"/>
    <w:semiHidden/>
    <w:unhideWhenUsed/>
    <w:rsid w:val="00126B1C"/>
    <w:rPr>
      <w:color w:val="0000FF"/>
      <w:u w:val="single"/>
    </w:rPr>
  </w:style>
  <w:style w:type="paragraph" w:styleId="Header">
    <w:name w:val="header"/>
    <w:basedOn w:val="Normal"/>
    <w:link w:val="HeaderChar"/>
    <w:uiPriority w:val="99"/>
    <w:unhideWhenUsed/>
    <w:rsid w:val="00957CFA"/>
    <w:pPr>
      <w:tabs>
        <w:tab w:val="center" w:pos="4680"/>
        <w:tab w:val="right" w:pos="9360"/>
      </w:tabs>
    </w:pPr>
  </w:style>
  <w:style w:type="character" w:customStyle="1" w:styleId="HeaderChar">
    <w:name w:val="Header Char"/>
    <w:basedOn w:val="DefaultParagraphFont"/>
    <w:link w:val="Header"/>
    <w:uiPriority w:val="99"/>
    <w:rsid w:val="00957CFA"/>
  </w:style>
  <w:style w:type="paragraph" w:styleId="Footer">
    <w:name w:val="footer"/>
    <w:basedOn w:val="Normal"/>
    <w:link w:val="FooterChar"/>
    <w:uiPriority w:val="99"/>
    <w:unhideWhenUsed/>
    <w:rsid w:val="00957CFA"/>
    <w:pPr>
      <w:tabs>
        <w:tab w:val="center" w:pos="4680"/>
        <w:tab w:val="right" w:pos="9360"/>
      </w:tabs>
    </w:pPr>
  </w:style>
  <w:style w:type="character" w:customStyle="1" w:styleId="FooterChar">
    <w:name w:val="Footer Char"/>
    <w:basedOn w:val="DefaultParagraphFont"/>
    <w:link w:val="Footer"/>
    <w:uiPriority w:val="99"/>
    <w:rsid w:val="00957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3362">
      <w:bodyDiv w:val="1"/>
      <w:marLeft w:val="0"/>
      <w:marRight w:val="0"/>
      <w:marTop w:val="0"/>
      <w:marBottom w:val="0"/>
      <w:divBdr>
        <w:top w:val="none" w:sz="0" w:space="0" w:color="auto"/>
        <w:left w:val="none" w:sz="0" w:space="0" w:color="auto"/>
        <w:bottom w:val="none" w:sz="0" w:space="0" w:color="auto"/>
        <w:right w:val="none" w:sz="0" w:space="0" w:color="auto"/>
      </w:divBdr>
      <w:divsChild>
        <w:div w:id="1868254653">
          <w:marLeft w:val="1166"/>
          <w:marRight w:val="0"/>
          <w:marTop w:val="134"/>
          <w:marBottom w:val="0"/>
          <w:divBdr>
            <w:top w:val="none" w:sz="0" w:space="0" w:color="auto"/>
            <w:left w:val="none" w:sz="0" w:space="0" w:color="auto"/>
            <w:bottom w:val="none" w:sz="0" w:space="0" w:color="auto"/>
            <w:right w:val="none" w:sz="0" w:space="0" w:color="auto"/>
          </w:divBdr>
        </w:div>
        <w:div w:id="854149933">
          <w:marLeft w:val="1166"/>
          <w:marRight w:val="0"/>
          <w:marTop w:val="134"/>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econpapers.repec.org/article/eeejfpoli/" TargetMode="Externa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C0FD86-C1CB-4989-B829-FD540D187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6150</Words>
  <Characters>35055</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UWC</Company>
  <LinksUpToDate>false</LinksUpToDate>
  <CharactersWithSpaces>41123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Mafaniso Michael Hara</dc:creator>
  <cp:lastModifiedBy>keagan</cp:lastModifiedBy>
  <cp:revision>2</cp:revision>
  <dcterms:created xsi:type="dcterms:W3CDTF">2018-06-05T11:03:00Z</dcterms:created>
  <dcterms:modified xsi:type="dcterms:W3CDTF">2018-06-05T11:03:00Z</dcterms:modified>
</cp:coreProperties>
</file>